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11004F" w14:textId="5B72AA3F" w:rsidR="005668E3" w:rsidRPr="00AF0FB1" w:rsidRDefault="005668E3" w:rsidP="008527AA">
      <w:pPr>
        <w:keepNext/>
        <w:keepLines/>
        <w:suppressAutoHyphens/>
        <w:spacing w:before="120" w:after="120"/>
        <w:ind w:right="-15"/>
        <w:jc w:val="center"/>
        <w:rPr>
          <w:rFonts w:cs="Arial"/>
          <w:b/>
          <w:bCs/>
          <w:color w:val="000000"/>
          <w:szCs w:val="20"/>
        </w:rPr>
      </w:pPr>
      <w:r w:rsidRPr="00AF0FB1">
        <w:rPr>
          <w:rFonts w:cs="Arial"/>
          <w:b/>
          <w:bCs/>
          <w:color w:val="000000"/>
          <w:szCs w:val="20"/>
        </w:rPr>
        <w:t xml:space="preserve">ANEXO I – A </w:t>
      </w:r>
    </w:p>
    <w:p w14:paraId="6317F67C" w14:textId="03404DAC" w:rsidR="00DB206B" w:rsidRPr="00AF0FB1" w:rsidRDefault="00DB206B" w:rsidP="008527AA">
      <w:pPr>
        <w:keepNext/>
        <w:keepLines/>
        <w:suppressAutoHyphens/>
        <w:spacing w:before="120" w:after="120"/>
        <w:ind w:right="-15"/>
        <w:jc w:val="center"/>
        <w:rPr>
          <w:rFonts w:cs="Arial"/>
          <w:b/>
          <w:bCs/>
          <w:color w:val="000000"/>
          <w:szCs w:val="20"/>
        </w:rPr>
      </w:pPr>
      <w:r w:rsidRPr="00AF0FB1">
        <w:rPr>
          <w:rFonts w:cs="Arial"/>
          <w:b/>
          <w:bCs/>
          <w:color w:val="000000"/>
          <w:szCs w:val="20"/>
        </w:rPr>
        <w:t>TERMO DE REFERÊNCIA</w:t>
      </w:r>
      <w:r w:rsidR="00991389" w:rsidRPr="00AF0FB1">
        <w:rPr>
          <w:rFonts w:cs="Arial"/>
          <w:b/>
          <w:bCs/>
          <w:color w:val="000000"/>
          <w:szCs w:val="20"/>
        </w:rPr>
        <w:t xml:space="preserve"> – </w:t>
      </w:r>
      <w:r w:rsidR="00F655A4" w:rsidRPr="00AF0FB1">
        <w:rPr>
          <w:rFonts w:cs="Arial"/>
          <w:b/>
          <w:bCs/>
          <w:color w:val="000000"/>
          <w:szCs w:val="20"/>
        </w:rPr>
        <w:t>LANCHONETES</w:t>
      </w:r>
    </w:p>
    <w:p w14:paraId="28D1CCD6" w14:textId="58FA211B" w:rsidR="00DB206B" w:rsidRPr="00AF0FB1" w:rsidRDefault="008D07D3" w:rsidP="008527AA">
      <w:pPr>
        <w:keepNext/>
        <w:keepLines/>
        <w:suppressAutoHyphens/>
        <w:spacing w:before="120" w:after="120"/>
        <w:ind w:right="-15"/>
        <w:jc w:val="center"/>
        <w:rPr>
          <w:rFonts w:cs="Arial"/>
          <w:b/>
          <w:bCs/>
          <w:iCs/>
          <w:szCs w:val="20"/>
        </w:rPr>
      </w:pPr>
      <w:r w:rsidRPr="00AF0FB1">
        <w:rPr>
          <w:rFonts w:cs="Arial"/>
          <w:b/>
          <w:bCs/>
          <w:iCs/>
          <w:color w:val="000000"/>
          <w:szCs w:val="20"/>
        </w:rPr>
        <w:t xml:space="preserve"> </w:t>
      </w:r>
      <w:r w:rsidR="00DB206B" w:rsidRPr="00AF0FB1">
        <w:rPr>
          <w:rFonts w:cs="Arial"/>
          <w:b/>
          <w:bCs/>
          <w:iCs/>
          <w:color w:val="000000"/>
          <w:szCs w:val="20"/>
        </w:rPr>
        <w:t>(</w:t>
      </w:r>
      <w:r w:rsidRPr="00AF0FB1">
        <w:rPr>
          <w:rFonts w:cs="Arial"/>
          <w:b/>
          <w:bCs/>
          <w:iCs/>
          <w:szCs w:val="20"/>
        </w:rPr>
        <w:t>PRESTAÇÃO DE SERVIÇO</w:t>
      </w:r>
      <w:r w:rsidR="00DB206B" w:rsidRPr="00AF0FB1">
        <w:rPr>
          <w:rFonts w:cs="Arial"/>
          <w:b/>
          <w:bCs/>
          <w:iCs/>
          <w:szCs w:val="20"/>
        </w:rPr>
        <w:t>)</w:t>
      </w:r>
    </w:p>
    <w:p w14:paraId="25FEDAD9" w14:textId="77777777" w:rsidR="00C031EC" w:rsidRPr="00AF0FB1" w:rsidRDefault="00C031EC" w:rsidP="008527AA">
      <w:pPr>
        <w:keepNext/>
        <w:keepLines/>
        <w:suppressAutoHyphens/>
        <w:spacing w:before="120" w:after="120"/>
        <w:ind w:right="-15"/>
        <w:jc w:val="center"/>
        <w:rPr>
          <w:rFonts w:cs="Arial"/>
          <w:bCs/>
          <w:iCs/>
          <w:szCs w:val="20"/>
          <w:lang w:val="x-none"/>
        </w:rPr>
      </w:pPr>
    </w:p>
    <w:p w14:paraId="15B15350" w14:textId="77777777" w:rsidR="00D36D3C" w:rsidRPr="00AF0FB1" w:rsidRDefault="00D36D3C" w:rsidP="008527AA">
      <w:pPr>
        <w:keepNext/>
        <w:keepLines/>
        <w:suppressAutoHyphens/>
        <w:spacing w:before="120" w:after="120"/>
        <w:jc w:val="center"/>
        <w:rPr>
          <w:rFonts w:cs="Arial"/>
          <w:bCs/>
          <w:szCs w:val="20"/>
        </w:rPr>
      </w:pPr>
      <w:r w:rsidRPr="00AF0FB1">
        <w:rPr>
          <w:rFonts w:cs="Arial"/>
          <w:bCs/>
          <w:szCs w:val="20"/>
        </w:rPr>
        <w:t>UNIVERSIDADE FEDERAL DE CAMPINA GRANDE</w:t>
      </w:r>
    </w:p>
    <w:p w14:paraId="43EB6F9B" w14:textId="77777777" w:rsidR="00D36D3C" w:rsidRPr="00AF0FB1" w:rsidRDefault="00D36D3C" w:rsidP="008527AA">
      <w:pPr>
        <w:keepNext/>
        <w:keepLines/>
        <w:suppressAutoHyphens/>
        <w:spacing w:before="120" w:after="120"/>
        <w:jc w:val="center"/>
        <w:rPr>
          <w:rFonts w:cs="Arial"/>
          <w:bCs/>
          <w:szCs w:val="20"/>
        </w:rPr>
      </w:pPr>
      <w:r w:rsidRPr="00AF0FB1">
        <w:rPr>
          <w:rFonts w:cs="Arial"/>
          <w:bCs/>
          <w:szCs w:val="20"/>
        </w:rPr>
        <w:t>CENTRO DE FORMAÇÃO DE PROFESSORES</w:t>
      </w:r>
    </w:p>
    <w:p w14:paraId="47E45F2B" w14:textId="1A3C781C" w:rsidR="00DB206B" w:rsidRDefault="00D36D3C" w:rsidP="008527AA">
      <w:pPr>
        <w:keepNext/>
        <w:keepLines/>
        <w:suppressAutoHyphens/>
        <w:spacing w:before="120" w:after="120"/>
        <w:jc w:val="center"/>
        <w:rPr>
          <w:rFonts w:cs="Arial"/>
          <w:bCs/>
          <w:szCs w:val="20"/>
        </w:rPr>
      </w:pPr>
      <w:r w:rsidRPr="00AF0FB1">
        <w:rPr>
          <w:rFonts w:cs="Arial"/>
          <w:bCs/>
          <w:szCs w:val="20"/>
        </w:rPr>
        <w:t>CAMPUS DE CAJAZEIRAS</w:t>
      </w:r>
      <w:r w:rsidR="00DB206B" w:rsidRPr="00AF0FB1">
        <w:rPr>
          <w:rFonts w:cs="Arial"/>
          <w:bCs/>
          <w:szCs w:val="20"/>
        </w:rPr>
        <w:t xml:space="preserve"> </w:t>
      </w:r>
    </w:p>
    <w:p w14:paraId="7B3D728C" w14:textId="77777777" w:rsidR="00AF0FB1" w:rsidRPr="00AF0FB1" w:rsidRDefault="00AF0FB1" w:rsidP="008527AA">
      <w:pPr>
        <w:keepNext/>
        <w:keepLines/>
        <w:suppressAutoHyphens/>
        <w:spacing w:before="120" w:after="120"/>
        <w:jc w:val="center"/>
        <w:rPr>
          <w:rFonts w:cs="Arial"/>
          <w:bCs/>
          <w:szCs w:val="20"/>
        </w:rPr>
      </w:pPr>
    </w:p>
    <w:p w14:paraId="1F23C7A5" w14:textId="64D9668E" w:rsidR="00DB206B" w:rsidRPr="00AF0FB1" w:rsidRDefault="00DB206B" w:rsidP="008527AA">
      <w:pPr>
        <w:keepNext/>
        <w:keepLines/>
        <w:suppressAutoHyphens/>
        <w:spacing w:before="120" w:after="120"/>
        <w:jc w:val="center"/>
        <w:rPr>
          <w:rFonts w:cs="Arial"/>
          <w:b/>
          <w:szCs w:val="20"/>
        </w:rPr>
      </w:pPr>
      <w:r w:rsidRPr="00AF0FB1">
        <w:rPr>
          <w:rFonts w:cs="Arial"/>
          <w:b/>
          <w:szCs w:val="20"/>
        </w:rPr>
        <w:t xml:space="preserve">PREGÃO Nº </w:t>
      </w:r>
      <w:r w:rsidR="00AF0FB1" w:rsidRPr="00AF0FB1">
        <w:rPr>
          <w:rFonts w:cs="Arial"/>
          <w:b/>
          <w:szCs w:val="20"/>
        </w:rPr>
        <w:t>07</w:t>
      </w:r>
      <w:r w:rsidRPr="00AF0FB1">
        <w:rPr>
          <w:rFonts w:cs="Arial"/>
          <w:b/>
          <w:szCs w:val="20"/>
        </w:rPr>
        <w:t>/20</w:t>
      </w:r>
      <w:r w:rsidR="00D36D3C" w:rsidRPr="00AF0FB1">
        <w:rPr>
          <w:rFonts w:cs="Arial"/>
          <w:b/>
          <w:szCs w:val="20"/>
        </w:rPr>
        <w:t>19</w:t>
      </w:r>
    </w:p>
    <w:p w14:paraId="3AAEC24F" w14:textId="3012CF88" w:rsidR="00DB206B" w:rsidRDefault="00DB206B" w:rsidP="008527AA">
      <w:pPr>
        <w:keepNext/>
        <w:keepLines/>
        <w:suppressAutoHyphens/>
        <w:spacing w:before="120" w:after="120"/>
        <w:jc w:val="center"/>
        <w:rPr>
          <w:rFonts w:cs="Arial"/>
          <w:bCs/>
          <w:szCs w:val="20"/>
        </w:rPr>
      </w:pPr>
      <w:r w:rsidRPr="00AF0FB1">
        <w:rPr>
          <w:rFonts w:cs="Arial"/>
          <w:bCs/>
          <w:szCs w:val="20"/>
        </w:rPr>
        <w:t xml:space="preserve">(Processo Administrativo </w:t>
      </w:r>
      <w:proofErr w:type="spellStart"/>
      <w:r w:rsidRPr="00AF0FB1">
        <w:rPr>
          <w:rFonts w:cs="Arial"/>
          <w:bCs/>
          <w:szCs w:val="20"/>
        </w:rPr>
        <w:t>n.°</w:t>
      </w:r>
      <w:proofErr w:type="spellEnd"/>
      <w:r w:rsidR="00D36D3C" w:rsidRPr="00AF0FB1">
        <w:rPr>
          <w:rFonts w:cs="Arial"/>
          <w:bCs/>
          <w:szCs w:val="20"/>
        </w:rPr>
        <w:t xml:space="preserve"> 26096.014346/2019-97</w:t>
      </w:r>
      <w:r w:rsidRPr="00AF0FB1">
        <w:rPr>
          <w:rFonts w:cs="Arial"/>
          <w:bCs/>
          <w:szCs w:val="20"/>
        </w:rPr>
        <w:t>)</w:t>
      </w:r>
    </w:p>
    <w:p w14:paraId="1CC22C03" w14:textId="77777777" w:rsidR="00666D2D" w:rsidRPr="00AF0FB1" w:rsidRDefault="00666D2D" w:rsidP="008527AA">
      <w:pPr>
        <w:keepNext/>
        <w:keepLines/>
        <w:suppressAutoHyphens/>
        <w:spacing w:before="120" w:after="120"/>
        <w:jc w:val="center"/>
        <w:rPr>
          <w:rFonts w:cs="Arial"/>
          <w:bCs/>
          <w:szCs w:val="20"/>
        </w:rPr>
      </w:pPr>
    </w:p>
    <w:p w14:paraId="3334C875" w14:textId="77777777" w:rsidR="00DB206B" w:rsidRPr="00AF0FB1" w:rsidRDefault="00DB206B" w:rsidP="008527AA">
      <w:pPr>
        <w:pStyle w:val="Nivel1"/>
        <w:suppressAutoHyphens/>
        <w:spacing w:before="120" w:after="120" w:line="240" w:lineRule="auto"/>
        <w:ind w:left="0" w:firstLine="0"/>
        <w:rPr>
          <w:rFonts w:cs="Arial"/>
          <w:color w:val="auto"/>
        </w:rPr>
      </w:pPr>
      <w:r w:rsidRPr="00AF0FB1">
        <w:rPr>
          <w:rFonts w:cs="Arial"/>
          <w:color w:val="auto"/>
        </w:rPr>
        <w:t>DO OBJETO</w:t>
      </w:r>
    </w:p>
    <w:p w14:paraId="1655E21F" w14:textId="2722CF82" w:rsidR="00DD3603" w:rsidRPr="00BB7D91" w:rsidRDefault="00DB206B" w:rsidP="008527AA">
      <w:pPr>
        <w:keepNext/>
        <w:keepLines/>
        <w:numPr>
          <w:ilvl w:val="1"/>
          <w:numId w:val="1"/>
        </w:numPr>
        <w:suppressAutoHyphens/>
        <w:spacing w:before="120" w:after="120"/>
        <w:ind w:left="0" w:firstLine="0"/>
        <w:jc w:val="both"/>
        <w:rPr>
          <w:rFonts w:cs="Arial"/>
          <w:bCs/>
          <w:szCs w:val="20"/>
        </w:rPr>
      </w:pPr>
      <w:r w:rsidRPr="00BB7D91">
        <w:rPr>
          <w:rFonts w:cs="Arial"/>
          <w:bCs/>
          <w:szCs w:val="20"/>
        </w:rPr>
        <w:t>Con</w:t>
      </w:r>
      <w:r w:rsidR="00D36D3C" w:rsidRPr="00BB7D91">
        <w:rPr>
          <w:rFonts w:cs="Arial"/>
          <w:bCs/>
          <w:szCs w:val="20"/>
        </w:rPr>
        <w:t>cessão</w:t>
      </w:r>
      <w:r w:rsidRPr="00BB7D91">
        <w:rPr>
          <w:rFonts w:cs="Arial"/>
          <w:bCs/>
          <w:szCs w:val="20"/>
        </w:rPr>
        <w:t xml:space="preserve"> de</w:t>
      </w:r>
      <w:r w:rsidR="00D36D3C" w:rsidRPr="00BB7D91">
        <w:rPr>
          <w:rFonts w:cs="Arial"/>
          <w:bCs/>
          <w:szCs w:val="20"/>
        </w:rPr>
        <w:t xml:space="preserve"> exploração comercial dos serviços de </w:t>
      </w:r>
      <w:r w:rsidR="00F655A4" w:rsidRPr="00BB7D91">
        <w:rPr>
          <w:rFonts w:cs="Arial"/>
          <w:bCs/>
          <w:szCs w:val="20"/>
        </w:rPr>
        <w:t>LANCHONETES</w:t>
      </w:r>
      <w:r w:rsidR="00D36D3C" w:rsidRPr="00BB7D91">
        <w:rPr>
          <w:rFonts w:cs="Arial"/>
          <w:bCs/>
          <w:szCs w:val="20"/>
        </w:rPr>
        <w:t xml:space="preserve"> mediante permissão de utilização de uso, onerosa, de bem público do Centro de Formação de Professores – CFP/UFCG – Campus de Cajazeiras, localizado no inter</w:t>
      </w:r>
      <w:r w:rsidR="00361151" w:rsidRPr="00BB7D91">
        <w:rPr>
          <w:rFonts w:cs="Arial"/>
          <w:bCs/>
          <w:szCs w:val="20"/>
        </w:rPr>
        <w:t>i</w:t>
      </w:r>
      <w:r w:rsidR="00D36D3C" w:rsidRPr="00BB7D91">
        <w:rPr>
          <w:rFonts w:cs="Arial"/>
          <w:bCs/>
          <w:szCs w:val="20"/>
        </w:rPr>
        <w:t xml:space="preserve">or do Campus situado à Rua Sérgio Moreira de Figueiredo, s/n, - Casas Populares, Cajazeiras-PB, </w:t>
      </w:r>
      <w:r w:rsidRPr="00BB7D91">
        <w:rPr>
          <w:rFonts w:cs="Arial"/>
          <w:bCs/>
          <w:szCs w:val="20"/>
        </w:rPr>
        <w:t>conforme condições, quantidades e exigências estabelecidas neste instrumento:</w:t>
      </w:r>
    </w:p>
    <w:tbl>
      <w:tblPr>
        <w:tblW w:w="1048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808"/>
        <w:gridCol w:w="2963"/>
        <w:gridCol w:w="1212"/>
        <w:gridCol w:w="942"/>
        <w:gridCol w:w="1056"/>
        <w:gridCol w:w="850"/>
        <w:gridCol w:w="921"/>
        <w:gridCol w:w="1064"/>
      </w:tblGrid>
      <w:tr w:rsidR="00570428" w:rsidRPr="00AF0FB1" w14:paraId="17727946" w14:textId="0875FC07" w:rsidTr="00675FE0">
        <w:trPr>
          <w:trHeight w:val="621"/>
          <w:jc w:val="center"/>
        </w:trPr>
        <w:tc>
          <w:tcPr>
            <w:tcW w:w="669" w:type="dxa"/>
            <w:tcBorders>
              <w:top w:val="single" w:sz="4" w:space="0" w:color="000000"/>
              <w:left w:val="single" w:sz="4" w:space="0" w:color="000000"/>
              <w:bottom w:val="single" w:sz="4" w:space="0" w:color="000000"/>
              <w:right w:val="single" w:sz="4" w:space="0" w:color="000000"/>
            </w:tcBorders>
            <w:vAlign w:val="center"/>
          </w:tcPr>
          <w:p w14:paraId="3AD7E592" w14:textId="26D5BB3B" w:rsidR="00570428" w:rsidRPr="00AF0FB1" w:rsidRDefault="00570428" w:rsidP="008527AA">
            <w:pPr>
              <w:keepNext/>
              <w:keepLines/>
              <w:suppressAutoHyphens/>
              <w:spacing w:before="120" w:after="120"/>
              <w:jc w:val="center"/>
              <w:rPr>
                <w:rFonts w:cs="Times New Roman"/>
                <w:color w:val="000000" w:themeColor="text1"/>
                <w:szCs w:val="20"/>
              </w:rPr>
            </w:pPr>
            <w:r w:rsidRPr="00AF0FB1">
              <w:rPr>
                <w:rFonts w:cs="Times New Roman"/>
                <w:bCs/>
                <w:color w:val="000000" w:themeColor="text1"/>
                <w:szCs w:val="20"/>
              </w:rPr>
              <w:t>Item</w:t>
            </w:r>
          </w:p>
        </w:tc>
        <w:tc>
          <w:tcPr>
            <w:tcW w:w="808" w:type="dxa"/>
            <w:tcBorders>
              <w:top w:val="single" w:sz="4" w:space="0" w:color="000000"/>
              <w:left w:val="single" w:sz="4" w:space="0" w:color="000000"/>
              <w:bottom w:val="single" w:sz="4" w:space="0" w:color="000000"/>
              <w:right w:val="single" w:sz="4" w:space="0" w:color="000000"/>
            </w:tcBorders>
            <w:vAlign w:val="center"/>
          </w:tcPr>
          <w:p w14:paraId="014BB3A5" w14:textId="3D53506F" w:rsidR="00570428" w:rsidRPr="00AF0FB1" w:rsidRDefault="00570428" w:rsidP="008527AA">
            <w:pPr>
              <w:keepNext/>
              <w:keepLines/>
              <w:suppressAutoHyphens/>
              <w:spacing w:before="120" w:after="120"/>
              <w:jc w:val="center"/>
              <w:rPr>
                <w:rFonts w:cs="Times New Roman"/>
                <w:bCs/>
                <w:color w:val="000000" w:themeColor="text1"/>
                <w:szCs w:val="20"/>
              </w:rPr>
            </w:pPr>
            <w:r w:rsidRPr="00AF0FB1">
              <w:rPr>
                <w:rFonts w:cs="Times New Roman"/>
                <w:bCs/>
                <w:color w:val="000000" w:themeColor="text1"/>
                <w:szCs w:val="20"/>
              </w:rPr>
              <w:t>Quant</w:t>
            </w:r>
          </w:p>
        </w:tc>
        <w:tc>
          <w:tcPr>
            <w:tcW w:w="2963" w:type="dxa"/>
            <w:tcBorders>
              <w:top w:val="single" w:sz="4" w:space="0" w:color="000000"/>
              <w:left w:val="single" w:sz="4" w:space="0" w:color="000000"/>
              <w:bottom w:val="single" w:sz="4" w:space="0" w:color="000000"/>
              <w:right w:val="single" w:sz="4" w:space="0" w:color="000000"/>
            </w:tcBorders>
            <w:vAlign w:val="center"/>
            <w:hideMark/>
          </w:tcPr>
          <w:p w14:paraId="0DEE0B97" w14:textId="1F14F019" w:rsidR="00570428" w:rsidRPr="00AF0FB1" w:rsidRDefault="00570428" w:rsidP="008527AA">
            <w:pPr>
              <w:keepNext/>
              <w:keepLines/>
              <w:suppressAutoHyphens/>
              <w:spacing w:before="120" w:after="120"/>
              <w:jc w:val="center"/>
              <w:rPr>
                <w:rFonts w:cs="Times New Roman"/>
                <w:bCs/>
                <w:color w:val="000000" w:themeColor="text1"/>
                <w:szCs w:val="20"/>
              </w:rPr>
            </w:pPr>
            <w:r w:rsidRPr="00AF0FB1">
              <w:rPr>
                <w:rFonts w:cs="Times New Roman"/>
                <w:bCs/>
                <w:color w:val="000000" w:themeColor="text1"/>
                <w:szCs w:val="20"/>
              </w:rPr>
              <w:t>Descrição/Especificação</w:t>
            </w:r>
          </w:p>
        </w:tc>
        <w:tc>
          <w:tcPr>
            <w:tcW w:w="1212" w:type="dxa"/>
            <w:tcBorders>
              <w:top w:val="single" w:sz="4" w:space="0" w:color="000000"/>
              <w:left w:val="single" w:sz="4" w:space="0" w:color="000000"/>
              <w:bottom w:val="single" w:sz="4" w:space="0" w:color="000000"/>
              <w:right w:val="single" w:sz="4" w:space="0" w:color="000000"/>
            </w:tcBorders>
            <w:vAlign w:val="center"/>
          </w:tcPr>
          <w:p w14:paraId="0939A970" w14:textId="7825A273" w:rsidR="00570428" w:rsidRPr="00AF0FB1" w:rsidRDefault="00570428" w:rsidP="008527AA">
            <w:pPr>
              <w:keepNext/>
              <w:keepLines/>
              <w:suppressAutoHyphens/>
              <w:spacing w:before="120" w:after="120"/>
              <w:jc w:val="center"/>
              <w:rPr>
                <w:rFonts w:cs="Times New Roman"/>
                <w:bCs/>
                <w:color w:val="000000" w:themeColor="text1"/>
                <w:szCs w:val="20"/>
              </w:rPr>
            </w:pPr>
            <w:r w:rsidRPr="00AF0FB1">
              <w:rPr>
                <w:rFonts w:cs="Times New Roman"/>
                <w:bCs/>
                <w:color w:val="000000" w:themeColor="text1"/>
                <w:szCs w:val="20"/>
              </w:rPr>
              <w:t>CATSERV</w:t>
            </w:r>
          </w:p>
        </w:tc>
        <w:tc>
          <w:tcPr>
            <w:tcW w:w="942" w:type="dxa"/>
            <w:tcBorders>
              <w:top w:val="single" w:sz="4" w:space="0" w:color="000000"/>
              <w:left w:val="single" w:sz="4" w:space="0" w:color="000000"/>
              <w:bottom w:val="single" w:sz="4" w:space="0" w:color="000000"/>
              <w:right w:val="single" w:sz="4" w:space="0" w:color="000000"/>
            </w:tcBorders>
            <w:vAlign w:val="center"/>
            <w:hideMark/>
          </w:tcPr>
          <w:p w14:paraId="003F5B47" w14:textId="150202FF" w:rsidR="00570428" w:rsidRPr="00AF0FB1" w:rsidRDefault="00570428" w:rsidP="008527AA">
            <w:pPr>
              <w:keepNext/>
              <w:keepLines/>
              <w:suppressAutoHyphens/>
              <w:spacing w:before="120" w:after="120"/>
              <w:jc w:val="center"/>
              <w:rPr>
                <w:rFonts w:cs="Times New Roman"/>
                <w:bCs/>
                <w:color w:val="000000" w:themeColor="text1"/>
                <w:szCs w:val="20"/>
              </w:rPr>
            </w:pPr>
            <w:r w:rsidRPr="00AF0FB1">
              <w:rPr>
                <w:rFonts w:cs="Times New Roman"/>
                <w:bCs/>
                <w:color w:val="000000" w:themeColor="text1"/>
                <w:szCs w:val="20"/>
              </w:rPr>
              <w:t>Unidade de Medida</w:t>
            </w:r>
          </w:p>
        </w:tc>
        <w:tc>
          <w:tcPr>
            <w:tcW w:w="1056" w:type="dxa"/>
            <w:tcBorders>
              <w:top w:val="single" w:sz="4" w:space="0" w:color="000000"/>
              <w:left w:val="single" w:sz="4" w:space="0" w:color="000000"/>
              <w:bottom w:val="single" w:sz="4" w:space="0" w:color="000000"/>
              <w:right w:val="single" w:sz="4" w:space="0" w:color="000000"/>
            </w:tcBorders>
            <w:vAlign w:val="center"/>
            <w:hideMark/>
          </w:tcPr>
          <w:p w14:paraId="199D67D8" w14:textId="7B55D9DD" w:rsidR="00570428" w:rsidRPr="00AF0FB1" w:rsidRDefault="00570428" w:rsidP="008527AA">
            <w:pPr>
              <w:keepNext/>
              <w:keepLines/>
              <w:suppressAutoHyphens/>
              <w:spacing w:before="120" w:after="120"/>
              <w:jc w:val="center"/>
              <w:rPr>
                <w:rFonts w:cs="Times New Roman"/>
                <w:bCs/>
                <w:color w:val="000000" w:themeColor="text1"/>
                <w:szCs w:val="20"/>
              </w:rPr>
            </w:pPr>
            <w:r w:rsidRPr="00AF0FB1">
              <w:rPr>
                <w:rFonts w:cs="Times New Roman"/>
                <w:bCs/>
                <w:color w:val="000000" w:themeColor="text1"/>
                <w:szCs w:val="20"/>
              </w:rPr>
              <w:t>Área (m²)</w:t>
            </w:r>
          </w:p>
        </w:tc>
        <w:tc>
          <w:tcPr>
            <w:tcW w:w="850" w:type="dxa"/>
            <w:tcBorders>
              <w:top w:val="single" w:sz="4" w:space="0" w:color="000000"/>
              <w:left w:val="single" w:sz="4" w:space="0" w:color="000000"/>
              <w:bottom w:val="single" w:sz="4" w:space="0" w:color="000000"/>
              <w:right w:val="single" w:sz="4" w:space="0" w:color="000000"/>
            </w:tcBorders>
            <w:vAlign w:val="center"/>
          </w:tcPr>
          <w:p w14:paraId="408A9E80" w14:textId="77777777" w:rsidR="00570428" w:rsidRPr="00AF0FB1" w:rsidRDefault="00570428" w:rsidP="008527AA">
            <w:pPr>
              <w:keepNext/>
              <w:keepLines/>
              <w:suppressAutoHyphens/>
              <w:spacing w:before="120" w:after="120"/>
              <w:jc w:val="center"/>
              <w:rPr>
                <w:rFonts w:cs="Times New Roman"/>
                <w:bCs/>
                <w:color w:val="000000" w:themeColor="text1"/>
                <w:szCs w:val="20"/>
              </w:rPr>
            </w:pPr>
            <w:r w:rsidRPr="00AF0FB1">
              <w:rPr>
                <w:rFonts w:cs="Times New Roman"/>
                <w:bCs/>
                <w:color w:val="000000" w:themeColor="text1"/>
                <w:szCs w:val="20"/>
              </w:rPr>
              <w:t>Preço por m²</w:t>
            </w:r>
          </w:p>
          <w:p w14:paraId="06B47884" w14:textId="406F415E" w:rsidR="00570428" w:rsidRPr="00AF0FB1" w:rsidRDefault="00570428" w:rsidP="008527AA">
            <w:pPr>
              <w:keepNext/>
              <w:keepLines/>
              <w:suppressAutoHyphens/>
              <w:spacing w:before="120" w:after="120"/>
              <w:jc w:val="center"/>
              <w:rPr>
                <w:rFonts w:cs="Times New Roman"/>
                <w:bCs/>
                <w:color w:val="000000" w:themeColor="text1"/>
                <w:szCs w:val="20"/>
              </w:rPr>
            </w:pPr>
            <w:r w:rsidRPr="00AF0FB1">
              <w:rPr>
                <w:rFonts w:cs="Times New Roman"/>
                <w:bCs/>
                <w:color w:val="000000" w:themeColor="text1"/>
                <w:szCs w:val="20"/>
              </w:rPr>
              <w:t>(R$/m²)</w:t>
            </w:r>
          </w:p>
        </w:tc>
        <w:tc>
          <w:tcPr>
            <w:tcW w:w="921" w:type="dxa"/>
            <w:tcBorders>
              <w:top w:val="single" w:sz="4" w:space="0" w:color="000000"/>
              <w:left w:val="single" w:sz="4" w:space="0" w:color="000000"/>
              <w:bottom w:val="single" w:sz="4" w:space="0" w:color="000000"/>
              <w:right w:val="single" w:sz="4" w:space="0" w:color="000000"/>
            </w:tcBorders>
            <w:vAlign w:val="center"/>
            <w:hideMark/>
          </w:tcPr>
          <w:p w14:paraId="40972FAA" w14:textId="2DA330C3" w:rsidR="00570428" w:rsidRPr="00AF0FB1" w:rsidRDefault="00570428" w:rsidP="008527AA">
            <w:pPr>
              <w:keepNext/>
              <w:keepLines/>
              <w:suppressAutoHyphens/>
              <w:spacing w:before="120" w:after="120"/>
              <w:jc w:val="center"/>
              <w:rPr>
                <w:rFonts w:cs="Times New Roman"/>
                <w:bCs/>
                <w:color w:val="000000" w:themeColor="text1"/>
                <w:szCs w:val="20"/>
              </w:rPr>
            </w:pPr>
            <w:r w:rsidRPr="00AF0FB1">
              <w:rPr>
                <w:rFonts w:cs="Times New Roman"/>
                <w:bCs/>
                <w:color w:val="000000" w:themeColor="text1"/>
                <w:szCs w:val="20"/>
              </w:rPr>
              <w:t>Preço Mensal Total</w:t>
            </w:r>
          </w:p>
          <w:p w14:paraId="46A59406" w14:textId="2A4551D0" w:rsidR="00570428" w:rsidRPr="00AF0FB1" w:rsidRDefault="00570428" w:rsidP="008527AA">
            <w:pPr>
              <w:keepNext/>
              <w:keepLines/>
              <w:suppressAutoHyphens/>
              <w:spacing w:before="120" w:after="120"/>
              <w:jc w:val="center"/>
              <w:rPr>
                <w:rFonts w:cs="Times New Roman"/>
                <w:bCs/>
                <w:color w:val="000000" w:themeColor="text1"/>
                <w:szCs w:val="20"/>
              </w:rPr>
            </w:pPr>
            <w:r w:rsidRPr="00AF0FB1">
              <w:rPr>
                <w:rFonts w:cs="Times New Roman"/>
                <w:bCs/>
                <w:color w:val="000000" w:themeColor="text1"/>
                <w:szCs w:val="20"/>
              </w:rPr>
              <w:t>(R$)</w:t>
            </w:r>
          </w:p>
        </w:tc>
        <w:tc>
          <w:tcPr>
            <w:tcW w:w="1064" w:type="dxa"/>
            <w:tcBorders>
              <w:top w:val="single" w:sz="4" w:space="0" w:color="000000"/>
              <w:left w:val="single" w:sz="4" w:space="0" w:color="000000"/>
              <w:bottom w:val="single" w:sz="4" w:space="0" w:color="000000"/>
              <w:right w:val="single" w:sz="4" w:space="0" w:color="000000"/>
            </w:tcBorders>
            <w:vAlign w:val="center"/>
          </w:tcPr>
          <w:p w14:paraId="315249FF" w14:textId="26317B23" w:rsidR="00570428" w:rsidRPr="00666D2D" w:rsidRDefault="00570428" w:rsidP="008527AA">
            <w:pPr>
              <w:keepNext/>
              <w:keepLines/>
              <w:suppressAutoHyphens/>
              <w:spacing w:before="120" w:after="120"/>
              <w:jc w:val="center"/>
              <w:rPr>
                <w:rFonts w:cs="Times New Roman"/>
                <w:color w:val="000000" w:themeColor="text1"/>
                <w:szCs w:val="20"/>
              </w:rPr>
            </w:pPr>
            <w:r w:rsidRPr="00666D2D">
              <w:rPr>
                <w:rFonts w:cs="Times New Roman"/>
                <w:color w:val="000000" w:themeColor="text1"/>
                <w:szCs w:val="20"/>
              </w:rPr>
              <w:t>Preço Anual Total</w:t>
            </w:r>
            <w:r w:rsidR="006572A1" w:rsidRPr="00666D2D">
              <w:rPr>
                <w:rFonts w:cs="Times New Roman"/>
                <w:color w:val="000000" w:themeColor="text1"/>
                <w:szCs w:val="20"/>
              </w:rPr>
              <w:t xml:space="preserve"> (R$)</w:t>
            </w:r>
          </w:p>
        </w:tc>
      </w:tr>
      <w:tr w:rsidR="00570428" w:rsidRPr="00AF0FB1" w14:paraId="3B94F99D" w14:textId="3CED90FB" w:rsidTr="006572A1">
        <w:trPr>
          <w:trHeight w:val="824"/>
          <w:jc w:val="center"/>
        </w:trPr>
        <w:tc>
          <w:tcPr>
            <w:tcW w:w="669" w:type="dxa"/>
            <w:tcBorders>
              <w:top w:val="single" w:sz="4" w:space="0" w:color="000000"/>
              <w:left w:val="single" w:sz="4" w:space="0" w:color="000000"/>
              <w:bottom w:val="single" w:sz="4" w:space="0" w:color="000000"/>
              <w:right w:val="single" w:sz="4" w:space="0" w:color="000000"/>
            </w:tcBorders>
            <w:vAlign w:val="center"/>
            <w:hideMark/>
          </w:tcPr>
          <w:p w14:paraId="1A72DE9B" w14:textId="77777777" w:rsidR="00570428" w:rsidRPr="00AF0FB1" w:rsidRDefault="00570428" w:rsidP="008527AA">
            <w:pPr>
              <w:keepNext/>
              <w:keepLines/>
              <w:suppressAutoHyphens/>
              <w:spacing w:before="120" w:after="120"/>
              <w:jc w:val="center"/>
              <w:rPr>
                <w:rFonts w:cs="Times New Roman"/>
                <w:color w:val="000000" w:themeColor="text1"/>
                <w:szCs w:val="20"/>
              </w:rPr>
            </w:pPr>
            <w:r w:rsidRPr="00AF0FB1">
              <w:rPr>
                <w:rFonts w:cs="Times New Roman"/>
                <w:color w:val="000000" w:themeColor="text1"/>
                <w:szCs w:val="20"/>
              </w:rPr>
              <w:t>1</w:t>
            </w:r>
          </w:p>
        </w:tc>
        <w:tc>
          <w:tcPr>
            <w:tcW w:w="808" w:type="dxa"/>
            <w:tcBorders>
              <w:top w:val="single" w:sz="4" w:space="0" w:color="000000"/>
              <w:left w:val="single" w:sz="4" w:space="0" w:color="000000"/>
              <w:bottom w:val="single" w:sz="4" w:space="0" w:color="000000"/>
              <w:right w:val="single" w:sz="4" w:space="0" w:color="000000"/>
            </w:tcBorders>
            <w:vAlign w:val="center"/>
          </w:tcPr>
          <w:p w14:paraId="7BA21138" w14:textId="3E6F24CF" w:rsidR="00570428" w:rsidRPr="00AF0FB1" w:rsidRDefault="00570428" w:rsidP="008527AA">
            <w:pPr>
              <w:keepNext/>
              <w:keepLines/>
              <w:suppressAutoHyphens/>
              <w:autoSpaceDE w:val="0"/>
              <w:autoSpaceDN w:val="0"/>
              <w:adjustRightInd w:val="0"/>
              <w:spacing w:before="120" w:after="120"/>
              <w:jc w:val="center"/>
              <w:rPr>
                <w:rFonts w:cs="Arial"/>
                <w:color w:val="000000" w:themeColor="text1"/>
                <w:szCs w:val="20"/>
              </w:rPr>
            </w:pPr>
            <w:r w:rsidRPr="00AF0FB1">
              <w:rPr>
                <w:rFonts w:cs="Arial"/>
                <w:color w:val="000000" w:themeColor="text1"/>
                <w:szCs w:val="20"/>
              </w:rPr>
              <w:t>1</w:t>
            </w:r>
          </w:p>
        </w:tc>
        <w:tc>
          <w:tcPr>
            <w:tcW w:w="2963" w:type="dxa"/>
            <w:tcBorders>
              <w:top w:val="single" w:sz="4" w:space="0" w:color="000000"/>
              <w:left w:val="single" w:sz="4" w:space="0" w:color="000000"/>
              <w:bottom w:val="single" w:sz="4" w:space="0" w:color="000000"/>
              <w:right w:val="single" w:sz="4" w:space="0" w:color="000000"/>
            </w:tcBorders>
          </w:tcPr>
          <w:p w14:paraId="43D2A5EB" w14:textId="7898E401" w:rsidR="00570428" w:rsidRPr="00AF0FB1" w:rsidRDefault="00570428" w:rsidP="008527AA">
            <w:pPr>
              <w:keepNext/>
              <w:keepLines/>
              <w:suppressAutoHyphens/>
              <w:autoSpaceDE w:val="0"/>
              <w:autoSpaceDN w:val="0"/>
              <w:adjustRightInd w:val="0"/>
              <w:spacing w:before="120" w:after="120"/>
              <w:jc w:val="both"/>
              <w:rPr>
                <w:rFonts w:cs="Times New Roman"/>
                <w:color w:val="000000" w:themeColor="text1"/>
                <w:szCs w:val="20"/>
              </w:rPr>
            </w:pPr>
            <w:r w:rsidRPr="00AF0FB1">
              <w:rPr>
                <w:rFonts w:cs="Arial"/>
                <w:color w:val="000000" w:themeColor="text1"/>
                <w:szCs w:val="20"/>
              </w:rPr>
              <w:t xml:space="preserve">Concessão, onerosa, de uso de espaço público para exploração de serviço de </w:t>
            </w:r>
            <w:r w:rsidRPr="00AF0FB1">
              <w:rPr>
                <w:rFonts w:cs="Arial"/>
                <w:b/>
                <w:bCs/>
                <w:color w:val="000000" w:themeColor="text1"/>
                <w:szCs w:val="20"/>
              </w:rPr>
              <w:t>LANCHONETE</w:t>
            </w:r>
            <w:r w:rsidRPr="00AF0FB1">
              <w:rPr>
                <w:rFonts w:cs="Arial"/>
                <w:color w:val="000000" w:themeColor="text1"/>
                <w:szCs w:val="20"/>
              </w:rPr>
              <w:t xml:space="preserve"> nas dependências do CFP/UFCG.</w:t>
            </w:r>
          </w:p>
        </w:tc>
        <w:tc>
          <w:tcPr>
            <w:tcW w:w="1212" w:type="dxa"/>
            <w:tcBorders>
              <w:top w:val="single" w:sz="4" w:space="0" w:color="000000"/>
              <w:left w:val="single" w:sz="4" w:space="0" w:color="000000"/>
              <w:bottom w:val="single" w:sz="4" w:space="0" w:color="000000"/>
              <w:right w:val="single" w:sz="4" w:space="0" w:color="000000"/>
            </w:tcBorders>
            <w:vAlign w:val="center"/>
          </w:tcPr>
          <w:p w14:paraId="3A6A2EE2" w14:textId="1F052E90" w:rsidR="00570428" w:rsidRPr="00AF0FB1" w:rsidRDefault="00570428" w:rsidP="008527AA">
            <w:pPr>
              <w:keepNext/>
              <w:keepLines/>
              <w:suppressAutoHyphens/>
              <w:spacing w:before="120" w:after="120"/>
              <w:jc w:val="center"/>
              <w:rPr>
                <w:rFonts w:cs="Times New Roman"/>
                <w:color w:val="000000" w:themeColor="text1"/>
                <w:szCs w:val="20"/>
              </w:rPr>
            </w:pPr>
            <w:r w:rsidRPr="00AF0FB1">
              <w:rPr>
                <w:rFonts w:cs="Times New Roman"/>
                <w:color w:val="000000" w:themeColor="text1"/>
                <w:szCs w:val="20"/>
              </w:rPr>
              <w:t>19356</w:t>
            </w:r>
          </w:p>
        </w:tc>
        <w:tc>
          <w:tcPr>
            <w:tcW w:w="942" w:type="dxa"/>
            <w:tcBorders>
              <w:top w:val="single" w:sz="4" w:space="0" w:color="000000"/>
              <w:left w:val="single" w:sz="4" w:space="0" w:color="000000"/>
              <w:bottom w:val="single" w:sz="4" w:space="0" w:color="000000"/>
              <w:right w:val="single" w:sz="4" w:space="0" w:color="000000"/>
            </w:tcBorders>
            <w:vAlign w:val="center"/>
          </w:tcPr>
          <w:p w14:paraId="0333F866" w14:textId="7DDAAA05" w:rsidR="00570428" w:rsidRPr="00AF0FB1" w:rsidRDefault="00570428" w:rsidP="008527AA">
            <w:pPr>
              <w:keepNext/>
              <w:keepLines/>
              <w:suppressAutoHyphens/>
              <w:spacing w:before="120" w:after="120"/>
              <w:jc w:val="center"/>
              <w:rPr>
                <w:rFonts w:cs="Times New Roman"/>
                <w:color w:val="000000" w:themeColor="text1"/>
                <w:szCs w:val="20"/>
              </w:rPr>
            </w:pPr>
            <w:r w:rsidRPr="00AF0FB1">
              <w:rPr>
                <w:rFonts w:cs="Times New Roman"/>
                <w:color w:val="000000" w:themeColor="text1"/>
                <w:szCs w:val="20"/>
              </w:rPr>
              <w:t>Serviço</w:t>
            </w:r>
          </w:p>
        </w:tc>
        <w:tc>
          <w:tcPr>
            <w:tcW w:w="1056" w:type="dxa"/>
            <w:tcBorders>
              <w:top w:val="single" w:sz="4" w:space="0" w:color="000000"/>
              <w:left w:val="single" w:sz="4" w:space="0" w:color="000000"/>
              <w:bottom w:val="single" w:sz="4" w:space="0" w:color="000000"/>
              <w:right w:val="single" w:sz="4" w:space="0" w:color="000000"/>
            </w:tcBorders>
            <w:vAlign w:val="center"/>
          </w:tcPr>
          <w:p w14:paraId="7BCD143A" w14:textId="0DB43E67" w:rsidR="00570428" w:rsidRPr="00AF0FB1" w:rsidRDefault="00570428" w:rsidP="008527AA">
            <w:pPr>
              <w:keepNext/>
              <w:keepLines/>
              <w:suppressAutoHyphens/>
              <w:spacing w:before="120" w:after="120"/>
              <w:jc w:val="center"/>
              <w:rPr>
                <w:rFonts w:cs="Times New Roman"/>
                <w:color w:val="000000" w:themeColor="text1"/>
                <w:szCs w:val="20"/>
              </w:rPr>
            </w:pPr>
            <w:r w:rsidRPr="00AF0FB1">
              <w:rPr>
                <w:rFonts w:cs="Times New Roman"/>
                <w:color w:val="000000" w:themeColor="text1"/>
                <w:szCs w:val="20"/>
              </w:rPr>
              <w:t>43,65m²</w:t>
            </w:r>
          </w:p>
        </w:tc>
        <w:tc>
          <w:tcPr>
            <w:tcW w:w="850" w:type="dxa"/>
            <w:tcBorders>
              <w:top w:val="single" w:sz="4" w:space="0" w:color="000000"/>
              <w:left w:val="single" w:sz="4" w:space="0" w:color="000000"/>
              <w:bottom w:val="single" w:sz="4" w:space="0" w:color="000000"/>
              <w:right w:val="single" w:sz="4" w:space="0" w:color="000000"/>
            </w:tcBorders>
            <w:vAlign w:val="center"/>
          </w:tcPr>
          <w:p w14:paraId="51704961" w14:textId="61A0E71B" w:rsidR="00570428" w:rsidRPr="00AF0FB1" w:rsidRDefault="00570428" w:rsidP="008527AA">
            <w:pPr>
              <w:keepNext/>
              <w:keepLines/>
              <w:suppressAutoHyphens/>
              <w:spacing w:before="120" w:after="120"/>
              <w:jc w:val="center"/>
              <w:rPr>
                <w:rFonts w:cs="Times New Roman"/>
                <w:color w:val="000000" w:themeColor="text1"/>
                <w:szCs w:val="20"/>
              </w:rPr>
            </w:pPr>
            <w:r w:rsidRPr="00AF0FB1">
              <w:rPr>
                <w:rFonts w:cs="Times New Roman"/>
                <w:color w:val="000000" w:themeColor="text1"/>
                <w:szCs w:val="20"/>
              </w:rPr>
              <w:t>R$ 14,82</w:t>
            </w:r>
          </w:p>
        </w:tc>
        <w:tc>
          <w:tcPr>
            <w:tcW w:w="921" w:type="dxa"/>
            <w:tcBorders>
              <w:top w:val="single" w:sz="4" w:space="0" w:color="000000"/>
              <w:left w:val="single" w:sz="4" w:space="0" w:color="000000"/>
              <w:bottom w:val="single" w:sz="4" w:space="0" w:color="000000"/>
              <w:right w:val="single" w:sz="4" w:space="0" w:color="000000"/>
            </w:tcBorders>
            <w:vAlign w:val="center"/>
          </w:tcPr>
          <w:p w14:paraId="058DF79A" w14:textId="0153DD57" w:rsidR="00570428" w:rsidRPr="00AF0FB1" w:rsidRDefault="00570428" w:rsidP="008527AA">
            <w:pPr>
              <w:keepNext/>
              <w:keepLines/>
              <w:suppressAutoHyphens/>
              <w:spacing w:before="120" w:after="120"/>
              <w:jc w:val="center"/>
              <w:rPr>
                <w:rFonts w:cs="Times New Roman"/>
                <w:color w:val="000000" w:themeColor="text1"/>
                <w:szCs w:val="20"/>
              </w:rPr>
            </w:pPr>
            <w:r w:rsidRPr="00AF0FB1">
              <w:rPr>
                <w:rFonts w:cs="Times New Roman"/>
                <w:color w:val="000000" w:themeColor="text1"/>
                <w:szCs w:val="20"/>
              </w:rPr>
              <w:t>R$ 646,89</w:t>
            </w:r>
          </w:p>
        </w:tc>
        <w:tc>
          <w:tcPr>
            <w:tcW w:w="1064" w:type="dxa"/>
            <w:tcBorders>
              <w:top w:val="single" w:sz="4" w:space="0" w:color="000000"/>
              <w:left w:val="single" w:sz="4" w:space="0" w:color="000000"/>
              <w:bottom w:val="single" w:sz="4" w:space="0" w:color="000000"/>
              <w:right w:val="single" w:sz="4" w:space="0" w:color="000000"/>
            </w:tcBorders>
            <w:vAlign w:val="center"/>
          </w:tcPr>
          <w:p w14:paraId="00DFC2C2" w14:textId="11959D2F" w:rsidR="00570428" w:rsidRPr="00666D2D" w:rsidRDefault="00570428" w:rsidP="008527AA">
            <w:pPr>
              <w:keepNext/>
              <w:keepLines/>
              <w:suppressAutoHyphens/>
              <w:spacing w:before="120" w:after="120"/>
              <w:jc w:val="center"/>
              <w:rPr>
                <w:rFonts w:cs="Times New Roman"/>
                <w:color w:val="000000" w:themeColor="text1"/>
                <w:szCs w:val="20"/>
              </w:rPr>
            </w:pPr>
            <w:r w:rsidRPr="00666D2D">
              <w:rPr>
                <w:rFonts w:cs="Times New Roman"/>
                <w:color w:val="000000" w:themeColor="text1"/>
                <w:szCs w:val="20"/>
              </w:rPr>
              <w:t>R$ 7.762,68</w:t>
            </w:r>
          </w:p>
        </w:tc>
      </w:tr>
      <w:tr w:rsidR="00570428" w:rsidRPr="00AF0FB1" w14:paraId="72E82029" w14:textId="233F2A3A" w:rsidTr="006572A1">
        <w:trPr>
          <w:trHeight w:val="824"/>
          <w:jc w:val="center"/>
        </w:trPr>
        <w:tc>
          <w:tcPr>
            <w:tcW w:w="669" w:type="dxa"/>
            <w:tcBorders>
              <w:top w:val="single" w:sz="4" w:space="0" w:color="000000"/>
              <w:left w:val="single" w:sz="4" w:space="0" w:color="000000"/>
              <w:bottom w:val="single" w:sz="4" w:space="0" w:color="000000"/>
              <w:right w:val="single" w:sz="4" w:space="0" w:color="000000"/>
            </w:tcBorders>
            <w:vAlign w:val="center"/>
            <w:hideMark/>
          </w:tcPr>
          <w:p w14:paraId="67F349BC" w14:textId="77777777" w:rsidR="00570428" w:rsidRPr="00AF0FB1" w:rsidRDefault="00570428" w:rsidP="008527AA">
            <w:pPr>
              <w:keepNext/>
              <w:keepLines/>
              <w:suppressAutoHyphens/>
              <w:spacing w:before="120" w:after="120"/>
              <w:jc w:val="center"/>
              <w:rPr>
                <w:rFonts w:cs="Times New Roman"/>
                <w:color w:val="000000" w:themeColor="text1"/>
                <w:szCs w:val="20"/>
              </w:rPr>
            </w:pPr>
            <w:r w:rsidRPr="00AF0FB1">
              <w:rPr>
                <w:rFonts w:cs="Times New Roman"/>
                <w:color w:val="000000" w:themeColor="text1"/>
                <w:szCs w:val="20"/>
              </w:rPr>
              <w:t>2</w:t>
            </w:r>
          </w:p>
        </w:tc>
        <w:tc>
          <w:tcPr>
            <w:tcW w:w="808" w:type="dxa"/>
            <w:tcBorders>
              <w:top w:val="single" w:sz="4" w:space="0" w:color="000000"/>
              <w:left w:val="single" w:sz="4" w:space="0" w:color="000000"/>
              <w:bottom w:val="single" w:sz="4" w:space="0" w:color="000000"/>
              <w:right w:val="single" w:sz="4" w:space="0" w:color="000000"/>
            </w:tcBorders>
            <w:vAlign w:val="center"/>
          </w:tcPr>
          <w:p w14:paraId="07D32ADE" w14:textId="52952311" w:rsidR="00570428" w:rsidRPr="00AF0FB1" w:rsidRDefault="00570428" w:rsidP="008527AA">
            <w:pPr>
              <w:keepNext/>
              <w:keepLines/>
              <w:suppressAutoHyphens/>
              <w:autoSpaceDE w:val="0"/>
              <w:autoSpaceDN w:val="0"/>
              <w:adjustRightInd w:val="0"/>
              <w:spacing w:before="120" w:after="120"/>
              <w:jc w:val="center"/>
              <w:rPr>
                <w:rFonts w:cs="Arial"/>
                <w:color w:val="000000" w:themeColor="text1"/>
                <w:szCs w:val="20"/>
              </w:rPr>
            </w:pPr>
            <w:r w:rsidRPr="00AF0FB1">
              <w:rPr>
                <w:rFonts w:cs="Arial"/>
                <w:color w:val="000000" w:themeColor="text1"/>
                <w:szCs w:val="20"/>
              </w:rPr>
              <w:t>1</w:t>
            </w:r>
          </w:p>
        </w:tc>
        <w:tc>
          <w:tcPr>
            <w:tcW w:w="2963" w:type="dxa"/>
            <w:tcBorders>
              <w:top w:val="single" w:sz="4" w:space="0" w:color="000000"/>
              <w:left w:val="single" w:sz="4" w:space="0" w:color="000000"/>
              <w:bottom w:val="single" w:sz="4" w:space="0" w:color="000000"/>
              <w:right w:val="single" w:sz="4" w:space="0" w:color="000000"/>
            </w:tcBorders>
          </w:tcPr>
          <w:p w14:paraId="7B60A68E" w14:textId="0B7CC600" w:rsidR="00570428" w:rsidRPr="00AF0FB1" w:rsidRDefault="00570428" w:rsidP="008527AA">
            <w:pPr>
              <w:keepNext/>
              <w:keepLines/>
              <w:suppressAutoHyphens/>
              <w:autoSpaceDE w:val="0"/>
              <w:autoSpaceDN w:val="0"/>
              <w:adjustRightInd w:val="0"/>
              <w:spacing w:before="120" w:after="120"/>
              <w:jc w:val="both"/>
              <w:rPr>
                <w:rFonts w:cs="Times New Roman"/>
                <w:color w:val="000000" w:themeColor="text1"/>
                <w:szCs w:val="20"/>
              </w:rPr>
            </w:pPr>
            <w:r w:rsidRPr="00AF0FB1">
              <w:rPr>
                <w:rFonts w:cs="Arial"/>
                <w:color w:val="000000" w:themeColor="text1"/>
                <w:szCs w:val="20"/>
              </w:rPr>
              <w:t xml:space="preserve">Concessão, onerosa, de uso de espaço público para exploração de serviço de </w:t>
            </w:r>
            <w:r w:rsidRPr="00AF0FB1">
              <w:rPr>
                <w:rFonts w:cs="Arial"/>
                <w:b/>
                <w:bCs/>
                <w:color w:val="000000" w:themeColor="text1"/>
                <w:szCs w:val="20"/>
              </w:rPr>
              <w:t>LANCHONETE</w:t>
            </w:r>
            <w:r w:rsidRPr="00AF0FB1">
              <w:rPr>
                <w:rFonts w:cs="Arial"/>
                <w:color w:val="000000" w:themeColor="text1"/>
                <w:szCs w:val="20"/>
              </w:rPr>
              <w:t xml:space="preserve"> nas dependências do CFP/UFCG.</w:t>
            </w:r>
          </w:p>
        </w:tc>
        <w:tc>
          <w:tcPr>
            <w:tcW w:w="1212" w:type="dxa"/>
            <w:tcBorders>
              <w:top w:val="single" w:sz="4" w:space="0" w:color="000000"/>
              <w:left w:val="single" w:sz="4" w:space="0" w:color="000000"/>
              <w:bottom w:val="single" w:sz="4" w:space="0" w:color="000000"/>
              <w:right w:val="single" w:sz="4" w:space="0" w:color="000000"/>
            </w:tcBorders>
            <w:vAlign w:val="center"/>
          </w:tcPr>
          <w:p w14:paraId="7A26B092" w14:textId="1A683D81" w:rsidR="00570428" w:rsidRPr="00AF0FB1" w:rsidRDefault="00570428" w:rsidP="008527AA">
            <w:pPr>
              <w:keepNext/>
              <w:keepLines/>
              <w:suppressAutoHyphens/>
              <w:spacing w:before="120" w:after="120"/>
              <w:jc w:val="center"/>
              <w:rPr>
                <w:rFonts w:cs="Times New Roman"/>
                <w:color w:val="000000" w:themeColor="text1"/>
                <w:szCs w:val="20"/>
              </w:rPr>
            </w:pPr>
            <w:r w:rsidRPr="00AF0FB1">
              <w:rPr>
                <w:rFonts w:cs="Times New Roman"/>
                <w:color w:val="000000" w:themeColor="text1"/>
                <w:szCs w:val="20"/>
              </w:rPr>
              <w:t>19356</w:t>
            </w:r>
          </w:p>
        </w:tc>
        <w:tc>
          <w:tcPr>
            <w:tcW w:w="942" w:type="dxa"/>
            <w:tcBorders>
              <w:top w:val="single" w:sz="4" w:space="0" w:color="000000"/>
              <w:left w:val="single" w:sz="4" w:space="0" w:color="000000"/>
              <w:bottom w:val="single" w:sz="4" w:space="0" w:color="000000"/>
              <w:right w:val="single" w:sz="4" w:space="0" w:color="000000"/>
            </w:tcBorders>
            <w:vAlign w:val="center"/>
          </w:tcPr>
          <w:p w14:paraId="45E2A00E" w14:textId="7893247F" w:rsidR="00570428" w:rsidRPr="00AF0FB1" w:rsidRDefault="00570428" w:rsidP="008527AA">
            <w:pPr>
              <w:keepNext/>
              <w:keepLines/>
              <w:suppressAutoHyphens/>
              <w:spacing w:before="120" w:after="120"/>
              <w:jc w:val="center"/>
              <w:rPr>
                <w:rFonts w:cs="Times New Roman"/>
                <w:color w:val="000000" w:themeColor="text1"/>
                <w:szCs w:val="20"/>
              </w:rPr>
            </w:pPr>
            <w:r w:rsidRPr="00AF0FB1">
              <w:rPr>
                <w:rFonts w:cs="Times New Roman"/>
                <w:color w:val="000000" w:themeColor="text1"/>
                <w:szCs w:val="20"/>
              </w:rPr>
              <w:t>Serviço</w:t>
            </w:r>
          </w:p>
        </w:tc>
        <w:tc>
          <w:tcPr>
            <w:tcW w:w="1056" w:type="dxa"/>
            <w:tcBorders>
              <w:top w:val="single" w:sz="4" w:space="0" w:color="000000"/>
              <w:left w:val="single" w:sz="4" w:space="0" w:color="000000"/>
              <w:bottom w:val="single" w:sz="4" w:space="0" w:color="000000"/>
              <w:right w:val="single" w:sz="4" w:space="0" w:color="000000"/>
            </w:tcBorders>
            <w:vAlign w:val="center"/>
          </w:tcPr>
          <w:p w14:paraId="22230657" w14:textId="532B444D" w:rsidR="00570428" w:rsidRPr="00AF0FB1" w:rsidRDefault="00570428" w:rsidP="008527AA">
            <w:pPr>
              <w:keepNext/>
              <w:keepLines/>
              <w:suppressAutoHyphens/>
              <w:spacing w:before="120" w:after="120"/>
              <w:jc w:val="center"/>
              <w:rPr>
                <w:rFonts w:cs="Times New Roman"/>
                <w:color w:val="000000" w:themeColor="text1"/>
                <w:szCs w:val="20"/>
              </w:rPr>
            </w:pPr>
            <w:r w:rsidRPr="00AF0FB1">
              <w:rPr>
                <w:rFonts w:cs="Times New Roman"/>
                <w:color w:val="000000" w:themeColor="text1"/>
                <w:szCs w:val="20"/>
              </w:rPr>
              <w:t>40,50m²</w:t>
            </w:r>
          </w:p>
        </w:tc>
        <w:tc>
          <w:tcPr>
            <w:tcW w:w="850" w:type="dxa"/>
            <w:tcBorders>
              <w:top w:val="single" w:sz="4" w:space="0" w:color="000000"/>
              <w:left w:val="single" w:sz="4" w:space="0" w:color="000000"/>
              <w:bottom w:val="single" w:sz="4" w:space="0" w:color="000000"/>
              <w:right w:val="single" w:sz="4" w:space="0" w:color="000000"/>
            </w:tcBorders>
            <w:vAlign w:val="center"/>
          </w:tcPr>
          <w:p w14:paraId="5674CE63" w14:textId="261AED5D" w:rsidR="00570428" w:rsidRPr="00AF0FB1" w:rsidRDefault="00570428" w:rsidP="008527AA">
            <w:pPr>
              <w:keepNext/>
              <w:keepLines/>
              <w:suppressAutoHyphens/>
              <w:spacing w:before="120" w:after="120"/>
              <w:jc w:val="center"/>
              <w:rPr>
                <w:rFonts w:cs="Times New Roman"/>
                <w:color w:val="000000" w:themeColor="text1"/>
                <w:szCs w:val="20"/>
              </w:rPr>
            </w:pPr>
            <w:r w:rsidRPr="00AF0FB1">
              <w:rPr>
                <w:rFonts w:cs="Times New Roman"/>
                <w:color w:val="000000" w:themeColor="text1"/>
                <w:szCs w:val="20"/>
              </w:rPr>
              <w:t>R$ 14,82</w:t>
            </w:r>
          </w:p>
        </w:tc>
        <w:tc>
          <w:tcPr>
            <w:tcW w:w="921" w:type="dxa"/>
            <w:tcBorders>
              <w:top w:val="single" w:sz="4" w:space="0" w:color="000000"/>
              <w:left w:val="single" w:sz="4" w:space="0" w:color="000000"/>
              <w:bottom w:val="single" w:sz="4" w:space="0" w:color="000000"/>
              <w:right w:val="single" w:sz="4" w:space="0" w:color="000000"/>
            </w:tcBorders>
            <w:vAlign w:val="center"/>
          </w:tcPr>
          <w:p w14:paraId="34B6F57F" w14:textId="480951F3" w:rsidR="00570428" w:rsidRPr="00AF0FB1" w:rsidRDefault="00570428" w:rsidP="008527AA">
            <w:pPr>
              <w:keepNext/>
              <w:keepLines/>
              <w:suppressAutoHyphens/>
              <w:spacing w:before="120" w:after="120"/>
              <w:jc w:val="center"/>
              <w:rPr>
                <w:rFonts w:cs="Times New Roman"/>
                <w:color w:val="000000" w:themeColor="text1"/>
                <w:szCs w:val="20"/>
              </w:rPr>
            </w:pPr>
            <w:r w:rsidRPr="00AF0FB1">
              <w:rPr>
                <w:rFonts w:cs="Times New Roman"/>
                <w:color w:val="000000" w:themeColor="text1"/>
                <w:szCs w:val="20"/>
              </w:rPr>
              <w:t>R$ 600,21</w:t>
            </w:r>
          </w:p>
        </w:tc>
        <w:tc>
          <w:tcPr>
            <w:tcW w:w="1064" w:type="dxa"/>
            <w:tcBorders>
              <w:top w:val="single" w:sz="4" w:space="0" w:color="000000"/>
              <w:left w:val="single" w:sz="4" w:space="0" w:color="000000"/>
              <w:bottom w:val="single" w:sz="4" w:space="0" w:color="000000"/>
              <w:right w:val="single" w:sz="4" w:space="0" w:color="000000"/>
            </w:tcBorders>
            <w:vAlign w:val="center"/>
          </w:tcPr>
          <w:p w14:paraId="4943AAD1" w14:textId="371FED65" w:rsidR="00570428" w:rsidRPr="00666D2D" w:rsidRDefault="00570428" w:rsidP="008527AA">
            <w:pPr>
              <w:keepNext/>
              <w:keepLines/>
              <w:suppressAutoHyphens/>
              <w:spacing w:before="120" w:after="120"/>
              <w:jc w:val="center"/>
              <w:rPr>
                <w:rFonts w:cs="Times New Roman"/>
                <w:color w:val="000000" w:themeColor="text1"/>
                <w:szCs w:val="20"/>
              </w:rPr>
            </w:pPr>
            <w:r w:rsidRPr="00666D2D">
              <w:rPr>
                <w:rFonts w:cs="Times New Roman"/>
                <w:color w:val="000000" w:themeColor="text1"/>
                <w:szCs w:val="20"/>
              </w:rPr>
              <w:t>R$ 7.202,52</w:t>
            </w:r>
          </w:p>
        </w:tc>
      </w:tr>
      <w:tr w:rsidR="00570428" w:rsidRPr="00AF0FB1" w14:paraId="7B8909BB" w14:textId="43FCFEA9" w:rsidTr="006572A1">
        <w:trPr>
          <w:trHeight w:val="810"/>
          <w:jc w:val="center"/>
        </w:trPr>
        <w:tc>
          <w:tcPr>
            <w:tcW w:w="669" w:type="dxa"/>
            <w:tcBorders>
              <w:top w:val="single" w:sz="4" w:space="0" w:color="000000"/>
              <w:left w:val="single" w:sz="4" w:space="0" w:color="000000"/>
              <w:bottom w:val="single" w:sz="4" w:space="0" w:color="000000"/>
              <w:right w:val="single" w:sz="4" w:space="0" w:color="000000"/>
            </w:tcBorders>
            <w:vAlign w:val="center"/>
            <w:hideMark/>
          </w:tcPr>
          <w:p w14:paraId="40B49E35" w14:textId="77777777" w:rsidR="00570428" w:rsidRPr="00AF0FB1" w:rsidRDefault="00570428" w:rsidP="008527AA">
            <w:pPr>
              <w:keepNext/>
              <w:keepLines/>
              <w:suppressAutoHyphens/>
              <w:spacing w:before="120" w:after="120"/>
              <w:jc w:val="center"/>
              <w:rPr>
                <w:rFonts w:cs="Times New Roman"/>
                <w:color w:val="000000" w:themeColor="text1"/>
                <w:szCs w:val="20"/>
              </w:rPr>
            </w:pPr>
            <w:r w:rsidRPr="00AF0FB1">
              <w:rPr>
                <w:rFonts w:cs="Times New Roman"/>
                <w:color w:val="000000" w:themeColor="text1"/>
                <w:szCs w:val="20"/>
              </w:rPr>
              <w:t>3</w:t>
            </w:r>
          </w:p>
        </w:tc>
        <w:tc>
          <w:tcPr>
            <w:tcW w:w="808" w:type="dxa"/>
            <w:tcBorders>
              <w:top w:val="single" w:sz="4" w:space="0" w:color="000000"/>
              <w:left w:val="single" w:sz="4" w:space="0" w:color="000000"/>
              <w:bottom w:val="single" w:sz="4" w:space="0" w:color="000000"/>
              <w:right w:val="single" w:sz="4" w:space="0" w:color="000000"/>
            </w:tcBorders>
            <w:vAlign w:val="center"/>
          </w:tcPr>
          <w:p w14:paraId="2DF29458" w14:textId="7230BB7A" w:rsidR="00570428" w:rsidRPr="00AF0FB1" w:rsidRDefault="00570428" w:rsidP="008527AA">
            <w:pPr>
              <w:keepNext/>
              <w:keepLines/>
              <w:suppressAutoHyphens/>
              <w:autoSpaceDE w:val="0"/>
              <w:autoSpaceDN w:val="0"/>
              <w:adjustRightInd w:val="0"/>
              <w:spacing w:before="120" w:after="120"/>
              <w:jc w:val="center"/>
              <w:rPr>
                <w:rFonts w:cs="Arial"/>
                <w:color w:val="000000" w:themeColor="text1"/>
                <w:szCs w:val="20"/>
              </w:rPr>
            </w:pPr>
            <w:r w:rsidRPr="00AF0FB1">
              <w:rPr>
                <w:rFonts w:cs="Arial"/>
                <w:color w:val="000000" w:themeColor="text1"/>
                <w:szCs w:val="20"/>
              </w:rPr>
              <w:t>1</w:t>
            </w:r>
          </w:p>
        </w:tc>
        <w:tc>
          <w:tcPr>
            <w:tcW w:w="2963" w:type="dxa"/>
            <w:tcBorders>
              <w:top w:val="single" w:sz="4" w:space="0" w:color="000000"/>
              <w:left w:val="single" w:sz="4" w:space="0" w:color="000000"/>
              <w:bottom w:val="single" w:sz="4" w:space="0" w:color="000000"/>
              <w:right w:val="single" w:sz="4" w:space="0" w:color="000000"/>
            </w:tcBorders>
          </w:tcPr>
          <w:p w14:paraId="6C26374F" w14:textId="2EAFF447" w:rsidR="00570428" w:rsidRPr="00AF0FB1" w:rsidRDefault="00570428" w:rsidP="008527AA">
            <w:pPr>
              <w:keepNext/>
              <w:keepLines/>
              <w:suppressAutoHyphens/>
              <w:autoSpaceDE w:val="0"/>
              <w:autoSpaceDN w:val="0"/>
              <w:adjustRightInd w:val="0"/>
              <w:spacing w:before="120" w:after="120"/>
              <w:jc w:val="both"/>
              <w:rPr>
                <w:rFonts w:cs="Times New Roman"/>
                <w:color w:val="000000" w:themeColor="text1"/>
                <w:szCs w:val="20"/>
              </w:rPr>
            </w:pPr>
            <w:r w:rsidRPr="00AF0FB1">
              <w:rPr>
                <w:rFonts w:cs="Arial"/>
                <w:color w:val="000000" w:themeColor="text1"/>
                <w:szCs w:val="20"/>
              </w:rPr>
              <w:t xml:space="preserve">Concessão, onerosa, de uso de espaço público para exploração de serviço de </w:t>
            </w:r>
            <w:r w:rsidRPr="00AF0FB1">
              <w:rPr>
                <w:rFonts w:cs="Arial"/>
                <w:b/>
                <w:bCs/>
                <w:color w:val="000000" w:themeColor="text1"/>
                <w:szCs w:val="20"/>
              </w:rPr>
              <w:t>LANCHONETE</w:t>
            </w:r>
            <w:r w:rsidRPr="00AF0FB1">
              <w:rPr>
                <w:rFonts w:cs="Arial"/>
                <w:color w:val="000000" w:themeColor="text1"/>
                <w:szCs w:val="20"/>
              </w:rPr>
              <w:t xml:space="preserve"> nas dependências do CFP/UFCG.</w:t>
            </w:r>
          </w:p>
        </w:tc>
        <w:tc>
          <w:tcPr>
            <w:tcW w:w="1212" w:type="dxa"/>
            <w:tcBorders>
              <w:top w:val="single" w:sz="4" w:space="0" w:color="000000"/>
              <w:left w:val="single" w:sz="4" w:space="0" w:color="000000"/>
              <w:bottom w:val="single" w:sz="4" w:space="0" w:color="000000"/>
              <w:right w:val="single" w:sz="4" w:space="0" w:color="000000"/>
            </w:tcBorders>
            <w:vAlign w:val="center"/>
          </w:tcPr>
          <w:p w14:paraId="699DEA1E" w14:textId="2D8D3FB8" w:rsidR="00570428" w:rsidRPr="00AF0FB1" w:rsidRDefault="00570428" w:rsidP="008527AA">
            <w:pPr>
              <w:keepNext/>
              <w:keepLines/>
              <w:suppressAutoHyphens/>
              <w:spacing w:before="120" w:after="120"/>
              <w:jc w:val="center"/>
              <w:rPr>
                <w:rFonts w:cs="Times New Roman"/>
                <w:color w:val="000000" w:themeColor="text1"/>
                <w:szCs w:val="20"/>
              </w:rPr>
            </w:pPr>
            <w:r w:rsidRPr="00AF0FB1">
              <w:rPr>
                <w:rFonts w:cs="Times New Roman"/>
                <w:color w:val="000000" w:themeColor="text1"/>
                <w:szCs w:val="20"/>
              </w:rPr>
              <w:t>19356</w:t>
            </w:r>
          </w:p>
        </w:tc>
        <w:tc>
          <w:tcPr>
            <w:tcW w:w="942" w:type="dxa"/>
            <w:tcBorders>
              <w:top w:val="single" w:sz="4" w:space="0" w:color="000000"/>
              <w:left w:val="single" w:sz="4" w:space="0" w:color="000000"/>
              <w:bottom w:val="single" w:sz="4" w:space="0" w:color="000000"/>
              <w:right w:val="single" w:sz="4" w:space="0" w:color="000000"/>
            </w:tcBorders>
            <w:vAlign w:val="center"/>
          </w:tcPr>
          <w:p w14:paraId="1124CCA9" w14:textId="3DDBBE7D" w:rsidR="00570428" w:rsidRPr="00AF0FB1" w:rsidRDefault="00570428" w:rsidP="008527AA">
            <w:pPr>
              <w:keepNext/>
              <w:keepLines/>
              <w:suppressAutoHyphens/>
              <w:spacing w:before="120" w:after="120"/>
              <w:jc w:val="center"/>
              <w:rPr>
                <w:rFonts w:cs="Times New Roman"/>
                <w:color w:val="000000" w:themeColor="text1"/>
                <w:szCs w:val="20"/>
              </w:rPr>
            </w:pPr>
            <w:r w:rsidRPr="00AF0FB1">
              <w:rPr>
                <w:rFonts w:cs="Times New Roman"/>
                <w:color w:val="000000" w:themeColor="text1"/>
                <w:szCs w:val="20"/>
              </w:rPr>
              <w:t>Serviço</w:t>
            </w:r>
          </w:p>
        </w:tc>
        <w:tc>
          <w:tcPr>
            <w:tcW w:w="1056" w:type="dxa"/>
            <w:tcBorders>
              <w:top w:val="single" w:sz="4" w:space="0" w:color="000000"/>
              <w:left w:val="single" w:sz="4" w:space="0" w:color="000000"/>
              <w:bottom w:val="single" w:sz="4" w:space="0" w:color="000000"/>
              <w:right w:val="single" w:sz="4" w:space="0" w:color="000000"/>
            </w:tcBorders>
            <w:vAlign w:val="center"/>
          </w:tcPr>
          <w:p w14:paraId="4BCC25B8" w14:textId="7D8159D9" w:rsidR="00570428" w:rsidRPr="00AF0FB1" w:rsidRDefault="00570428" w:rsidP="008527AA">
            <w:pPr>
              <w:keepNext/>
              <w:keepLines/>
              <w:suppressAutoHyphens/>
              <w:spacing w:before="120" w:after="120"/>
              <w:jc w:val="center"/>
              <w:rPr>
                <w:rFonts w:cs="Times New Roman"/>
                <w:color w:val="000000" w:themeColor="text1"/>
                <w:szCs w:val="20"/>
              </w:rPr>
            </w:pPr>
            <w:r w:rsidRPr="00AF0FB1">
              <w:rPr>
                <w:rFonts w:cs="Times New Roman"/>
                <w:color w:val="000000" w:themeColor="text1"/>
                <w:szCs w:val="20"/>
              </w:rPr>
              <w:t>9,99m²</w:t>
            </w:r>
          </w:p>
        </w:tc>
        <w:tc>
          <w:tcPr>
            <w:tcW w:w="850" w:type="dxa"/>
            <w:tcBorders>
              <w:top w:val="single" w:sz="4" w:space="0" w:color="000000"/>
              <w:left w:val="single" w:sz="4" w:space="0" w:color="000000"/>
              <w:bottom w:val="single" w:sz="4" w:space="0" w:color="000000"/>
              <w:right w:val="single" w:sz="4" w:space="0" w:color="000000"/>
            </w:tcBorders>
            <w:vAlign w:val="center"/>
          </w:tcPr>
          <w:p w14:paraId="63B776B3" w14:textId="5F79A72A" w:rsidR="00570428" w:rsidRPr="00AF0FB1" w:rsidRDefault="00570428" w:rsidP="008527AA">
            <w:pPr>
              <w:keepNext/>
              <w:keepLines/>
              <w:suppressAutoHyphens/>
              <w:spacing w:before="120" w:after="120"/>
              <w:jc w:val="center"/>
              <w:rPr>
                <w:rFonts w:cs="Times New Roman"/>
                <w:color w:val="000000" w:themeColor="text1"/>
                <w:szCs w:val="20"/>
              </w:rPr>
            </w:pPr>
            <w:r w:rsidRPr="00AF0FB1">
              <w:rPr>
                <w:rFonts w:cs="Times New Roman"/>
                <w:color w:val="000000" w:themeColor="text1"/>
                <w:szCs w:val="20"/>
              </w:rPr>
              <w:t>R$ 14,82</w:t>
            </w:r>
          </w:p>
        </w:tc>
        <w:tc>
          <w:tcPr>
            <w:tcW w:w="921" w:type="dxa"/>
            <w:tcBorders>
              <w:top w:val="single" w:sz="4" w:space="0" w:color="000000"/>
              <w:left w:val="single" w:sz="4" w:space="0" w:color="000000"/>
              <w:bottom w:val="single" w:sz="4" w:space="0" w:color="000000"/>
              <w:right w:val="single" w:sz="4" w:space="0" w:color="000000"/>
            </w:tcBorders>
            <w:vAlign w:val="center"/>
          </w:tcPr>
          <w:p w14:paraId="71CFD1C4" w14:textId="63A1DE88" w:rsidR="00570428" w:rsidRPr="00AF0FB1" w:rsidRDefault="00570428" w:rsidP="008527AA">
            <w:pPr>
              <w:keepNext/>
              <w:keepLines/>
              <w:suppressAutoHyphens/>
              <w:spacing w:before="120" w:after="120"/>
              <w:jc w:val="center"/>
              <w:rPr>
                <w:rFonts w:cs="Times New Roman"/>
                <w:color w:val="000000" w:themeColor="text1"/>
                <w:szCs w:val="20"/>
              </w:rPr>
            </w:pPr>
            <w:r w:rsidRPr="00AF0FB1">
              <w:rPr>
                <w:rFonts w:cs="Times New Roman"/>
                <w:color w:val="000000" w:themeColor="text1"/>
                <w:szCs w:val="20"/>
              </w:rPr>
              <w:t>R$ 148,05</w:t>
            </w:r>
          </w:p>
        </w:tc>
        <w:tc>
          <w:tcPr>
            <w:tcW w:w="1064" w:type="dxa"/>
            <w:tcBorders>
              <w:top w:val="single" w:sz="4" w:space="0" w:color="000000"/>
              <w:left w:val="single" w:sz="4" w:space="0" w:color="000000"/>
              <w:bottom w:val="single" w:sz="4" w:space="0" w:color="000000"/>
              <w:right w:val="single" w:sz="4" w:space="0" w:color="000000"/>
            </w:tcBorders>
            <w:vAlign w:val="center"/>
          </w:tcPr>
          <w:p w14:paraId="5BC27CC0" w14:textId="6FFACB3D" w:rsidR="00570428" w:rsidRPr="00666D2D" w:rsidRDefault="00570428" w:rsidP="008527AA">
            <w:pPr>
              <w:keepNext/>
              <w:keepLines/>
              <w:suppressAutoHyphens/>
              <w:spacing w:before="120" w:after="120"/>
              <w:jc w:val="center"/>
              <w:rPr>
                <w:rFonts w:cs="Times New Roman"/>
                <w:color w:val="000000" w:themeColor="text1"/>
                <w:szCs w:val="20"/>
              </w:rPr>
            </w:pPr>
            <w:r w:rsidRPr="00666D2D">
              <w:rPr>
                <w:rFonts w:cs="Times New Roman"/>
                <w:color w:val="000000" w:themeColor="text1"/>
                <w:szCs w:val="20"/>
              </w:rPr>
              <w:t>R$ 1.776,60</w:t>
            </w:r>
          </w:p>
        </w:tc>
      </w:tr>
    </w:tbl>
    <w:p w14:paraId="6494B73F" w14:textId="77777777" w:rsidR="00D84BF2" w:rsidRPr="00AF0FB1" w:rsidRDefault="00D84BF2" w:rsidP="008527AA">
      <w:pPr>
        <w:keepNext/>
        <w:keepLines/>
        <w:suppressAutoHyphens/>
        <w:spacing w:before="120" w:after="120"/>
        <w:rPr>
          <w:lang w:eastAsia="zh-CN"/>
        </w:rPr>
      </w:pPr>
    </w:p>
    <w:p w14:paraId="1953782B" w14:textId="08FC473F" w:rsidR="00DD3603" w:rsidRPr="00451893" w:rsidRDefault="00DD3603" w:rsidP="008527AA">
      <w:pPr>
        <w:keepNext/>
        <w:keepLines/>
        <w:numPr>
          <w:ilvl w:val="1"/>
          <w:numId w:val="1"/>
        </w:numPr>
        <w:suppressAutoHyphens/>
        <w:spacing w:before="120" w:after="120"/>
        <w:ind w:left="0" w:firstLine="0"/>
        <w:jc w:val="both"/>
        <w:rPr>
          <w:rFonts w:cs="Arial"/>
          <w:bCs/>
          <w:szCs w:val="20"/>
        </w:rPr>
      </w:pPr>
      <w:r w:rsidRPr="00666D2D">
        <w:rPr>
          <w:rFonts w:cs="Times New Roman"/>
          <w:bCs/>
          <w:szCs w:val="20"/>
        </w:rPr>
        <w:t xml:space="preserve">O objeto da licitação tem a natureza de serviço comum de </w:t>
      </w:r>
      <w:r w:rsidR="00F655A4" w:rsidRPr="00666D2D">
        <w:rPr>
          <w:rFonts w:cs="Times New Roman"/>
          <w:bCs/>
          <w:iCs/>
          <w:szCs w:val="20"/>
        </w:rPr>
        <w:t>LANCHONETE</w:t>
      </w:r>
      <w:r w:rsidR="008348D0" w:rsidRPr="00666D2D">
        <w:rPr>
          <w:rFonts w:cs="Times New Roman"/>
          <w:bCs/>
          <w:iCs/>
          <w:szCs w:val="20"/>
        </w:rPr>
        <w:t xml:space="preserve"> </w:t>
      </w:r>
      <w:r w:rsidR="00991389" w:rsidRPr="00666D2D">
        <w:rPr>
          <w:rFonts w:cs="Times New Roman"/>
          <w:bCs/>
          <w:iCs/>
          <w:szCs w:val="20"/>
        </w:rPr>
        <w:t>mediante permissão de utilização de uso</w:t>
      </w:r>
      <w:r w:rsidR="00EF3F30" w:rsidRPr="00666D2D">
        <w:rPr>
          <w:rFonts w:cs="Times New Roman"/>
          <w:bCs/>
          <w:iCs/>
          <w:szCs w:val="20"/>
        </w:rPr>
        <w:t>,</w:t>
      </w:r>
      <w:r w:rsidR="00991389" w:rsidRPr="00666D2D">
        <w:rPr>
          <w:rFonts w:cs="Times New Roman"/>
          <w:bCs/>
          <w:iCs/>
          <w:szCs w:val="20"/>
        </w:rPr>
        <w:t xml:space="preserve"> onerosa</w:t>
      </w:r>
      <w:r w:rsidR="00EF3F30" w:rsidRPr="00666D2D">
        <w:rPr>
          <w:rFonts w:cs="Times New Roman"/>
          <w:bCs/>
          <w:iCs/>
          <w:szCs w:val="20"/>
        </w:rPr>
        <w:t>,</w:t>
      </w:r>
      <w:r w:rsidR="00991389" w:rsidRPr="00666D2D">
        <w:rPr>
          <w:rFonts w:cs="Times New Roman"/>
          <w:bCs/>
          <w:iCs/>
          <w:szCs w:val="20"/>
        </w:rPr>
        <w:t xml:space="preserve"> de bem público no local indicado no objeto, pois os padrões de desempenho e qualidade podem ser objetivamente definidos, por meio de especificações usuais de mercado.</w:t>
      </w:r>
    </w:p>
    <w:p w14:paraId="164E29AA" w14:textId="0FF7584C" w:rsidR="00DD3603" w:rsidRPr="00451893" w:rsidRDefault="00DD3603" w:rsidP="008527AA">
      <w:pPr>
        <w:keepNext/>
        <w:keepLines/>
        <w:numPr>
          <w:ilvl w:val="1"/>
          <w:numId w:val="1"/>
        </w:numPr>
        <w:suppressAutoHyphens/>
        <w:spacing w:before="120" w:after="120"/>
        <w:ind w:left="0" w:firstLine="0"/>
        <w:jc w:val="both"/>
        <w:rPr>
          <w:rFonts w:cs="Arial"/>
          <w:szCs w:val="20"/>
        </w:rPr>
      </w:pPr>
      <w:r w:rsidRPr="00451893">
        <w:rPr>
          <w:rFonts w:cs="Times New Roman"/>
          <w:szCs w:val="20"/>
        </w:rPr>
        <w:t>Os quantitativos e respectivos códigos d</w:t>
      </w:r>
      <w:r w:rsidR="008C1714" w:rsidRPr="00451893">
        <w:rPr>
          <w:rFonts w:cs="Times New Roman"/>
          <w:szCs w:val="20"/>
        </w:rPr>
        <w:t>os itens são os di</w:t>
      </w:r>
      <w:r w:rsidRPr="00451893">
        <w:rPr>
          <w:rFonts w:cs="Times New Roman"/>
          <w:szCs w:val="20"/>
        </w:rPr>
        <w:t>scriminados na tabela acima.</w:t>
      </w:r>
    </w:p>
    <w:p w14:paraId="6A3C60BC" w14:textId="666C4D41" w:rsidR="007D4208" w:rsidRPr="00451893" w:rsidRDefault="008C1714" w:rsidP="008527AA">
      <w:pPr>
        <w:keepNext/>
        <w:keepLines/>
        <w:numPr>
          <w:ilvl w:val="1"/>
          <w:numId w:val="1"/>
        </w:numPr>
        <w:suppressAutoHyphens/>
        <w:spacing w:before="120" w:after="120"/>
        <w:ind w:left="0" w:firstLine="0"/>
        <w:jc w:val="both"/>
        <w:rPr>
          <w:b/>
          <w:bCs/>
          <w:szCs w:val="20"/>
        </w:rPr>
      </w:pPr>
      <w:r w:rsidRPr="00451893">
        <w:rPr>
          <w:rFonts w:cs="Arial"/>
          <w:szCs w:val="20"/>
        </w:rPr>
        <w:t xml:space="preserve">A presente contratação adotará como regime de execução a </w:t>
      </w:r>
      <w:r w:rsidR="00991389" w:rsidRPr="00451893">
        <w:rPr>
          <w:rFonts w:cs="Arial"/>
          <w:szCs w:val="20"/>
        </w:rPr>
        <w:t>em</w:t>
      </w:r>
      <w:r w:rsidRPr="00451893">
        <w:rPr>
          <w:rFonts w:cs="Arial"/>
          <w:szCs w:val="20"/>
        </w:rPr>
        <w:t>preitada por Preço Global</w:t>
      </w:r>
      <w:r w:rsidR="00991389" w:rsidRPr="00451893">
        <w:rPr>
          <w:rFonts w:cs="Arial"/>
          <w:szCs w:val="20"/>
        </w:rPr>
        <w:t>.</w:t>
      </w:r>
    </w:p>
    <w:p w14:paraId="48F1253F" w14:textId="2C7AA3D3" w:rsidR="00DD3603" w:rsidRPr="00451893" w:rsidRDefault="00DD3603" w:rsidP="008527AA">
      <w:pPr>
        <w:keepNext/>
        <w:keepLines/>
        <w:numPr>
          <w:ilvl w:val="1"/>
          <w:numId w:val="1"/>
        </w:numPr>
        <w:suppressAutoHyphens/>
        <w:spacing w:before="120" w:after="120"/>
        <w:ind w:left="0" w:firstLine="0"/>
        <w:jc w:val="both"/>
        <w:rPr>
          <w:b/>
          <w:bCs/>
          <w:szCs w:val="20"/>
        </w:rPr>
      </w:pPr>
      <w:r w:rsidRPr="00451893">
        <w:rPr>
          <w:rFonts w:cs="Times New Roman"/>
          <w:szCs w:val="20"/>
        </w:rPr>
        <w:t xml:space="preserve">O prazo de vigência do contrato é de </w:t>
      </w:r>
      <w:r w:rsidR="00991389" w:rsidRPr="00451893">
        <w:rPr>
          <w:rFonts w:cs="Times New Roman"/>
          <w:szCs w:val="20"/>
        </w:rPr>
        <w:t>12</w:t>
      </w:r>
      <w:r w:rsidRPr="00451893">
        <w:rPr>
          <w:rFonts w:cs="Times New Roman"/>
          <w:b/>
          <w:bCs/>
          <w:szCs w:val="20"/>
        </w:rPr>
        <w:t xml:space="preserve"> </w:t>
      </w:r>
      <w:r w:rsidRPr="00451893">
        <w:rPr>
          <w:rFonts w:cs="Times New Roman"/>
          <w:szCs w:val="20"/>
        </w:rPr>
        <w:t>meses, podendo ser prorrogado por interesse das partes até o limite de 60 (sessenta) meses, com base no artigo 57, II, da Lei 8.666, de 1993</w:t>
      </w:r>
      <w:r w:rsidR="009F7691" w:rsidRPr="00451893">
        <w:rPr>
          <w:rFonts w:cs="Times New Roman"/>
          <w:szCs w:val="20"/>
        </w:rPr>
        <w:t>.</w:t>
      </w:r>
    </w:p>
    <w:p w14:paraId="3A5D2D25" w14:textId="77777777" w:rsidR="001E65F6" w:rsidRPr="00AF0FB1" w:rsidRDefault="001E65F6" w:rsidP="008527AA">
      <w:pPr>
        <w:pStyle w:val="Nivel1"/>
        <w:suppressAutoHyphens/>
        <w:spacing w:before="120" w:after="120" w:line="240" w:lineRule="auto"/>
        <w:ind w:left="0" w:firstLine="0"/>
        <w:rPr>
          <w:rFonts w:cs="Arial"/>
        </w:rPr>
      </w:pPr>
      <w:r w:rsidRPr="00AF0FB1">
        <w:rPr>
          <w:rFonts w:cs="Arial"/>
        </w:rPr>
        <w:lastRenderedPageBreak/>
        <w:t>JUSTIFICATIVA E OBJETIVO DA CONTRATAÇÃO</w:t>
      </w:r>
    </w:p>
    <w:p w14:paraId="2399ABB3" w14:textId="7BA8488B" w:rsidR="001E65F6" w:rsidRPr="00451893" w:rsidRDefault="00DD3603" w:rsidP="008527AA">
      <w:pPr>
        <w:keepNext/>
        <w:keepLines/>
        <w:numPr>
          <w:ilvl w:val="1"/>
          <w:numId w:val="1"/>
        </w:numPr>
        <w:suppressAutoHyphens/>
        <w:spacing w:before="120" w:after="120"/>
        <w:ind w:left="0" w:firstLine="0"/>
        <w:jc w:val="both"/>
        <w:rPr>
          <w:b/>
          <w:bCs/>
          <w:color w:val="0070C0"/>
          <w:szCs w:val="20"/>
        </w:rPr>
      </w:pPr>
      <w:r w:rsidRPr="00AF0FB1">
        <w:rPr>
          <w:rFonts w:cs="Times New Roman"/>
          <w:szCs w:val="20"/>
        </w:rPr>
        <w:t>A Justificativa e objetivo da contratação encontra</w:t>
      </w:r>
      <w:r w:rsidR="00E7438B" w:rsidRPr="00AF0FB1">
        <w:rPr>
          <w:rFonts w:cs="Times New Roman"/>
          <w:szCs w:val="20"/>
        </w:rPr>
        <w:t>m</w:t>
      </w:r>
      <w:r w:rsidRPr="00AF0FB1">
        <w:rPr>
          <w:rFonts w:cs="Times New Roman"/>
          <w:szCs w:val="20"/>
        </w:rPr>
        <w:t>-se pormenorizad</w:t>
      </w:r>
      <w:r w:rsidR="00E7438B" w:rsidRPr="00AF0FB1">
        <w:rPr>
          <w:rFonts w:cs="Times New Roman"/>
          <w:szCs w:val="20"/>
        </w:rPr>
        <w:t>os</w:t>
      </w:r>
      <w:r w:rsidRPr="00AF0FB1">
        <w:rPr>
          <w:rFonts w:cs="Times New Roman"/>
          <w:szCs w:val="20"/>
        </w:rPr>
        <w:t xml:space="preserve"> em Tópico específico dos Estudos Preliminares, apêndice desse Termo de Referência.</w:t>
      </w:r>
    </w:p>
    <w:p w14:paraId="7780A0D5" w14:textId="77777777" w:rsidR="00451893" w:rsidRPr="00AF0FB1" w:rsidRDefault="00451893" w:rsidP="008527AA">
      <w:pPr>
        <w:keepNext/>
        <w:keepLines/>
        <w:suppressAutoHyphens/>
        <w:spacing w:before="120" w:after="120"/>
        <w:jc w:val="both"/>
        <w:rPr>
          <w:b/>
          <w:bCs/>
          <w:color w:val="0070C0"/>
          <w:szCs w:val="20"/>
        </w:rPr>
      </w:pPr>
    </w:p>
    <w:p w14:paraId="1D46616E" w14:textId="54354727" w:rsidR="00DD3603" w:rsidRPr="00AF0FB1" w:rsidRDefault="00DD3603" w:rsidP="008527AA">
      <w:pPr>
        <w:pStyle w:val="Nivel1"/>
        <w:suppressAutoHyphens/>
        <w:spacing w:before="120" w:after="120" w:line="240" w:lineRule="auto"/>
        <w:ind w:left="0" w:firstLine="0"/>
      </w:pPr>
      <w:r w:rsidRPr="00AF0FB1">
        <w:t>DESCRIÇÃO DA SOLUÇÃO</w:t>
      </w:r>
    </w:p>
    <w:p w14:paraId="30147056" w14:textId="0E300C99" w:rsidR="00DD3603" w:rsidRPr="00451893" w:rsidRDefault="00DD3603" w:rsidP="008527AA">
      <w:pPr>
        <w:keepNext/>
        <w:keepLines/>
        <w:numPr>
          <w:ilvl w:val="1"/>
          <w:numId w:val="1"/>
        </w:numPr>
        <w:suppressAutoHyphens/>
        <w:spacing w:before="120" w:after="120"/>
        <w:ind w:left="0" w:firstLine="0"/>
        <w:jc w:val="both"/>
        <w:rPr>
          <w:bCs/>
          <w:szCs w:val="20"/>
        </w:rPr>
      </w:pPr>
      <w:r w:rsidRPr="00451893">
        <w:rPr>
          <w:szCs w:val="20"/>
        </w:rPr>
        <w:t xml:space="preserve">A descrição da solução como um todo, conforme </w:t>
      </w:r>
      <w:r w:rsidR="000373CB" w:rsidRPr="00451893">
        <w:rPr>
          <w:szCs w:val="20"/>
        </w:rPr>
        <w:t>detalhada</w:t>
      </w:r>
      <w:r w:rsidR="008D78B1" w:rsidRPr="00451893">
        <w:rPr>
          <w:szCs w:val="20"/>
        </w:rPr>
        <w:t xml:space="preserve"> nos</w:t>
      </w:r>
      <w:r w:rsidRPr="00451893">
        <w:rPr>
          <w:szCs w:val="20"/>
        </w:rPr>
        <w:t xml:space="preserve"> Estudos Preliminares, abrange a prestação do serviço de</w:t>
      </w:r>
      <w:r w:rsidR="008D78B1" w:rsidRPr="00451893">
        <w:rPr>
          <w:szCs w:val="20"/>
        </w:rPr>
        <w:t xml:space="preserve"> </w:t>
      </w:r>
      <w:r w:rsidR="00F655A4" w:rsidRPr="00451893">
        <w:rPr>
          <w:bCs/>
          <w:szCs w:val="20"/>
        </w:rPr>
        <w:t>LANCHONETE</w:t>
      </w:r>
      <w:r w:rsidR="008348D0" w:rsidRPr="00451893">
        <w:rPr>
          <w:bCs/>
          <w:szCs w:val="20"/>
        </w:rPr>
        <w:t xml:space="preserve"> </w:t>
      </w:r>
      <w:r w:rsidRPr="00451893">
        <w:rPr>
          <w:bCs/>
          <w:szCs w:val="20"/>
        </w:rPr>
        <w:t>para</w:t>
      </w:r>
      <w:r w:rsidR="008D78B1" w:rsidRPr="00451893">
        <w:rPr>
          <w:bCs/>
          <w:szCs w:val="20"/>
        </w:rPr>
        <w:t xml:space="preserve"> o Centro de Formação de Professores da UFCG</w:t>
      </w:r>
      <w:r w:rsidR="006D66F1" w:rsidRPr="00451893">
        <w:rPr>
          <w:bCs/>
          <w:szCs w:val="20"/>
        </w:rPr>
        <w:t xml:space="preserve">, por meio de concessão, onerosa, de uso de espaço público, com a instalação de equipamentos, contratação de pessoal, e fornecimento de matéria-prima pela empresa </w:t>
      </w:r>
      <w:r w:rsidR="00D51D21" w:rsidRPr="00451893">
        <w:rPr>
          <w:bCs/>
          <w:szCs w:val="20"/>
        </w:rPr>
        <w:t>cessionária</w:t>
      </w:r>
      <w:r w:rsidR="006D66F1" w:rsidRPr="00451893">
        <w:rPr>
          <w:bCs/>
          <w:szCs w:val="20"/>
        </w:rPr>
        <w:t>, de forma a atender as necessidades diárias de alimentação, que são constantes e não intermitentes no CFP/UFCG, mediante o pagamento de um valor de contraprestação para cobrir despesas pelo uso do espaço físico, consumo de água, energia elétrica, serviço de vigilância, limpeza e coleta de resíduos sólidos mantidos pelo CFP</w:t>
      </w:r>
      <w:r w:rsidR="008D78B1" w:rsidRPr="00451893">
        <w:rPr>
          <w:bCs/>
          <w:szCs w:val="20"/>
        </w:rPr>
        <w:t>.</w:t>
      </w:r>
    </w:p>
    <w:p w14:paraId="5B630D40" w14:textId="78A7C348" w:rsidR="00EA2FC9" w:rsidRPr="00451893" w:rsidRDefault="00D20593" w:rsidP="008527AA">
      <w:pPr>
        <w:keepNext/>
        <w:keepLines/>
        <w:numPr>
          <w:ilvl w:val="1"/>
          <w:numId w:val="1"/>
        </w:numPr>
        <w:suppressAutoHyphens/>
        <w:spacing w:before="120" w:after="120"/>
        <w:ind w:left="0" w:firstLine="0"/>
        <w:jc w:val="both"/>
        <w:rPr>
          <w:bCs/>
          <w:szCs w:val="20"/>
        </w:rPr>
      </w:pPr>
      <w:r w:rsidRPr="00451893">
        <w:rPr>
          <w:bCs/>
          <w:szCs w:val="20"/>
        </w:rPr>
        <w:t>A matéria-prima para a confecção dos alimentos deverá ser de boa qualidade e os produtos mínimos a serem comercializados foram descritos no</w:t>
      </w:r>
      <w:r w:rsidR="00816A8A" w:rsidRPr="00451893">
        <w:rPr>
          <w:bCs/>
          <w:szCs w:val="20"/>
        </w:rPr>
        <w:t xml:space="preserve"> item </w:t>
      </w:r>
      <w:r w:rsidR="00EA2FC9" w:rsidRPr="00451893">
        <w:rPr>
          <w:bCs/>
          <w:szCs w:val="20"/>
        </w:rPr>
        <w:t>5.2.28</w:t>
      </w:r>
      <w:r w:rsidR="009D0F11" w:rsidRPr="00451893">
        <w:rPr>
          <w:bCs/>
          <w:szCs w:val="20"/>
        </w:rPr>
        <w:t>. (I e II)</w:t>
      </w:r>
      <w:r w:rsidR="00816A8A" w:rsidRPr="00451893">
        <w:rPr>
          <w:bCs/>
          <w:szCs w:val="20"/>
        </w:rPr>
        <w:t xml:space="preserve"> dos</w:t>
      </w:r>
      <w:r w:rsidRPr="00451893">
        <w:rPr>
          <w:bCs/>
          <w:szCs w:val="20"/>
        </w:rPr>
        <w:t xml:space="preserve"> </w:t>
      </w:r>
      <w:r w:rsidR="00816A8A" w:rsidRPr="00451893">
        <w:rPr>
          <w:bCs/>
          <w:szCs w:val="20"/>
        </w:rPr>
        <w:t>requisitos da contratação</w:t>
      </w:r>
      <w:r w:rsidRPr="00451893">
        <w:rPr>
          <w:bCs/>
          <w:szCs w:val="20"/>
        </w:rPr>
        <w:t>, e devem obedecer às normas dos órgãos fiscalizadores.</w:t>
      </w:r>
    </w:p>
    <w:p w14:paraId="58002A03" w14:textId="1ED28131" w:rsidR="00EA2FC9" w:rsidRPr="00451893" w:rsidRDefault="00D20593" w:rsidP="008527AA">
      <w:pPr>
        <w:keepNext/>
        <w:keepLines/>
        <w:numPr>
          <w:ilvl w:val="1"/>
          <w:numId w:val="1"/>
        </w:numPr>
        <w:suppressAutoHyphens/>
        <w:spacing w:before="120" w:after="120"/>
        <w:ind w:left="0" w:firstLine="0"/>
        <w:jc w:val="both"/>
        <w:rPr>
          <w:bCs/>
          <w:szCs w:val="20"/>
        </w:rPr>
      </w:pPr>
      <w:r w:rsidRPr="00451893">
        <w:rPr>
          <w:bCs/>
          <w:szCs w:val="20"/>
        </w:rPr>
        <w:t>Os potenciais usuários necessitam de alimentação diária e contínua, de um bom atendimento; de lanches e/ou refeições de boa qualidade; e de um ambiente limpo e saudável, adequado ao atendimento de suas necessidades de alimentação para executar a contento às suas atividades acadêmicas, pesquisas e extensão, bem como as administrativas</w:t>
      </w:r>
      <w:r w:rsidR="00816A8A" w:rsidRPr="00451893">
        <w:rPr>
          <w:bCs/>
          <w:szCs w:val="20"/>
        </w:rPr>
        <w:t>.</w:t>
      </w:r>
    </w:p>
    <w:p w14:paraId="3ED90577" w14:textId="7606A6DC" w:rsidR="00EA2FC9" w:rsidRPr="00451893" w:rsidRDefault="00D97600" w:rsidP="008527AA">
      <w:pPr>
        <w:keepNext/>
        <w:keepLines/>
        <w:numPr>
          <w:ilvl w:val="1"/>
          <w:numId w:val="1"/>
        </w:numPr>
        <w:suppressAutoHyphens/>
        <w:spacing w:before="120" w:after="120"/>
        <w:ind w:left="0" w:firstLine="0"/>
        <w:jc w:val="both"/>
        <w:rPr>
          <w:bCs/>
          <w:szCs w:val="20"/>
        </w:rPr>
      </w:pPr>
      <w:r w:rsidRPr="00451893">
        <w:rPr>
          <w:bCs/>
          <w:szCs w:val="20"/>
        </w:rPr>
        <w:t xml:space="preserve">Esses serviços deverão funcionar de </w:t>
      </w:r>
      <w:r w:rsidR="005D21CF" w:rsidRPr="00451893">
        <w:rPr>
          <w:bCs/>
          <w:szCs w:val="20"/>
        </w:rPr>
        <w:t xml:space="preserve">segunda a sexta-feira de </w:t>
      </w:r>
      <w:r w:rsidRPr="00451893">
        <w:rPr>
          <w:bCs/>
          <w:szCs w:val="20"/>
        </w:rPr>
        <w:t>modo con</w:t>
      </w:r>
      <w:r w:rsidR="00487EC3" w:rsidRPr="00451893">
        <w:rPr>
          <w:bCs/>
          <w:szCs w:val="20"/>
        </w:rPr>
        <w:t>tínuo no horário de 07h00 até 22</w:t>
      </w:r>
      <w:r w:rsidRPr="00451893">
        <w:rPr>
          <w:bCs/>
          <w:szCs w:val="20"/>
        </w:rPr>
        <w:t>h00, de modo que os sejam disponibilizados nos três turnos, de acordo com as normas descritas nos requisitos mínimos da contratação.</w:t>
      </w:r>
    </w:p>
    <w:p w14:paraId="5F94C593" w14:textId="18B3A54C" w:rsidR="00D97600" w:rsidRDefault="00D97600" w:rsidP="008527AA">
      <w:pPr>
        <w:keepNext/>
        <w:keepLines/>
        <w:numPr>
          <w:ilvl w:val="1"/>
          <w:numId w:val="1"/>
        </w:numPr>
        <w:suppressAutoHyphens/>
        <w:spacing w:before="120" w:after="120"/>
        <w:ind w:left="0" w:firstLine="0"/>
        <w:jc w:val="both"/>
        <w:rPr>
          <w:bCs/>
          <w:szCs w:val="20"/>
        </w:rPr>
      </w:pPr>
      <w:r w:rsidRPr="00451893">
        <w:rPr>
          <w:bCs/>
          <w:szCs w:val="20"/>
        </w:rPr>
        <w:t>Cabe ressaltar que os CESSIONÁRIOS deverão manter diariamente os espaços físicos, móveis, utensílios e equipamentos em perfeitas condições de uso e conservação e manter a área de uso geral, em perfeito estado de higiene e limpeza, cabendo-lhe a manutenção de suas instalações; fornecer e manter uniformes completos e equipamentos de proteção individual adequados aos funcionários, bem como orientá-los sobre as normas de garantia de perfeitas condições de higiene pessoal e de segurança do trabalho, sendo substituído imediatamente qualquer um deles que sejam consideradas inconvenientes pela fiscalização.</w:t>
      </w:r>
    </w:p>
    <w:p w14:paraId="1CA70703" w14:textId="77777777" w:rsidR="00451893" w:rsidRPr="00451893" w:rsidRDefault="00451893" w:rsidP="008527AA">
      <w:pPr>
        <w:keepNext/>
        <w:keepLines/>
        <w:suppressAutoHyphens/>
        <w:spacing w:before="120" w:after="120"/>
        <w:jc w:val="both"/>
        <w:rPr>
          <w:bCs/>
          <w:szCs w:val="20"/>
        </w:rPr>
      </w:pPr>
    </w:p>
    <w:p w14:paraId="4F5191D8" w14:textId="52A87765" w:rsidR="00DB206B" w:rsidRPr="00AF0FB1" w:rsidRDefault="00DB206B" w:rsidP="008527AA">
      <w:pPr>
        <w:pStyle w:val="Nivel1"/>
        <w:suppressAutoHyphens/>
        <w:spacing w:before="120" w:after="120" w:line="240" w:lineRule="auto"/>
        <w:ind w:left="0" w:firstLine="0"/>
        <w:rPr>
          <w:rFonts w:cs="Arial"/>
        </w:rPr>
      </w:pPr>
      <w:r w:rsidRPr="00AF0FB1">
        <w:rPr>
          <w:rFonts w:cs="Arial"/>
        </w:rPr>
        <w:t>DA CLASSIFICAÇÃO DOS SERVIÇOS</w:t>
      </w:r>
      <w:r w:rsidR="0082594B" w:rsidRPr="00AF0FB1">
        <w:rPr>
          <w:rFonts w:cs="Arial"/>
        </w:rPr>
        <w:t xml:space="preserve"> </w:t>
      </w:r>
      <w:r w:rsidR="0082594B" w:rsidRPr="00AF0FB1">
        <w:rPr>
          <w:bCs/>
        </w:rPr>
        <w:t>E FORMA DE SELEÇÃO DO FORNECEDOR</w:t>
      </w:r>
    </w:p>
    <w:p w14:paraId="2E617D62" w14:textId="6A30D17C" w:rsidR="0082594B" w:rsidRPr="00451893" w:rsidRDefault="0082594B" w:rsidP="008527AA">
      <w:pPr>
        <w:keepNext/>
        <w:keepLines/>
        <w:numPr>
          <w:ilvl w:val="1"/>
          <w:numId w:val="1"/>
        </w:numPr>
        <w:suppressAutoHyphens/>
        <w:spacing w:before="120" w:after="120"/>
        <w:ind w:left="0" w:firstLine="0"/>
        <w:jc w:val="both"/>
        <w:rPr>
          <w:rFonts w:cs="Times New Roman"/>
          <w:iCs/>
          <w:szCs w:val="20"/>
        </w:rPr>
      </w:pPr>
      <w:r w:rsidRPr="00451893">
        <w:rPr>
          <w:rFonts w:cs="Times New Roman"/>
          <w:iCs/>
          <w:szCs w:val="20"/>
        </w:rPr>
        <w:t>Trata-se de serviço comum</w:t>
      </w:r>
      <w:r w:rsidR="000B1A17" w:rsidRPr="00451893">
        <w:rPr>
          <w:rFonts w:cs="Times New Roman"/>
          <w:iCs/>
          <w:szCs w:val="20"/>
        </w:rPr>
        <w:t xml:space="preserve"> de caráter continuado</w:t>
      </w:r>
      <w:r w:rsidRPr="00451893">
        <w:rPr>
          <w:rFonts w:cs="Times New Roman"/>
          <w:iCs/>
          <w:szCs w:val="20"/>
        </w:rPr>
        <w:t xml:space="preserve"> </w:t>
      </w:r>
      <w:r w:rsidR="000B1A17" w:rsidRPr="00451893">
        <w:rPr>
          <w:rFonts w:cs="Times New Roman"/>
          <w:iCs/>
          <w:szCs w:val="20"/>
        </w:rPr>
        <w:t>sem</w:t>
      </w:r>
      <w:r w:rsidR="00D12D15" w:rsidRPr="00451893">
        <w:rPr>
          <w:rFonts w:cs="Times New Roman"/>
          <w:iCs/>
          <w:szCs w:val="20"/>
        </w:rPr>
        <w:t xml:space="preserve"> </w:t>
      </w:r>
      <w:r w:rsidRPr="00451893">
        <w:rPr>
          <w:rFonts w:cs="Times New Roman"/>
          <w:iCs/>
          <w:szCs w:val="20"/>
        </w:rPr>
        <w:t>fornecimento de mão de obra em regime de dedicação exclusiva, a ser contratado mediante licitação, na modalidade pregão, em sua forma eletrônica.</w:t>
      </w:r>
      <w:r w:rsidR="00992DAB" w:rsidRPr="00451893">
        <w:rPr>
          <w:rFonts w:cs="Times New Roman"/>
          <w:iCs/>
          <w:szCs w:val="20"/>
        </w:rPr>
        <w:t xml:space="preserve"> </w:t>
      </w:r>
    </w:p>
    <w:p w14:paraId="79596512" w14:textId="13CA20E2" w:rsidR="00DB206B" w:rsidRPr="00AF0FB1" w:rsidRDefault="00DB206B" w:rsidP="008527AA">
      <w:pPr>
        <w:keepNext/>
        <w:keepLines/>
        <w:numPr>
          <w:ilvl w:val="1"/>
          <w:numId w:val="1"/>
        </w:numPr>
        <w:suppressAutoHyphens/>
        <w:spacing w:before="120" w:after="120"/>
        <w:ind w:left="0" w:firstLine="0"/>
        <w:jc w:val="both"/>
        <w:rPr>
          <w:rFonts w:cs="Arial"/>
          <w:color w:val="000000"/>
          <w:szCs w:val="20"/>
        </w:rPr>
      </w:pPr>
      <w:r w:rsidRPr="00AF0FB1">
        <w:rPr>
          <w:rFonts w:cs="Arial"/>
          <w:color w:val="000000"/>
          <w:szCs w:val="20"/>
        </w:rPr>
        <w:t xml:space="preserve">Os serviços a serem contratados enquadram-se nos pressupostos do Decreto n° </w:t>
      </w:r>
      <w:r w:rsidR="00563005" w:rsidRPr="00AF0FB1">
        <w:rPr>
          <w:rFonts w:cs="Arial"/>
          <w:color w:val="000000"/>
          <w:szCs w:val="20"/>
        </w:rPr>
        <w:t>9.507</w:t>
      </w:r>
      <w:r w:rsidRPr="00AF0FB1">
        <w:rPr>
          <w:rFonts w:cs="Arial"/>
          <w:color w:val="000000"/>
          <w:szCs w:val="20"/>
        </w:rPr>
        <w:t xml:space="preserve">, de </w:t>
      </w:r>
      <w:r w:rsidR="00563005" w:rsidRPr="00AF0FB1">
        <w:rPr>
          <w:rFonts w:cs="Arial"/>
          <w:color w:val="000000"/>
          <w:szCs w:val="20"/>
        </w:rPr>
        <w:t>21 de setembro de 2018</w:t>
      </w:r>
      <w:r w:rsidRPr="00AF0FB1">
        <w:rPr>
          <w:rFonts w:cs="Arial"/>
          <w:color w:val="000000"/>
          <w:szCs w:val="20"/>
        </w:rPr>
        <w:t xml:space="preserve">, </w:t>
      </w:r>
      <w:r w:rsidR="00563005" w:rsidRPr="00AF0FB1">
        <w:rPr>
          <w:rFonts w:cs="Arial"/>
          <w:color w:val="000000"/>
          <w:szCs w:val="20"/>
        </w:rPr>
        <w:t>não se constituindo em quaisquer das atividades, previstas no art. 3º do aludido decreto, cuja execução indireta é vedada</w:t>
      </w:r>
      <w:r w:rsidRPr="00AF0FB1">
        <w:rPr>
          <w:rFonts w:cs="Arial"/>
          <w:color w:val="000000"/>
          <w:szCs w:val="20"/>
        </w:rPr>
        <w:t>.</w:t>
      </w:r>
    </w:p>
    <w:p w14:paraId="7587653D" w14:textId="4177E24E" w:rsidR="00DB206B" w:rsidRPr="00AF0FB1" w:rsidRDefault="00DB206B" w:rsidP="008527AA">
      <w:pPr>
        <w:keepNext/>
        <w:keepLines/>
        <w:numPr>
          <w:ilvl w:val="1"/>
          <w:numId w:val="1"/>
        </w:numPr>
        <w:suppressAutoHyphens/>
        <w:spacing w:before="120" w:after="120"/>
        <w:ind w:left="0" w:firstLine="0"/>
        <w:jc w:val="both"/>
        <w:rPr>
          <w:rFonts w:cs="Arial"/>
          <w:color w:val="000000"/>
          <w:szCs w:val="20"/>
        </w:rPr>
      </w:pPr>
      <w:r w:rsidRPr="00AF0FB1">
        <w:rPr>
          <w:rFonts w:cs="Arial"/>
          <w:color w:val="000000"/>
          <w:szCs w:val="20"/>
        </w:rPr>
        <w:t xml:space="preserve">A prestação dos serviços não gera vínculo empregatício entre os empregados da </w:t>
      </w:r>
      <w:r w:rsidR="00D52359" w:rsidRPr="00AF0FB1">
        <w:rPr>
          <w:rFonts w:cs="Arial"/>
          <w:color w:val="000000"/>
          <w:szCs w:val="20"/>
        </w:rPr>
        <w:t>C</w:t>
      </w:r>
      <w:r w:rsidR="00D51D21" w:rsidRPr="00AF0FB1">
        <w:rPr>
          <w:rFonts w:cs="Arial"/>
          <w:color w:val="000000"/>
          <w:szCs w:val="20"/>
        </w:rPr>
        <w:t>essionária</w:t>
      </w:r>
      <w:r w:rsidRPr="00AF0FB1">
        <w:rPr>
          <w:rFonts w:cs="Arial"/>
          <w:color w:val="000000"/>
          <w:szCs w:val="20"/>
        </w:rPr>
        <w:t xml:space="preserve"> e a Administração</w:t>
      </w:r>
      <w:r w:rsidR="00940AD0" w:rsidRPr="00AF0FB1">
        <w:rPr>
          <w:rFonts w:cs="Arial"/>
          <w:color w:val="000000"/>
          <w:szCs w:val="20"/>
        </w:rPr>
        <w:t xml:space="preserve"> C</w:t>
      </w:r>
      <w:r w:rsidR="00D51D21" w:rsidRPr="00AF0FB1">
        <w:rPr>
          <w:rFonts w:cs="Arial"/>
          <w:color w:val="000000"/>
          <w:szCs w:val="20"/>
        </w:rPr>
        <w:t>edente</w:t>
      </w:r>
      <w:r w:rsidRPr="00AF0FB1">
        <w:rPr>
          <w:rFonts w:cs="Arial"/>
          <w:color w:val="000000"/>
          <w:szCs w:val="20"/>
        </w:rPr>
        <w:t>, vedando-se qualquer relação entre estes que caracterize pessoalidade e subordinação direta.</w:t>
      </w:r>
    </w:p>
    <w:p w14:paraId="034F535E" w14:textId="77777777" w:rsidR="008255F0" w:rsidRPr="00AF0FB1" w:rsidRDefault="008255F0" w:rsidP="008527AA">
      <w:pPr>
        <w:keepNext/>
        <w:keepLines/>
        <w:suppressAutoHyphens/>
        <w:spacing w:before="120" w:after="120"/>
        <w:jc w:val="both"/>
        <w:rPr>
          <w:rFonts w:cs="Arial"/>
          <w:color w:val="000000"/>
          <w:szCs w:val="20"/>
        </w:rPr>
      </w:pPr>
    </w:p>
    <w:p w14:paraId="3E710D65" w14:textId="77777777" w:rsidR="0082594B" w:rsidRPr="00AF0FB1" w:rsidRDefault="0082594B" w:rsidP="008527AA">
      <w:pPr>
        <w:pStyle w:val="Nivel1"/>
        <w:suppressAutoHyphens/>
        <w:spacing w:before="120" w:after="120" w:line="240" w:lineRule="auto"/>
        <w:ind w:left="0" w:firstLine="0"/>
        <w:outlineLvl w:val="9"/>
      </w:pPr>
      <w:r w:rsidRPr="00AF0FB1">
        <w:t>REQUISITOS DA CONTRATAÇÃO</w:t>
      </w:r>
    </w:p>
    <w:p w14:paraId="38D1768E" w14:textId="77777777" w:rsidR="00106E9E" w:rsidRPr="00451893" w:rsidRDefault="0082594B" w:rsidP="008527AA">
      <w:pPr>
        <w:keepNext/>
        <w:keepLines/>
        <w:numPr>
          <w:ilvl w:val="1"/>
          <w:numId w:val="1"/>
        </w:numPr>
        <w:suppressAutoHyphens/>
        <w:spacing w:before="120" w:after="120"/>
        <w:ind w:left="0" w:firstLine="0"/>
        <w:jc w:val="both"/>
        <w:rPr>
          <w:bCs/>
          <w:szCs w:val="20"/>
        </w:rPr>
      </w:pPr>
      <w:r w:rsidRPr="00451893">
        <w:rPr>
          <w:bCs/>
          <w:szCs w:val="20"/>
        </w:rPr>
        <w:t>Conforme Estudos Preliminares, os requisitos da contratação abrangem o seguinte:</w:t>
      </w:r>
    </w:p>
    <w:p w14:paraId="3E2EECA3" w14:textId="2192EA40" w:rsidR="00106E9E" w:rsidRPr="00451893" w:rsidRDefault="00106E9E" w:rsidP="008527AA">
      <w:pPr>
        <w:keepNext/>
        <w:keepLines/>
        <w:numPr>
          <w:ilvl w:val="2"/>
          <w:numId w:val="1"/>
        </w:numPr>
        <w:suppressAutoHyphens/>
        <w:spacing w:before="120" w:after="120"/>
        <w:ind w:left="0" w:firstLine="0"/>
        <w:jc w:val="both"/>
        <w:rPr>
          <w:rFonts w:cs="Arial"/>
        </w:rPr>
      </w:pPr>
      <w:r w:rsidRPr="00451893">
        <w:rPr>
          <w:rFonts w:cs="Arial"/>
        </w:rPr>
        <w:t xml:space="preserve">Os serviços serão prestados no seguinte local: </w:t>
      </w:r>
      <w:r w:rsidRPr="00451893">
        <w:rPr>
          <w:rFonts w:cs="Arial"/>
          <w:bCs/>
        </w:rPr>
        <w:t>Centro de Formação de Professores – CFP/UCFG – Campus de Cajazeiras – Rua Sérgio Moreira de Figueiredo, s/n, Casas Populares, Cajazeiras – PB – CEP 58900-000.</w:t>
      </w:r>
      <w:r w:rsidR="00F25907" w:rsidRPr="00451893">
        <w:rPr>
          <w:rFonts w:cs="Arial"/>
          <w:bCs/>
        </w:rPr>
        <w:t xml:space="preserve"> </w:t>
      </w:r>
    </w:p>
    <w:p w14:paraId="1E2A765F" w14:textId="49EA6401" w:rsidR="00A815A3" w:rsidRPr="00AF0FB1" w:rsidRDefault="00106E9E" w:rsidP="008527AA">
      <w:pPr>
        <w:keepNext/>
        <w:keepLines/>
        <w:numPr>
          <w:ilvl w:val="2"/>
          <w:numId w:val="1"/>
        </w:numPr>
        <w:suppressAutoHyphens/>
        <w:spacing w:before="120" w:after="120"/>
        <w:ind w:left="0" w:firstLine="0"/>
        <w:jc w:val="both"/>
        <w:rPr>
          <w:rFonts w:cs="Arial"/>
        </w:rPr>
      </w:pPr>
      <w:r w:rsidRPr="00AF0FB1">
        <w:rPr>
          <w:rFonts w:cs="Arial"/>
        </w:rPr>
        <w:lastRenderedPageBreak/>
        <w:t xml:space="preserve">O local específico para a instalação das </w:t>
      </w:r>
      <w:r w:rsidR="00F655A4" w:rsidRPr="00AF0FB1">
        <w:rPr>
          <w:rFonts w:cs="Arial"/>
        </w:rPr>
        <w:t>LANCHONETES</w:t>
      </w:r>
      <w:r w:rsidRPr="00AF0FB1">
        <w:rPr>
          <w:rFonts w:cs="Arial"/>
        </w:rPr>
        <w:t xml:space="preserve"> </w:t>
      </w:r>
      <w:r w:rsidR="006F6A68" w:rsidRPr="00AF0FB1">
        <w:rPr>
          <w:rFonts w:cs="Arial"/>
        </w:rPr>
        <w:t>será</w:t>
      </w:r>
      <w:r w:rsidRPr="00AF0FB1">
        <w:rPr>
          <w:rFonts w:cs="Arial"/>
        </w:rPr>
        <w:t xml:space="preserve"> no prédio do Centro de Vivência construído pelo CFP com essa finalidade e compreende os seguintes espaços: 03 espaços destinados a </w:t>
      </w:r>
      <w:r w:rsidR="00F655A4" w:rsidRPr="00AF0FB1">
        <w:rPr>
          <w:rFonts w:cs="Arial"/>
        </w:rPr>
        <w:t>LANCHONETES</w:t>
      </w:r>
      <w:r w:rsidRPr="00AF0FB1">
        <w:rPr>
          <w:rFonts w:cs="Arial"/>
        </w:rPr>
        <w:t xml:space="preserve">; 02 espaços destinados a copiadoras; 01 espaço destinado a livraria; área destinada à colocação de mesas; uma área externa destinada ao jardim; e dois sanitários (feminino e masculino) de uso comum dos usuários </w:t>
      </w:r>
      <w:r w:rsidR="00C853C1" w:rsidRPr="00AF0FB1">
        <w:rPr>
          <w:rFonts w:cs="Arial"/>
        </w:rPr>
        <w:t xml:space="preserve">e </w:t>
      </w:r>
      <w:r w:rsidRPr="00AF0FB1">
        <w:rPr>
          <w:rFonts w:cs="Arial"/>
        </w:rPr>
        <w:t xml:space="preserve">que não fazem parte do objeto da contratação, conforme Planta Baixa </w:t>
      </w:r>
      <w:r w:rsidR="000215E8" w:rsidRPr="00AF0FB1">
        <w:rPr>
          <w:rFonts w:cs="Arial"/>
        </w:rPr>
        <w:t>a</w:t>
      </w:r>
      <w:r w:rsidRPr="00AF0FB1">
        <w:rPr>
          <w:rFonts w:cs="Arial"/>
        </w:rPr>
        <w:t>nex</w:t>
      </w:r>
      <w:r w:rsidR="000215E8" w:rsidRPr="00AF0FB1">
        <w:rPr>
          <w:rFonts w:cs="Arial"/>
        </w:rPr>
        <w:t>a</w:t>
      </w:r>
      <w:r w:rsidRPr="00AF0FB1">
        <w:rPr>
          <w:rFonts w:cs="Arial"/>
        </w:rPr>
        <w:t xml:space="preserve"> </w:t>
      </w:r>
      <w:r w:rsidR="000215E8" w:rsidRPr="00AF0FB1">
        <w:rPr>
          <w:rFonts w:cs="Arial"/>
        </w:rPr>
        <w:t>ao processo</w:t>
      </w:r>
      <w:r w:rsidRPr="00AF0FB1">
        <w:rPr>
          <w:rFonts w:cs="Arial"/>
        </w:rPr>
        <w:t>.</w:t>
      </w:r>
    </w:p>
    <w:p w14:paraId="0F2575EE" w14:textId="7FBD9128" w:rsidR="00794375" w:rsidRPr="00AF0FB1" w:rsidRDefault="00794375" w:rsidP="008527AA">
      <w:pPr>
        <w:keepNext/>
        <w:keepLines/>
        <w:numPr>
          <w:ilvl w:val="2"/>
          <w:numId w:val="1"/>
        </w:numPr>
        <w:suppressAutoHyphens/>
        <w:spacing w:before="120" w:after="120"/>
        <w:ind w:left="0" w:firstLine="0"/>
        <w:jc w:val="both"/>
        <w:rPr>
          <w:rFonts w:cs="Arial"/>
        </w:rPr>
      </w:pPr>
      <w:r w:rsidRPr="00AF0FB1">
        <w:rPr>
          <w:rFonts w:cs="Arial"/>
        </w:rPr>
        <w:t>A</w:t>
      </w:r>
      <w:r w:rsidRPr="00AF0FB1">
        <w:t xml:space="preserve"> CESSIONÁRIA deverá c</w:t>
      </w:r>
      <w:r w:rsidRPr="00AF0FB1">
        <w:rPr>
          <w:rFonts w:cs="Arial"/>
        </w:rPr>
        <w:t xml:space="preserve">omprovar aptidão para a prestação dos serviços em características, quantidades e prazos compatíveis com o objeto desta licitação, por período não inferior a três anos, mediante a apresentação de atestado(s) fornecido(s) por pessoas jurídicas de direito público ou privado. </w:t>
      </w:r>
    </w:p>
    <w:p w14:paraId="2E7258EF" w14:textId="77777777" w:rsidR="00A815A3" w:rsidRPr="00AF0FB1" w:rsidRDefault="00106E9E" w:rsidP="008527AA">
      <w:pPr>
        <w:keepNext/>
        <w:keepLines/>
        <w:numPr>
          <w:ilvl w:val="2"/>
          <w:numId w:val="1"/>
        </w:numPr>
        <w:suppressAutoHyphens/>
        <w:spacing w:before="120" w:after="120"/>
        <w:ind w:left="0" w:firstLine="0"/>
        <w:jc w:val="both"/>
        <w:rPr>
          <w:rFonts w:cs="Arial"/>
        </w:rPr>
      </w:pPr>
      <w:r w:rsidRPr="00AF0FB1">
        <w:rPr>
          <w:rFonts w:cs="Arial"/>
        </w:rPr>
        <w:t>O pagamento do valor devido pelo uso do espaço público deverá ser feito até o 5º (quinto) dia útil do mês seguinte ao do vencimento, através da Guia de Recolhimento da União (GRU). Cada pagamento efetuado pela CONCESSIONÁRIA será relativo ao último mês vencido. O primeiro pagamento deverá ser efetuado após o início da prestação de serviços por parte da CONCESSIONÁRIA.</w:t>
      </w:r>
    </w:p>
    <w:p w14:paraId="64FE5F04" w14:textId="1CCDE398" w:rsidR="00A815A3" w:rsidRPr="00AF0FB1" w:rsidRDefault="00106E9E" w:rsidP="008527AA">
      <w:pPr>
        <w:keepNext/>
        <w:keepLines/>
        <w:numPr>
          <w:ilvl w:val="2"/>
          <w:numId w:val="1"/>
        </w:numPr>
        <w:suppressAutoHyphens/>
        <w:spacing w:before="120" w:after="120"/>
        <w:ind w:left="0" w:firstLine="0"/>
        <w:jc w:val="both"/>
        <w:rPr>
          <w:rFonts w:cs="Arial"/>
        </w:rPr>
      </w:pPr>
      <w:r w:rsidRPr="00AF0FB1">
        <w:rPr>
          <w:rFonts w:cs="Arial"/>
        </w:rPr>
        <w:t xml:space="preserve">Após a realização do pagamento, a CONCESSIONÁRIA deverá encaminhar o comprovante para a </w:t>
      </w:r>
      <w:r w:rsidR="008D4C45" w:rsidRPr="00AF0FB1">
        <w:rPr>
          <w:rFonts w:cs="Arial"/>
        </w:rPr>
        <w:t>CEDENTE</w:t>
      </w:r>
      <w:r w:rsidRPr="00AF0FB1">
        <w:rPr>
          <w:rFonts w:cs="Arial"/>
        </w:rPr>
        <w:t>.</w:t>
      </w:r>
    </w:p>
    <w:p w14:paraId="6F99F849" w14:textId="77777777" w:rsidR="008255F0" w:rsidRPr="00AF0FB1" w:rsidRDefault="00106E9E" w:rsidP="008527AA">
      <w:pPr>
        <w:keepNext/>
        <w:keepLines/>
        <w:numPr>
          <w:ilvl w:val="2"/>
          <w:numId w:val="1"/>
        </w:numPr>
        <w:suppressAutoHyphens/>
        <w:spacing w:before="120" w:after="120"/>
        <w:ind w:left="0" w:firstLine="0"/>
        <w:jc w:val="both"/>
        <w:rPr>
          <w:rFonts w:cs="Arial"/>
        </w:rPr>
      </w:pPr>
      <w:r w:rsidRPr="00AF0FB1">
        <w:rPr>
          <w:rFonts w:cs="Arial"/>
        </w:rPr>
        <w:t>Durante a vigência da Concessão de Uso, a concessionária ficará responsável pela segurança, limpeza, manutenção, conservação e fiscalização da área, comprometendo-se, salvo autorização em contrário, a entregá-la, dentro do prazo, nas mesmas condições em que inicialmente se encontrava.</w:t>
      </w:r>
    </w:p>
    <w:p w14:paraId="58D81AB8" w14:textId="35A0A9AC" w:rsidR="00A815A3" w:rsidRPr="00AF0FB1" w:rsidRDefault="00106E9E" w:rsidP="008527AA">
      <w:pPr>
        <w:keepNext/>
        <w:keepLines/>
        <w:numPr>
          <w:ilvl w:val="2"/>
          <w:numId w:val="1"/>
        </w:numPr>
        <w:suppressAutoHyphens/>
        <w:spacing w:before="120" w:after="120"/>
        <w:ind w:left="0" w:firstLine="0"/>
        <w:jc w:val="both"/>
        <w:rPr>
          <w:rFonts w:cs="Arial"/>
        </w:rPr>
      </w:pPr>
      <w:r w:rsidRPr="00AF0FB1">
        <w:rPr>
          <w:rFonts w:cs="Arial"/>
        </w:rPr>
        <w:t>Durante os meses de recesso escolar e em outros períodos em que, eventualmente, a demanda pelos serviços prestados no Centro de Vivência seja comprovadamente reduzida, a requerimento expresso da CONCESSIONÁRIA, o valor pago pelo uso do espaço público decorrente da concessão onerosa poderá ser revisto pelo Centro de Formação de Professores da UFCG, em até 50% (cinquenta por cento) do valor contratado, a fim de manter o equilíbrio econômico-financeiro do contrato.</w:t>
      </w:r>
    </w:p>
    <w:p w14:paraId="50900DB0" w14:textId="3C799CA6" w:rsidR="00106E9E" w:rsidRPr="00AF0FB1" w:rsidRDefault="00106E9E" w:rsidP="008527AA">
      <w:pPr>
        <w:keepNext/>
        <w:keepLines/>
        <w:numPr>
          <w:ilvl w:val="2"/>
          <w:numId w:val="1"/>
        </w:numPr>
        <w:suppressAutoHyphens/>
        <w:spacing w:before="120" w:after="120"/>
        <w:ind w:left="0" w:firstLine="0"/>
        <w:jc w:val="both"/>
        <w:rPr>
          <w:szCs w:val="20"/>
        </w:rPr>
      </w:pPr>
      <w:r w:rsidRPr="00AF0FB1">
        <w:rPr>
          <w:rFonts w:cs="Arial"/>
        </w:rPr>
        <w:t>O requerimento para redução do valor do aluguel deverá ser entregue na Gestão de Contratos do Centro de Formação de Professores da UFCG para análise do pedido.</w:t>
      </w:r>
    </w:p>
    <w:p w14:paraId="69D5AE55" w14:textId="77777777" w:rsidR="009C5504" w:rsidRPr="00AF0FB1" w:rsidRDefault="009C5504" w:rsidP="008527AA">
      <w:pPr>
        <w:keepNext/>
        <w:keepLines/>
        <w:suppressAutoHyphens/>
        <w:spacing w:before="120" w:after="120"/>
        <w:jc w:val="both"/>
        <w:rPr>
          <w:szCs w:val="20"/>
        </w:rPr>
      </w:pPr>
    </w:p>
    <w:tbl>
      <w:tblPr>
        <w:tblStyle w:val="Tabelacomgrade"/>
        <w:tblW w:w="0" w:type="auto"/>
        <w:jc w:val="center"/>
        <w:tblLook w:val="04A0" w:firstRow="1" w:lastRow="0" w:firstColumn="1" w:lastColumn="0" w:noHBand="0" w:noVBand="1"/>
      </w:tblPr>
      <w:tblGrid>
        <w:gridCol w:w="1698"/>
        <w:gridCol w:w="4109"/>
        <w:gridCol w:w="2687"/>
      </w:tblGrid>
      <w:tr w:rsidR="008255F0" w:rsidRPr="00AF0FB1" w14:paraId="30B795A8" w14:textId="77777777" w:rsidTr="005850DB">
        <w:trPr>
          <w:jc w:val="center"/>
        </w:trPr>
        <w:tc>
          <w:tcPr>
            <w:tcW w:w="8494" w:type="dxa"/>
            <w:gridSpan w:val="3"/>
          </w:tcPr>
          <w:p w14:paraId="02CA94B5" w14:textId="77777777" w:rsidR="008255F0" w:rsidRPr="00AF0FB1" w:rsidRDefault="008255F0" w:rsidP="008527AA">
            <w:pPr>
              <w:keepNext/>
              <w:keepLines/>
              <w:suppressAutoHyphens/>
              <w:spacing w:before="120" w:after="120"/>
              <w:jc w:val="center"/>
              <w:rPr>
                <w:rFonts w:cs="Arial"/>
                <w:b/>
                <w:bCs/>
                <w:szCs w:val="20"/>
              </w:rPr>
            </w:pPr>
            <w:r w:rsidRPr="00AF0FB1">
              <w:rPr>
                <w:rFonts w:cs="Arial"/>
                <w:b/>
                <w:bCs/>
                <w:szCs w:val="20"/>
              </w:rPr>
              <w:t>TABELA DOS SERVIÇOS A SEREM OFERECIDOS NO CENTRO DE VIVÊNCIA DO CFP/UFCG</w:t>
            </w:r>
          </w:p>
        </w:tc>
      </w:tr>
      <w:tr w:rsidR="008255F0" w:rsidRPr="00AF0FB1" w14:paraId="042ED48E" w14:textId="77777777" w:rsidTr="005850DB">
        <w:trPr>
          <w:jc w:val="center"/>
        </w:trPr>
        <w:tc>
          <w:tcPr>
            <w:tcW w:w="1698" w:type="dxa"/>
          </w:tcPr>
          <w:p w14:paraId="0DF526D4" w14:textId="77777777" w:rsidR="008255F0" w:rsidRPr="00AF0FB1" w:rsidRDefault="008255F0" w:rsidP="008527AA">
            <w:pPr>
              <w:keepNext/>
              <w:keepLines/>
              <w:tabs>
                <w:tab w:val="left" w:pos="900"/>
              </w:tabs>
              <w:suppressAutoHyphens/>
              <w:spacing w:before="120" w:after="120"/>
              <w:jc w:val="center"/>
              <w:rPr>
                <w:rFonts w:cs="Arial"/>
                <w:b/>
                <w:bCs/>
                <w:szCs w:val="20"/>
              </w:rPr>
            </w:pPr>
            <w:r w:rsidRPr="00AF0FB1">
              <w:rPr>
                <w:rFonts w:cs="Arial"/>
                <w:b/>
                <w:bCs/>
                <w:szCs w:val="20"/>
              </w:rPr>
              <w:t>ITEM</w:t>
            </w:r>
          </w:p>
        </w:tc>
        <w:tc>
          <w:tcPr>
            <w:tcW w:w="4109" w:type="dxa"/>
          </w:tcPr>
          <w:p w14:paraId="10DF4080" w14:textId="77777777" w:rsidR="008255F0" w:rsidRPr="00AF0FB1" w:rsidRDefault="008255F0" w:rsidP="008527AA">
            <w:pPr>
              <w:keepNext/>
              <w:keepLines/>
              <w:suppressAutoHyphens/>
              <w:spacing w:before="120" w:after="120"/>
              <w:rPr>
                <w:rFonts w:cs="Arial"/>
                <w:b/>
                <w:bCs/>
                <w:szCs w:val="20"/>
              </w:rPr>
            </w:pPr>
            <w:r w:rsidRPr="00AF0FB1">
              <w:rPr>
                <w:rFonts w:cs="Arial"/>
                <w:b/>
                <w:bCs/>
                <w:szCs w:val="20"/>
              </w:rPr>
              <w:t>DESCRIÇÃO</w:t>
            </w:r>
          </w:p>
        </w:tc>
        <w:tc>
          <w:tcPr>
            <w:tcW w:w="2687" w:type="dxa"/>
          </w:tcPr>
          <w:p w14:paraId="5FBA2BCA" w14:textId="77777777" w:rsidR="008255F0" w:rsidRPr="00AF0FB1" w:rsidRDefault="008255F0" w:rsidP="008527AA">
            <w:pPr>
              <w:keepNext/>
              <w:keepLines/>
              <w:suppressAutoHyphens/>
              <w:spacing w:before="120" w:after="120"/>
              <w:jc w:val="center"/>
              <w:rPr>
                <w:rFonts w:cs="Arial"/>
                <w:b/>
                <w:bCs/>
                <w:szCs w:val="20"/>
              </w:rPr>
            </w:pPr>
            <w:r w:rsidRPr="00AF0FB1">
              <w:rPr>
                <w:rFonts w:cs="Arial"/>
                <w:b/>
                <w:bCs/>
                <w:szCs w:val="20"/>
              </w:rPr>
              <w:t>ÁREA (M²)</w:t>
            </w:r>
          </w:p>
        </w:tc>
      </w:tr>
      <w:tr w:rsidR="008255F0" w:rsidRPr="00AF0FB1" w14:paraId="1B1BCDE5" w14:textId="77777777" w:rsidTr="005850DB">
        <w:trPr>
          <w:jc w:val="center"/>
        </w:trPr>
        <w:tc>
          <w:tcPr>
            <w:tcW w:w="1698" w:type="dxa"/>
            <w:vAlign w:val="center"/>
          </w:tcPr>
          <w:p w14:paraId="139CFBD8" w14:textId="77777777" w:rsidR="008255F0" w:rsidRPr="00AF0FB1" w:rsidRDefault="008255F0" w:rsidP="008527AA">
            <w:pPr>
              <w:keepNext/>
              <w:keepLines/>
              <w:suppressAutoHyphens/>
              <w:spacing w:before="120" w:after="120"/>
              <w:jc w:val="center"/>
              <w:rPr>
                <w:rFonts w:cs="Arial"/>
                <w:szCs w:val="20"/>
              </w:rPr>
            </w:pPr>
            <w:r w:rsidRPr="00AF0FB1">
              <w:rPr>
                <w:rFonts w:cs="Arial"/>
                <w:szCs w:val="20"/>
              </w:rPr>
              <w:t>01</w:t>
            </w:r>
          </w:p>
        </w:tc>
        <w:tc>
          <w:tcPr>
            <w:tcW w:w="4109" w:type="dxa"/>
          </w:tcPr>
          <w:p w14:paraId="0876400D" w14:textId="77777777" w:rsidR="008255F0" w:rsidRPr="00AF0FB1" w:rsidRDefault="008255F0" w:rsidP="008527AA">
            <w:pPr>
              <w:keepNext/>
              <w:keepLines/>
              <w:suppressAutoHyphens/>
              <w:autoSpaceDE w:val="0"/>
              <w:autoSpaceDN w:val="0"/>
              <w:adjustRightInd w:val="0"/>
              <w:spacing w:before="120" w:after="120"/>
              <w:rPr>
                <w:rFonts w:cs="Arial"/>
                <w:szCs w:val="20"/>
              </w:rPr>
            </w:pPr>
            <w:r w:rsidRPr="00AF0FB1">
              <w:rPr>
                <w:rFonts w:cs="Arial"/>
                <w:szCs w:val="20"/>
              </w:rPr>
              <w:t>Concessão, onerosa, de uso de espaço público para exploração de serviço de</w:t>
            </w:r>
          </w:p>
          <w:p w14:paraId="3B83D723" w14:textId="69EA65D3" w:rsidR="008255F0" w:rsidRPr="00AF0FB1" w:rsidRDefault="00F655A4" w:rsidP="008527AA">
            <w:pPr>
              <w:keepNext/>
              <w:keepLines/>
              <w:suppressAutoHyphens/>
              <w:autoSpaceDE w:val="0"/>
              <w:autoSpaceDN w:val="0"/>
              <w:adjustRightInd w:val="0"/>
              <w:spacing w:before="120" w:after="120"/>
              <w:rPr>
                <w:rFonts w:cs="Arial"/>
                <w:szCs w:val="20"/>
              </w:rPr>
            </w:pPr>
            <w:r w:rsidRPr="00AF0FB1">
              <w:rPr>
                <w:rFonts w:cs="Arial"/>
                <w:b/>
                <w:bCs/>
                <w:szCs w:val="20"/>
              </w:rPr>
              <w:t>LANCHONETE</w:t>
            </w:r>
            <w:r w:rsidR="008255F0" w:rsidRPr="00AF0FB1">
              <w:rPr>
                <w:rFonts w:cs="Arial"/>
                <w:szCs w:val="20"/>
              </w:rPr>
              <w:t xml:space="preserve"> nas dependências do CFP/UFCG.</w:t>
            </w:r>
          </w:p>
        </w:tc>
        <w:tc>
          <w:tcPr>
            <w:tcW w:w="2687" w:type="dxa"/>
            <w:vAlign w:val="center"/>
          </w:tcPr>
          <w:p w14:paraId="4BE13E31" w14:textId="77777777" w:rsidR="008255F0" w:rsidRPr="00AF0FB1" w:rsidRDefault="008255F0" w:rsidP="008527AA">
            <w:pPr>
              <w:keepNext/>
              <w:keepLines/>
              <w:suppressAutoHyphens/>
              <w:spacing w:before="120" w:after="120"/>
              <w:jc w:val="center"/>
              <w:rPr>
                <w:rFonts w:cs="Arial"/>
                <w:szCs w:val="20"/>
              </w:rPr>
            </w:pPr>
            <w:r w:rsidRPr="00AF0FB1">
              <w:rPr>
                <w:rFonts w:cs="Arial"/>
              </w:rPr>
              <w:t>43,65m²</w:t>
            </w:r>
          </w:p>
        </w:tc>
      </w:tr>
      <w:tr w:rsidR="008255F0" w:rsidRPr="00AF0FB1" w14:paraId="44FD070C" w14:textId="77777777" w:rsidTr="005850DB">
        <w:trPr>
          <w:jc w:val="center"/>
        </w:trPr>
        <w:tc>
          <w:tcPr>
            <w:tcW w:w="1698" w:type="dxa"/>
            <w:vAlign w:val="center"/>
          </w:tcPr>
          <w:p w14:paraId="14B699D8" w14:textId="77777777" w:rsidR="008255F0" w:rsidRPr="00AF0FB1" w:rsidRDefault="008255F0" w:rsidP="008527AA">
            <w:pPr>
              <w:keepNext/>
              <w:keepLines/>
              <w:suppressAutoHyphens/>
              <w:spacing w:before="120" w:after="120"/>
              <w:jc w:val="center"/>
              <w:rPr>
                <w:rFonts w:cs="Arial"/>
                <w:szCs w:val="20"/>
              </w:rPr>
            </w:pPr>
            <w:r w:rsidRPr="00AF0FB1">
              <w:rPr>
                <w:rFonts w:cs="Arial"/>
                <w:szCs w:val="20"/>
              </w:rPr>
              <w:t>02</w:t>
            </w:r>
          </w:p>
        </w:tc>
        <w:tc>
          <w:tcPr>
            <w:tcW w:w="4109" w:type="dxa"/>
          </w:tcPr>
          <w:p w14:paraId="3C38AA2B" w14:textId="77777777" w:rsidR="008255F0" w:rsidRPr="00AF0FB1" w:rsidRDefault="008255F0" w:rsidP="008527AA">
            <w:pPr>
              <w:keepNext/>
              <w:keepLines/>
              <w:suppressAutoHyphens/>
              <w:autoSpaceDE w:val="0"/>
              <w:autoSpaceDN w:val="0"/>
              <w:adjustRightInd w:val="0"/>
              <w:spacing w:before="120" w:after="120"/>
              <w:rPr>
                <w:rFonts w:cs="Arial"/>
                <w:szCs w:val="20"/>
              </w:rPr>
            </w:pPr>
            <w:r w:rsidRPr="00AF0FB1">
              <w:rPr>
                <w:rFonts w:cs="Arial"/>
                <w:szCs w:val="20"/>
              </w:rPr>
              <w:t>Concessão, onerosa, de uso de espaço público para exploração de serviço de</w:t>
            </w:r>
          </w:p>
          <w:p w14:paraId="64E4FE06" w14:textId="267D83C1" w:rsidR="008255F0" w:rsidRPr="00AF0FB1" w:rsidRDefault="00F655A4" w:rsidP="008527AA">
            <w:pPr>
              <w:keepNext/>
              <w:keepLines/>
              <w:suppressAutoHyphens/>
              <w:spacing w:before="120" w:after="120"/>
              <w:rPr>
                <w:rFonts w:cs="Arial"/>
                <w:szCs w:val="20"/>
              </w:rPr>
            </w:pPr>
            <w:r w:rsidRPr="00AF0FB1">
              <w:rPr>
                <w:rFonts w:cs="Arial"/>
                <w:b/>
                <w:bCs/>
                <w:szCs w:val="20"/>
              </w:rPr>
              <w:t>LANCHONETE</w:t>
            </w:r>
            <w:r w:rsidR="008255F0" w:rsidRPr="00AF0FB1">
              <w:rPr>
                <w:rFonts w:cs="Arial"/>
                <w:szCs w:val="20"/>
              </w:rPr>
              <w:t xml:space="preserve"> nas dependências do CFP/UFCG.</w:t>
            </w:r>
          </w:p>
        </w:tc>
        <w:tc>
          <w:tcPr>
            <w:tcW w:w="2687" w:type="dxa"/>
            <w:vAlign w:val="center"/>
          </w:tcPr>
          <w:p w14:paraId="3FF2142E" w14:textId="77777777" w:rsidR="008255F0" w:rsidRPr="00AF0FB1" w:rsidRDefault="008255F0" w:rsidP="008527AA">
            <w:pPr>
              <w:keepNext/>
              <w:keepLines/>
              <w:suppressAutoHyphens/>
              <w:spacing w:before="120" w:after="120"/>
              <w:jc w:val="center"/>
              <w:rPr>
                <w:rFonts w:cs="Arial"/>
                <w:szCs w:val="20"/>
              </w:rPr>
            </w:pPr>
            <w:r w:rsidRPr="00AF0FB1">
              <w:rPr>
                <w:rFonts w:cs="Arial"/>
              </w:rPr>
              <w:t>40,50m²</w:t>
            </w:r>
          </w:p>
        </w:tc>
      </w:tr>
      <w:tr w:rsidR="008255F0" w:rsidRPr="00AF0FB1" w14:paraId="0A448BEE" w14:textId="77777777" w:rsidTr="005850DB">
        <w:trPr>
          <w:jc w:val="center"/>
        </w:trPr>
        <w:tc>
          <w:tcPr>
            <w:tcW w:w="1698" w:type="dxa"/>
            <w:vAlign w:val="center"/>
          </w:tcPr>
          <w:p w14:paraId="3A042523" w14:textId="77777777" w:rsidR="008255F0" w:rsidRPr="00AF0FB1" w:rsidRDefault="008255F0" w:rsidP="008527AA">
            <w:pPr>
              <w:keepNext/>
              <w:keepLines/>
              <w:suppressAutoHyphens/>
              <w:spacing w:before="120" w:after="120"/>
              <w:jc w:val="center"/>
              <w:rPr>
                <w:rFonts w:cs="Arial"/>
                <w:szCs w:val="20"/>
              </w:rPr>
            </w:pPr>
            <w:r w:rsidRPr="00AF0FB1">
              <w:rPr>
                <w:rFonts w:cs="Arial"/>
                <w:szCs w:val="20"/>
              </w:rPr>
              <w:t>03</w:t>
            </w:r>
          </w:p>
        </w:tc>
        <w:tc>
          <w:tcPr>
            <w:tcW w:w="4109" w:type="dxa"/>
          </w:tcPr>
          <w:p w14:paraId="4C117805" w14:textId="77777777" w:rsidR="008255F0" w:rsidRPr="00AF0FB1" w:rsidRDefault="008255F0" w:rsidP="008527AA">
            <w:pPr>
              <w:keepNext/>
              <w:keepLines/>
              <w:suppressAutoHyphens/>
              <w:autoSpaceDE w:val="0"/>
              <w:autoSpaceDN w:val="0"/>
              <w:adjustRightInd w:val="0"/>
              <w:spacing w:before="120" w:after="120"/>
              <w:rPr>
                <w:rFonts w:cs="Arial"/>
                <w:szCs w:val="20"/>
              </w:rPr>
            </w:pPr>
            <w:r w:rsidRPr="00AF0FB1">
              <w:rPr>
                <w:rFonts w:cs="Arial"/>
                <w:szCs w:val="20"/>
              </w:rPr>
              <w:t>Concessão, onerosa, de uso de espaço público para exploração de serviço de</w:t>
            </w:r>
          </w:p>
          <w:p w14:paraId="55363C85" w14:textId="4AB99B81" w:rsidR="008255F0" w:rsidRPr="00AF0FB1" w:rsidRDefault="00F655A4" w:rsidP="008527AA">
            <w:pPr>
              <w:keepNext/>
              <w:keepLines/>
              <w:suppressAutoHyphens/>
              <w:spacing w:before="120" w:after="120"/>
              <w:rPr>
                <w:rFonts w:cs="Arial"/>
                <w:szCs w:val="20"/>
              </w:rPr>
            </w:pPr>
            <w:r w:rsidRPr="00AF0FB1">
              <w:rPr>
                <w:rFonts w:cs="Arial"/>
                <w:b/>
                <w:bCs/>
                <w:szCs w:val="20"/>
              </w:rPr>
              <w:t>LANCHONETE</w:t>
            </w:r>
            <w:r w:rsidR="008255F0" w:rsidRPr="00AF0FB1">
              <w:rPr>
                <w:rFonts w:cs="Arial"/>
                <w:szCs w:val="20"/>
              </w:rPr>
              <w:t xml:space="preserve"> nas dependências do CFP/UFCG.</w:t>
            </w:r>
          </w:p>
        </w:tc>
        <w:tc>
          <w:tcPr>
            <w:tcW w:w="2687" w:type="dxa"/>
            <w:vAlign w:val="center"/>
          </w:tcPr>
          <w:p w14:paraId="1CBC98F4" w14:textId="77777777" w:rsidR="008255F0" w:rsidRPr="00AF0FB1" w:rsidRDefault="008255F0" w:rsidP="008527AA">
            <w:pPr>
              <w:keepNext/>
              <w:keepLines/>
              <w:suppressAutoHyphens/>
              <w:spacing w:before="120" w:after="120"/>
              <w:jc w:val="center"/>
              <w:rPr>
                <w:rFonts w:cs="Arial"/>
                <w:szCs w:val="20"/>
              </w:rPr>
            </w:pPr>
            <w:r w:rsidRPr="00AF0FB1">
              <w:rPr>
                <w:rFonts w:cs="Arial"/>
              </w:rPr>
              <w:t>9,99m²</w:t>
            </w:r>
          </w:p>
        </w:tc>
      </w:tr>
    </w:tbl>
    <w:p w14:paraId="71ABA09D" w14:textId="77777777" w:rsidR="008255F0" w:rsidRPr="00AF0FB1" w:rsidRDefault="008255F0" w:rsidP="008527AA">
      <w:pPr>
        <w:pStyle w:val="Ttulo1"/>
        <w:suppressAutoHyphens/>
        <w:spacing w:before="120" w:after="120"/>
        <w:jc w:val="both"/>
        <w:rPr>
          <w:rStyle w:val="Forte"/>
          <w:rFonts w:ascii="Arial" w:hAnsi="Arial" w:cs="Arial"/>
          <w:sz w:val="22"/>
          <w:szCs w:val="22"/>
        </w:rPr>
      </w:pPr>
      <w:bookmarkStart w:id="0" w:name="_Toc16502277"/>
    </w:p>
    <w:p w14:paraId="2E633AB8" w14:textId="77777777" w:rsidR="008255F0" w:rsidRPr="00AF0FB1" w:rsidRDefault="008255F0" w:rsidP="008527AA">
      <w:pPr>
        <w:pStyle w:val="Ttulo1"/>
        <w:suppressAutoHyphens/>
        <w:spacing w:before="120" w:after="120"/>
        <w:jc w:val="both"/>
        <w:rPr>
          <w:rStyle w:val="Forte"/>
          <w:rFonts w:ascii="Arial" w:hAnsi="Arial" w:cs="Arial"/>
          <w:b w:val="0"/>
          <w:bCs w:val="0"/>
          <w:color w:val="auto"/>
          <w:sz w:val="22"/>
          <w:szCs w:val="22"/>
        </w:rPr>
      </w:pPr>
    </w:p>
    <w:p w14:paraId="4F84B7F1" w14:textId="1485B7B0" w:rsidR="008255F0" w:rsidRPr="00B2263A" w:rsidRDefault="008255F0" w:rsidP="008527AA">
      <w:pPr>
        <w:pStyle w:val="Nivel1"/>
        <w:numPr>
          <w:ilvl w:val="1"/>
          <w:numId w:val="1"/>
        </w:numPr>
        <w:suppressAutoHyphens/>
        <w:spacing w:before="120" w:after="120" w:line="240" w:lineRule="auto"/>
        <w:ind w:left="0" w:firstLine="0"/>
        <w:rPr>
          <w:rStyle w:val="Forte"/>
          <w:rFonts w:cs="Arial"/>
          <w:b/>
        </w:rPr>
      </w:pPr>
      <w:bookmarkStart w:id="1" w:name="_GoBack"/>
      <w:r w:rsidRPr="00B2263A">
        <w:rPr>
          <w:rStyle w:val="Forte"/>
          <w:rFonts w:cs="Arial"/>
          <w:b/>
          <w:color w:val="auto"/>
          <w:sz w:val="22"/>
          <w:szCs w:val="22"/>
        </w:rPr>
        <w:lastRenderedPageBreak/>
        <w:t xml:space="preserve">Características mínimas esperadas à contratação do serviço de </w:t>
      </w:r>
      <w:r w:rsidR="00F655A4" w:rsidRPr="00B2263A">
        <w:rPr>
          <w:rStyle w:val="Forte"/>
          <w:rFonts w:cs="Arial"/>
          <w:b/>
          <w:color w:val="auto"/>
          <w:sz w:val="22"/>
          <w:szCs w:val="22"/>
        </w:rPr>
        <w:t>LANCHONETE</w:t>
      </w:r>
      <w:r w:rsidRPr="00B2263A">
        <w:rPr>
          <w:rStyle w:val="Forte"/>
          <w:rFonts w:cs="Arial"/>
          <w:b/>
          <w:color w:val="auto"/>
          <w:sz w:val="22"/>
          <w:szCs w:val="22"/>
        </w:rPr>
        <w:t xml:space="preserve"> são:</w:t>
      </w:r>
      <w:bookmarkEnd w:id="0"/>
    </w:p>
    <w:bookmarkEnd w:id="1"/>
    <w:p w14:paraId="40E68501" w14:textId="76C91F52" w:rsidR="009C5504" w:rsidRPr="00C5560C" w:rsidRDefault="009C5504" w:rsidP="008527AA">
      <w:pPr>
        <w:pStyle w:val="Nivel1"/>
        <w:numPr>
          <w:ilvl w:val="2"/>
          <w:numId w:val="1"/>
        </w:numPr>
        <w:suppressAutoHyphens/>
        <w:spacing w:before="120" w:after="120" w:line="240" w:lineRule="auto"/>
        <w:ind w:left="0" w:firstLine="0"/>
        <w:rPr>
          <w:rFonts w:cs="Arial"/>
          <w:b w:val="0"/>
          <w:bCs/>
        </w:rPr>
      </w:pPr>
      <w:r w:rsidRPr="00C5560C">
        <w:rPr>
          <w:rFonts w:cs="Arial"/>
          <w:b w:val="0"/>
          <w:bCs/>
        </w:rPr>
        <w:t xml:space="preserve"> </w:t>
      </w:r>
      <w:r w:rsidR="008255F0" w:rsidRPr="00C5560C">
        <w:rPr>
          <w:rFonts w:cs="Arial"/>
          <w:b w:val="0"/>
          <w:bCs/>
        </w:rPr>
        <w:t xml:space="preserve">Manter o perfeito funcionamento da </w:t>
      </w:r>
      <w:r w:rsidR="00F655A4" w:rsidRPr="00C5560C">
        <w:rPr>
          <w:rFonts w:cs="Arial"/>
          <w:b w:val="0"/>
          <w:bCs/>
        </w:rPr>
        <w:t>LANCHONETE</w:t>
      </w:r>
      <w:r w:rsidR="00487EC3" w:rsidRPr="00C5560C">
        <w:rPr>
          <w:rFonts w:cs="Arial"/>
          <w:b w:val="0"/>
          <w:bCs/>
        </w:rPr>
        <w:t xml:space="preserve"> no horário de 07h00 até 22</w:t>
      </w:r>
      <w:r w:rsidR="008255F0" w:rsidRPr="00C5560C">
        <w:rPr>
          <w:rFonts w:cs="Arial"/>
          <w:b w:val="0"/>
          <w:bCs/>
        </w:rPr>
        <w:t>h00, de segunda à sexta-feira, podendo, em caso de necessidade, funcionar aos sábados ou em horários distintos aos já mencionados; conforme interesse da administração, além disso respeitar as normas e os procedimentos de controle e acesso às dependências da cedente;</w:t>
      </w:r>
    </w:p>
    <w:p w14:paraId="71A57B9F" w14:textId="6033FF04" w:rsidR="000F3566" w:rsidRPr="00C5560C" w:rsidRDefault="000F3566" w:rsidP="008527AA">
      <w:pPr>
        <w:pStyle w:val="Nivel1"/>
        <w:numPr>
          <w:ilvl w:val="3"/>
          <w:numId w:val="1"/>
        </w:numPr>
        <w:suppressAutoHyphens/>
        <w:spacing w:before="120" w:after="120" w:line="240" w:lineRule="auto"/>
        <w:ind w:left="0" w:firstLine="0"/>
        <w:rPr>
          <w:rFonts w:cs="Arial"/>
          <w:b w:val="0"/>
          <w:bCs/>
        </w:rPr>
      </w:pPr>
      <w:r w:rsidRPr="00C5560C">
        <w:rPr>
          <w:b w:val="0"/>
        </w:rPr>
        <w:t>A Cessionária poderá reduzir seu horário de funcionamento de 07h:00 às 12h:00, com autorização da Administração, no período de recesso acadêmico, igual ou superior a 15 (quinze) dias consecutivos ou não, devidamente comprovado através do calendário oficial fornecido pela Pró-Reitoria de Ensino da UFCG, e/ou em caso de paralisações das atividades acadêmicas por motivos de força maior (greve, calamidade pública, questões de saúde pública, feriados prolongados, etc...</w:t>
      </w:r>
    </w:p>
    <w:p w14:paraId="6A52EFC1" w14:textId="51E690AB" w:rsidR="009C5504" w:rsidRPr="00AF0FB1" w:rsidRDefault="009C5504" w:rsidP="008527AA">
      <w:pPr>
        <w:pStyle w:val="Nivel1"/>
        <w:numPr>
          <w:ilvl w:val="2"/>
          <w:numId w:val="1"/>
        </w:numPr>
        <w:suppressAutoHyphens/>
        <w:spacing w:before="120" w:after="120" w:line="240" w:lineRule="auto"/>
        <w:ind w:left="0" w:firstLine="0"/>
        <w:rPr>
          <w:rFonts w:cs="Arial"/>
          <w:b w:val="0"/>
          <w:bCs/>
        </w:rPr>
      </w:pPr>
      <w:r w:rsidRPr="00AF0FB1">
        <w:rPr>
          <w:rFonts w:cs="Arial"/>
          <w:b w:val="0"/>
          <w:bCs/>
        </w:rPr>
        <w:t xml:space="preserve"> </w:t>
      </w:r>
      <w:r w:rsidR="008255F0" w:rsidRPr="00AF0FB1">
        <w:rPr>
          <w:rFonts w:cs="Arial"/>
          <w:b w:val="0"/>
          <w:bCs/>
        </w:rPr>
        <w:t>A cessionária deverá iniciar a execução do serviço em até 05 (cinco) dias após a assinatura do termo de cessão;</w:t>
      </w:r>
    </w:p>
    <w:p w14:paraId="2F9AD0D0" w14:textId="1548D5CD" w:rsidR="009C5504" w:rsidRPr="00AF0FB1" w:rsidRDefault="009C5504" w:rsidP="008527AA">
      <w:pPr>
        <w:pStyle w:val="Nivel1"/>
        <w:numPr>
          <w:ilvl w:val="2"/>
          <w:numId w:val="1"/>
        </w:numPr>
        <w:suppressAutoHyphens/>
        <w:spacing w:before="120" w:after="120" w:line="240" w:lineRule="auto"/>
        <w:ind w:left="0" w:firstLine="0"/>
        <w:rPr>
          <w:rFonts w:cs="Arial"/>
          <w:b w:val="0"/>
          <w:bCs/>
        </w:rPr>
      </w:pPr>
      <w:r w:rsidRPr="00AF0FB1">
        <w:rPr>
          <w:rFonts w:cs="Arial"/>
          <w:b w:val="0"/>
          <w:bCs/>
        </w:rPr>
        <w:t xml:space="preserve"> </w:t>
      </w:r>
      <w:r w:rsidR="008255F0" w:rsidRPr="00AF0FB1">
        <w:rPr>
          <w:rFonts w:cs="Arial"/>
          <w:b w:val="0"/>
          <w:bCs/>
        </w:rPr>
        <w:t>A cessionária deverá fixar em local visível painel com os preços dos serviços comercializados no estabelecimento, durante toda a vigência da cessão de uso;</w:t>
      </w:r>
    </w:p>
    <w:p w14:paraId="33698673" w14:textId="263EDF9C" w:rsidR="009C5504" w:rsidRPr="00AF0FB1" w:rsidRDefault="009C5504" w:rsidP="008527AA">
      <w:pPr>
        <w:pStyle w:val="Nivel1"/>
        <w:numPr>
          <w:ilvl w:val="2"/>
          <w:numId w:val="1"/>
        </w:numPr>
        <w:suppressAutoHyphens/>
        <w:spacing w:before="120" w:after="120" w:line="240" w:lineRule="auto"/>
        <w:ind w:left="0" w:firstLine="0"/>
        <w:rPr>
          <w:rFonts w:cs="Arial"/>
          <w:b w:val="0"/>
          <w:bCs/>
        </w:rPr>
      </w:pPr>
      <w:r w:rsidRPr="00AF0FB1">
        <w:rPr>
          <w:rFonts w:cs="Arial"/>
          <w:b w:val="0"/>
          <w:bCs/>
        </w:rPr>
        <w:t xml:space="preserve"> </w:t>
      </w:r>
      <w:r w:rsidR="008255F0" w:rsidRPr="00AF0FB1">
        <w:rPr>
          <w:rFonts w:cs="Arial"/>
          <w:b w:val="0"/>
          <w:bCs/>
        </w:rPr>
        <w:t>Responsabilizar-se pelos vasilhames, utensílios, móveis e equipamentos necessários para o preparo, armazenamento e acondicionamento dos alimentos tais como: freezer, geladeira, micro-ondas, forno elétrico, chapas industriais, armários, bancadas, balcões, etc. de posse da cessionária, devendo todos os equipamentos possuírem o selo do PROCEL/INMETRO;</w:t>
      </w:r>
    </w:p>
    <w:p w14:paraId="060E7376" w14:textId="15833855" w:rsidR="009C5504" w:rsidRPr="00AF0FB1" w:rsidRDefault="009C5504" w:rsidP="008527AA">
      <w:pPr>
        <w:pStyle w:val="Nivel1"/>
        <w:numPr>
          <w:ilvl w:val="2"/>
          <w:numId w:val="1"/>
        </w:numPr>
        <w:suppressAutoHyphens/>
        <w:spacing w:before="120" w:after="120" w:line="240" w:lineRule="auto"/>
        <w:ind w:left="0" w:firstLine="0"/>
        <w:rPr>
          <w:rFonts w:cs="Arial"/>
          <w:b w:val="0"/>
          <w:bCs/>
        </w:rPr>
      </w:pPr>
      <w:r w:rsidRPr="00AF0FB1">
        <w:rPr>
          <w:rFonts w:cs="Arial"/>
          <w:b w:val="0"/>
          <w:bCs/>
        </w:rPr>
        <w:t xml:space="preserve"> </w:t>
      </w:r>
      <w:r w:rsidR="008255F0" w:rsidRPr="00AF0FB1">
        <w:rPr>
          <w:rFonts w:cs="Arial"/>
          <w:b w:val="0"/>
          <w:bCs/>
        </w:rPr>
        <w:t xml:space="preserve">Responsabilizar-se por todos e quaisquer serviços de instalação e montagem necessários para o início de funcionamento da </w:t>
      </w:r>
      <w:r w:rsidR="00F655A4" w:rsidRPr="00AF0FB1">
        <w:rPr>
          <w:rFonts w:cs="Arial"/>
          <w:b w:val="0"/>
          <w:bCs/>
        </w:rPr>
        <w:t>LANCHONETE</w:t>
      </w:r>
      <w:r w:rsidR="008255F0" w:rsidRPr="00AF0FB1">
        <w:rPr>
          <w:rFonts w:cs="Arial"/>
          <w:b w:val="0"/>
          <w:bCs/>
        </w:rPr>
        <w:t>, bem como no decorrer da vigência do termo de cessão de uso, com a estrita consulta e autorização da administração da UFCG;</w:t>
      </w:r>
    </w:p>
    <w:p w14:paraId="2939E88A" w14:textId="77777777" w:rsidR="009C5504" w:rsidRPr="00AF0FB1" w:rsidRDefault="009C5504" w:rsidP="008527AA">
      <w:pPr>
        <w:pStyle w:val="Nivel1"/>
        <w:numPr>
          <w:ilvl w:val="2"/>
          <w:numId w:val="1"/>
        </w:numPr>
        <w:suppressAutoHyphens/>
        <w:spacing w:before="120" w:after="120" w:line="240" w:lineRule="auto"/>
        <w:ind w:left="0" w:firstLine="0"/>
        <w:rPr>
          <w:rFonts w:cs="Arial"/>
          <w:b w:val="0"/>
          <w:bCs/>
        </w:rPr>
      </w:pPr>
      <w:r w:rsidRPr="00AF0FB1">
        <w:rPr>
          <w:rFonts w:cs="Arial"/>
          <w:b w:val="0"/>
          <w:bCs/>
        </w:rPr>
        <w:t xml:space="preserve"> </w:t>
      </w:r>
      <w:r w:rsidR="008255F0" w:rsidRPr="00AF0FB1">
        <w:rPr>
          <w:rFonts w:cs="Arial"/>
          <w:b w:val="0"/>
          <w:bCs/>
        </w:rPr>
        <w:t>Disponibilizar, em número adequado, mesas, balcões, cadeiras ou bancos para os usuários, utilizando somente a área pré-determinada;</w:t>
      </w:r>
    </w:p>
    <w:p w14:paraId="5982E251" w14:textId="48E39F60" w:rsidR="009C5504" w:rsidRPr="00AF0FB1" w:rsidRDefault="008255F0" w:rsidP="008527AA">
      <w:pPr>
        <w:pStyle w:val="Nivel1"/>
        <w:numPr>
          <w:ilvl w:val="2"/>
          <w:numId w:val="1"/>
        </w:numPr>
        <w:suppressAutoHyphens/>
        <w:spacing w:before="120" w:after="120" w:line="240" w:lineRule="auto"/>
        <w:ind w:left="0" w:firstLine="0"/>
        <w:rPr>
          <w:rFonts w:cs="Arial"/>
          <w:b w:val="0"/>
          <w:bCs/>
        </w:rPr>
      </w:pPr>
      <w:r w:rsidRPr="00AF0FB1">
        <w:rPr>
          <w:rFonts w:cs="Arial"/>
          <w:b w:val="0"/>
          <w:bCs/>
        </w:rPr>
        <w:t xml:space="preserve"> Não comercializar, em hipótese alguma, independente da data e horário de funcionamento, qualquer produto ou serviço estranho ao objeto do contrato, incluindo bebidas alcoólicas e tabaco, bem como não destinar o espaço da </w:t>
      </w:r>
      <w:r w:rsidR="00F655A4" w:rsidRPr="00AF0FB1">
        <w:rPr>
          <w:rFonts w:cs="Arial"/>
          <w:b w:val="0"/>
          <w:bCs/>
        </w:rPr>
        <w:t>LANCHONETE</w:t>
      </w:r>
      <w:r w:rsidRPr="00AF0FB1">
        <w:rPr>
          <w:rFonts w:cs="Arial"/>
          <w:b w:val="0"/>
          <w:bCs/>
        </w:rPr>
        <w:t xml:space="preserve"> para utilização de finalidades estranhas ao objeto da cessão onerosa do espaço;</w:t>
      </w:r>
    </w:p>
    <w:p w14:paraId="51C5247E" w14:textId="64C85B67" w:rsidR="009C5504" w:rsidRPr="00AF0FB1" w:rsidRDefault="009C5504" w:rsidP="008527AA">
      <w:pPr>
        <w:pStyle w:val="Nivel1"/>
        <w:numPr>
          <w:ilvl w:val="2"/>
          <w:numId w:val="1"/>
        </w:numPr>
        <w:suppressAutoHyphens/>
        <w:spacing w:before="120" w:after="120" w:line="240" w:lineRule="auto"/>
        <w:ind w:left="0" w:firstLine="0"/>
        <w:rPr>
          <w:rFonts w:cs="Arial"/>
          <w:b w:val="0"/>
          <w:bCs/>
        </w:rPr>
      </w:pPr>
      <w:r w:rsidRPr="00AF0FB1">
        <w:rPr>
          <w:rFonts w:cs="Arial"/>
          <w:b w:val="0"/>
          <w:bCs/>
        </w:rPr>
        <w:t xml:space="preserve"> </w:t>
      </w:r>
      <w:r w:rsidR="008255F0" w:rsidRPr="00AF0FB1">
        <w:rPr>
          <w:rFonts w:cs="Arial"/>
          <w:b w:val="0"/>
          <w:bCs/>
        </w:rPr>
        <w:t xml:space="preserve">Manter diariamente os espaços físicos da </w:t>
      </w:r>
      <w:r w:rsidR="00F655A4" w:rsidRPr="00AF0FB1">
        <w:rPr>
          <w:rFonts w:cs="Arial"/>
          <w:b w:val="0"/>
          <w:bCs/>
        </w:rPr>
        <w:t>LANCHONETE</w:t>
      </w:r>
      <w:r w:rsidR="008255F0" w:rsidRPr="00AF0FB1">
        <w:rPr>
          <w:rFonts w:cs="Arial"/>
          <w:b w:val="0"/>
          <w:bCs/>
        </w:rPr>
        <w:t>, móveis, utensílios e equipamentos em perfeitas condições de uso, conservação e higiene;</w:t>
      </w:r>
    </w:p>
    <w:p w14:paraId="2776C666" w14:textId="77777777" w:rsidR="009C5504" w:rsidRPr="00AF0FB1" w:rsidRDefault="008255F0" w:rsidP="008527AA">
      <w:pPr>
        <w:pStyle w:val="Nivel1"/>
        <w:numPr>
          <w:ilvl w:val="2"/>
          <w:numId w:val="1"/>
        </w:numPr>
        <w:suppressAutoHyphens/>
        <w:spacing w:before="120" w:after="120" w:line="240" w:lineRule="auto"/>
        <w:ind w:left="0" w:firstLine="0"/>
        <w:rPr>
          <w:rFonts w:cs="Arial"/>
          <w:b w:val="0"/>
          <w:bCs/>
        </w:rPr>
      </w:pPr>
      <w:r w:rsidRPr="00AF0FB1">
        <w:rPr>
          <w:rFonts w:cs="Arial"/>
          <w:b w:val="0"/>
          <w:bCs/>
        </w:rPr>
        <w:t>Fornecer e manter uniformes completos e equipamentos de proteção individual adequados aos funcionários, bem como orientá-los sobre as normas de garantia de perfeitas condições de higiene pessoal, sendo substituído imediatamente qualquer um deles que seja considerado inconveniente pela fiscalização;</w:t>
      </w:r>
    </w:p>
    <w:p w14:paraId="4C76CBF1" w14:textId="77777777" w:rsidR="009C5504" w:rsidRPr="00AF0FB1" w:rsidRDefault="008255F0" w:rsidP="008527AA">
      <w:pPr>
        <w:pStyle w:val="Nivel1"/>
        <w:numPr>
          <w:ilvl w:val="2"/>
          <w:numId w:val="1"/>
        </w:numPr>
        <w:suppressAutoHyphens/>
        <w:spacing w:before="120" w:after="120" w:line="240" w:lineRule="auto"/>
        <w:ind w:left="0" w:firstLine="0"/>
        <w:rPr>
          <w:rFonts w:cs="Arial"/>
          <w:b w:val="0"/>
          <w:bCs/>
        </w:rPr>
      </w:pPr>
      <w:r w:rsidRPr="00AF0FB1">
        <w:rPr>
          <w:rFonts w:cs="Arial"/>
          <w:b w:val="0"/>
          <w:bCs/>
        </w:rPr>
        <w:t>Responsabilizar-se pelos danos, de qualquer natureza, que venham a sofrer os seus funcionários ou terceiros, em razão de acidentes, de ação ou de omissão, dolosa ou culposa, de seus prepostos ou de quem em seu nome agir;</w:t>
      </w:r>
    </w:p>
    <w:p w14:paraId="299D0034" w14:textId="77777777" w:rsidR="009C5504" w:rsidRPr="00AF0FB1" w:rsidRDefault="008255F0" w:rsidP="008527AA">
      <w:pPr>
        <w:pStyle w:val="Nivel1"/>
        <w:numPr>
          <w:ilvl w:val="2"/>
          <w:numId w:val="1"/>
        </w:numPr>
        <w:suppressAutoHyphens/>
        <w:spacing w:before="120" w:after="120" w:line="240" w:lineRule="auto"/>
        <w:ind w:left="0" w:firstLine="0"/>
        <w:rPr>
          <w:rFonts w:cs="Arial"/>
          <w:b w:val="0"/>
          <w:bCs/>
        </w:rPr>
      </w:pPr>
      <w:r w:rsidRPr="00AF0FB1">
        <w:rPr>
          <w:rFonts w:cs="Arial"/>
          <w:b w:val="0"/>
          <w:bCs/>
        </w:rPr>
        <w:t>Contratar para a execução dos serviços funcionários devidamente registrados e de comprovada idoneidade moral e profissional;</w:t>
      </w:r>
    </w:p>
    <w:p w14:paraId="6AF3980A" w14:textId="77777777" w:rsidR="009C5504" w:rsidRPr="00AF0FB1" w:rsidRDefault="008255F0" w:rsidP="008527AA">
      <w:pPr>
        <w:pStyle w:val="Nivel1"/>
        <w:numPr>
          <w:ilvl w:val="2"/>
          <w:numId w:val="1"/>
        </w:numPr>
        <w:suppressAutoHyphens/>
        <w:spacing w:before="120" w:after="120" w:line="240" w:lineRule="auto"/>
        <w:ind w:left="0" w:firstLine="0"/>
        <w:rPr>
          <w:rFonts w:cs="Arial"/>
          <w:b w:val="0"/>
          <w:bCs/>
        </w:rPr>
      </w:pPr>
      <w:r w:rsidRPr="00AF0FB1">
        <w:rPr>
          <w:rFonts w:cs="Arial"/>
          <w:b w:val="0"/>
          <w:bCs/>
        </w:rPr>
        <w:t>Responsabilizar-se pelas obrigações fiscais, previdenciárias e sociais de seus funcionários;</w:t>
      </w:r>
    </w:p>
    <w:p w14:paraId="66F67FD6" w14:textId="77777777" w:rsidR="009C5504" w:rsidRPr="00AF0FB1" w:rsidRDefault="008255F0" w:rsidP="008527AA">
      <w:pPr>
        <w:pStyle w:val="Nivel1"/>
        <w:numPr>
          <w:ilvl w:val="2"/>
          <w:numId w:val="1"/>
        </w:numPr>
        <w:suppressAutoHyphens/>
        <w:spacing w:before="120" w:after="120" w:line="240" w:lineRule="auto"/>
        <w:ind w:left="0" w:firstLine="0"/>
        <w:rPr>
          <w:rFonts w:cs="Arial"/>
          <w:b w:val="0"/>
          <w:bCs/>
        </w:rPr>
      </w:pPr>
      <w:r w:rsidRPr="00AF0FB1">
        <w:rPr>
          <w:rFonts w:cs="Arial"/>
          <w:b w:val="0"/>
          <w:bCs/>
        </w:rPr>
        <w:t>Adotar medidas que disciplinem os funcionários em relação ao uso de equipamentos elétricos, como fogões, cafeteiras e aquecedores elétricos de água, entre outros, evitando assim os desperdícios;</w:t>
      </w:r>
    </w:p>
    <w:p w14:paraId="264A6E77" w14:textId="41890B43" w:rsidR="009C5504" w:rsidRPr="00AF0FB1" w:rsidRDefault="008255F0" w:rsidP="008527AA">
      <w:pPr>
        <w:pStyle w:val="Nivel1"/>
        <w:numPr>
          <w:ilvl w:val="2"/>
          <w:numId w:val="1"/>
        </w:numPr>
        <w:suppressAutoHyphens/>
        <w:spacing w:before="120" w:after="120" w:line="240" w:lineRule="auto"/>
        <w:ind w:left="0" w:firstLine="0"/>
        <w:rPr>
          <w:rFonts w:cs="Arial"/>
          <w:b w:val="0"/>
          <w:bCs/>
        </w:rPr>
      </w:pPr>
      <w:r w:rsidRPr="00AF0FB1">
        <w:rPr>
          <w:rFonts w:cs="Arial"/>
          <w:b w:val="0"/>
          <w:bCs/>
        </w:rPr>
        <w:t>Apresentar relação de produtos e lanches a serem comercializados e perfeita caracterização dos serviços ofertados;</w:t>
      </w:r>
    </w:p>
    <w:p w14:paraId="266E4217" w14:textId="69B61420" w:rsidR="009C5504" w:rsidRPr="00AF0FB1" w:rsidRDefault="008255F0" w:rsidP="008527AA">
      <w:pPr>
        <w:pStyle w:val="Nivel1"/>
        <w:numPr>
          <w:ilvl w:val="2"/>
          <w:numId w:val="1"/>
        </w:numPr>
        <w:suppressAutoHyphens/>
        <w:spacing w:before="120" w:after="120" w:line="240" w:lineRule="auto"/>
        <w:ind w:left="0" w:firstLine="0"/>
        <w:rPr>
          <w:rFonts w:cs="Arial"/>
          <w:b w:val="0"/>
          <w:bCs/>
        </w:rPr>
      </w:pPr>
      <w:r w:rsidRPr="00AF0FB1">
        <w:rPr>
          <w:rFonts w:cs="Arial"/>
          <w:b w:val="0"/>
          <w:bCs/>
        </w:rPr>
        <w:t>Não ceder ou sub-rogar o espaço concedido a terceiros;</w:t>
      </w:r>
    </w:p>
    <w:p w14:paraId="7A7C2C0C" w14:textId="77777777" w:rsidR="009C5504" w:rsidRPr="00AF0FB1" w:rsidRDefault="008255F0" w:rsidP="008527AA">
      <w:pPr>
        <w:pStyle w:val="Nivel1"/>
        <w:numPr>
          <w:ilvl w:val="2"/>
          <w:numId w:val="1"/>
        </w:numPr>
        <w:suppressAutoHyphens/>
        <w:spacing w:before="120" w:after="120" w:line="240" w:lineRule="auto"/>
        <w:ind w:left="0" w:firstLine="0"/>
        <w:rPr>
          <w:rFonts w:cs="Arial"/>
          <w:b w:val="0"/>
          <w:bCs/>
        </w:rPr>
      </w:pPr>
      <w:r w:rsidRPr="00AF0FB1">
        <w:rPr>
          <w:rFonts w:cs="Arial"/>
          <w:b w:val="0"/>
          <w:bCs/>
        </w:rPr>
        <w:t>Em hipótese alguma será permitida a prestação de serviços por empresas não habilitadas e a utilização dos espaços por serviços considerados impróprios e não condizentes com as atividades desenvolvidas pela cessionária;</w:t>
      </w:r>
    </w:p>
    <w:p w14:paraId="635C5E8C" w14:textId="136A6D01" w:rsidR="009C5504" w:rsidRPr="00AF0FB1" w:rsidRDefault="008255F0" w:rsidP="008527AA">
      <w:pPr>
        <w:pStyle w:val="Nivel1"/>
        <w:numPr>
          <w:ilvl w:val="2"/>
          <w:numId w:val="1"/>
        </w:numPr>
        <w:suppressAutoHyphens/>
        <w:spacing w:before="120" w:after="120" w:line="240" w:lineRule="auto"/>
        <w:ind w:left="0" w:firstLine="0"/>
        <w:rPr>
          <w:rFonts w:cs="Arial"/>
          <w:b w:val="0"/>
          <w:bCs/>
        </w:rPr>
      </w:pPr>
      <w:r w:rsidRPr="00AF0FB1">
        <w:rPr>
          <w:rFonts w:cs="Arial"/>
          <w:b w:val="0"/>
          <w:bCs/>
        </w:rPr>
        <w:lastRenderedPageBreak/>
        <w:t>Manter em seu estabelecimento</w:t>
      </w:r>
      <w:r w:rsidR="00A15A53" w:rsidRPr="00AF0FB1">
        <w:rPr>
          <w:rFonts w:cs="Arial"/>
          <w:b w:val="0"/>
          <w:bCs/>
        </w:rPr>
        <w:t xml:space="preserve">, quando for o caso, </w:t>
      </w:r>
      <w:r w:rsidRPr="00AF0FB1">
        <w:rPr>
          <w:rFonts w:cs="Arial"/>
          <w:b w:val="0"/>
          <w:bCs/>
        </w:rPr>
        <w:t>os registros de inspeção sanitária e trabalhistas emitidos pela Prefeitura Municipal de Cajazeiras e pelo Ministério do Trabalho e demais documentos obrigatórios exigidos por lei em locais visíveis e de fácil identificação;</w:t>
      </w:r>
    </w:p>
    <w:p w14:paraId="30AA2B70" w14:textId="77777777" w:rsidR="009C5504" w:rsidRPr="00AF0FB1" w:rsidRDefault="008255F0" w:rsidP="008527AA">
      <w:pPr>
        <w:pStyle w:val="Nivel1"/>
        <w:numPr>
          <w:ilvl w:val="2"/>
          <w:numId w:val="1"/>
        </w:numPr>
        <w:suppressAutoHyphens/>
        <w:spacing w:before="120" w:after="120" w:line="240" w:lineRule="auto"/>
        <w:ind w:left="0" w:firstLine="0"/>
        <w:rPr>
          <w:rFonts w:cs="Arial"/>
          <w:b w:val="0"/>
          <w:bCs/>
        </w:rPr>
      </w:pPr>
      <w:r w:rsidRPr="00AF0FB1">
        <w:rPr>
          <w:rFonts w:cs="Arial"/>
          <w:b w:val="0"/>
          <w:bCs/>
        </w:rPr>
        <w:t>Observar e respeitar as normas sindicais, federais, estaduais, municipais de higiene e sanitárias, sobre armazenamento, manutenção, fornecimento dos produtos a serem comercializados;</w:t>
      </w:r>
    </w:p>
    <w:p w14:paraId="142D4DE7" w14:textId="2804A955" w:rsidR="009C5504" w:rsidRPr="00AF0FB1" w:rsidRDefault="008255F0" w:rsidP="008527AA">
      <w:pPr>
        <w:pStyle w:val="Nivel1"/>
        <w:numPr>
          <w:ilvl w:val="2"/>
          <w:numId w:val="1"/>
        </w:numPr>
        <w:suppressAutoHyphens/>
        <w:spacing w:before="120" w:after="120" w:line="240" w:lineRule="auto"/>
        <w:ind w:left="0" w:firstLine="0"/>
        <w:rPr>
          <w:rFonts w:cs="Arial"/>
          <w:b w:val="0"/>
          <w:bCs/>
        </w:rPr>
      </w:pPr>
      <w:r w:rsidRPr="00AF0FB1">
        <w:rPr>
          <w:rFonts w:cs="Arial"/>
          <w:b w:val="0"/>
          <w:bCs/>
        </w:rPr>
        <w:t>Os ambientes do</w:t>
      </w:r>
      <w:r w:rsidR="00F71D6A" w:rsidRPr="00AF0FB1">
        <w:rPr>
          <w:rFonts w:cs="Arial"/>
          <w:b w:val="0"/>
          <w:bCs/>
        </w:rPr>
        <w:t>s</w:t>
      </w:r>
      <w:r w:rsidRPr="00AF0FB1">
        <w:rPr>
          <w:rFonts w:cs="Arial"/>
          <w:b w:val="0"/>
          <w:bCs/>
        </w:rPr>
        <w:t xml:space="preserve"> espaço</w:t>
      </w:r>
      <w:r w:rsidR="00F71D6A" w:rsidRPr="00AF0FB1">
        <w:rPr>
          <w:rFonts w:cs="Arial"/>
          <w:b w:val="0"/>
          <w:bCs/>
        </w:rPr>
        <w:t>s</w:t>
      </w:r>
      <w:r w:rsidRPr="00AF0FB1">
        <w:rPr>
          <w:rFonts w:cs="Arial"/>
          <w:b w:val="0"/>
          <w:bCs/>
        </w:rPr>
        <w:t xml:space="preserve"> concedidos deverão ser mantidos higienicamente limpos, sendo obrigatória a preservação e mantidas as condições de uso do local. A empresa deverá providenciar, de seis em seis meses ou em qualquer tempo quando necessário, a limpeza de fossas, caixas de gordura, caixas de passagem e outros, que fizerem parte do escoamento sanitário da </w:t>
      </w:r>
      <w:r w:rsidR="00F655A4" w:rsidRPr="00AF0FB1">
        <w:rPr>
          <w:rFonts w:cs="Arial"/>
          <w:b w:val="0"/>
          <w:bCs/>
        </w:rPr>
        <w:t>LANCHONETE</w:t>
      </w:r>
      <w:r w:rsidRPr="00AF0FB1">
        <w:rPr>
          <w:rFonts w:cs="Arial"/>
          <w:b w:val="0"/>
          <w:bCs/>
        </w:rPr>
        <w:t>. Caso haja obstrução de alguma das fossas, sumidouros ou caixas de gordura/passagem, a empresa deverá providenciar desentupimento o mais rápido possível;</w:t>
      </w:r>
    </w:p>
    <w:p w14:paraId="78043640" w14:textId="77777777" w:rsidR="009C5504" w:rsidRPr="00AF0FB1" w:rsidRDefault="008255F0" w:rsidP="008527AA">
      <w:pPr>
        <w:pStyle w:val="Nivel1"/>
        <w:numPr>
          <w:ilvl w:val="2"/>
          <w:numId w:val="1"/>
        </w:numPr>
        <w:suppressAutoHyphens/>
        <w:spacing w:before="120" w:after="120" w:line="240" w:lineRule="auto"/>
        <w:ind w:left="0" w:firstLine="0"/>
        <w:rPr>
          <w:rFonts w:cs="Arial"/>
          <w:b w:val="0"/>
          <w:bCs/>
        </w:rPr>
      </w:pPr>
      <w:r w:rsidRPr="00AF0FB1">
        <w:rPr>
          <w:rFonts w:cs="Arial"/>
          <w:b w:val="0"/>
          <w:bCs/>
        </w:rPr>
        <w:t>Deverão ser disponibilizadas, no espaço destinado a Lanches, no mínimo três lixeiras com capacidade mínima de 50 litros cada, que terão por fim separar e acondicionar o lixo (orgânico, reciclável e aterro) em sacos apropriados, os quais devem ser preenchidos até 2/3 de sua capacidade;</w:t>
      </w:r>
    </w:p>
    <w:p w14:paraId="079CA4E6" w14:textId="77777777" w:rsidR="009C5504" w:rsidRPr="00AF0FB1" w:rsidRDefault="008255F0" w:rsidP="008527AA">
      <w:pPr>
        <w:pStyle w:val="Nivel1"/>
        <w:numPr>
          <w:ilvl w:val="2"/>
          <w:numId w:val="1"/>
        </w:numPr>
        <w:suppressAutoHyphens/>
        <w:spacing w:before="120" w:after="120" w:line="240" w:lineRule="auto"/>
        <w:ind w:left="0" w:firstLine="0"/>
        <w:rPr>
          <w:rFonts w:cs="Arial"/>
          <w:b w:val="0"/>
          <w:bCs/>
        </w:rPr>
      </w:pPr>
      <w:r w:rsidRPr="00AF0FB1">
        <w:rPr>
          <w:rFonts w:cs="Arial"/>
          <w:b w:val="0"/>
          <w:bCs/>
        </w:rPr>
        <w:t>Promover, por sua responsabilidade, as adaptações que se fizerem necessárias para a execução dos serviços, desde que mantidos os padrões de acabamento do espaço concedido, sem que a ela caiba, ao término do termo de cessão, ressarcimentos quaisquer ou indenizações, por parte da cedente, pelas adaptações realizadas; sendo que o projeto elaborado para as adaptações deve ser submetido, previamente, à avaliação e aprovação da Subprefeitura Universitária do CFP/UFCG;</w:t>
      </w:r>
    </w:p>
    <w:p w14:paraId="1D11B3C6" w14:textId="77777777" w:rsidR="009C5504" w:rsidRPr="00AF0FB1" w:rsidRDefault="008255F0" w:rsidP="008527AA">
      <w:pPr>
        <w:pStyle w:val="Nivel1"/>
        <w:numPr>
          <w:ilvl w:val="2"/>
          <w:numId w:val="1"/>
        </w:numPr>
        <w:suppressAutoHyphens/>
        <w:spacing w:before="120" w:after="120" w:line="240" w:lineRule="auto"/>
        <w:ind w:left="0" w:firstLine="0"/>
        <w:rPr>
          <w:rFonts w:cs="Arial"/>
          <w:b w:val="0"/>
          <w:bCs/>
        </w:rPr>
      </w:pPr>
      <w:r w:rsidRPr="00AF0FB1">
        <w:rPr>
          <w:rFonts w:cs="Arial"/>
          <w:b w:val="0"/>
          <w:bCs/>
        </w:rPr>
        <w:t>Responder pelos danos causados diretamente à cedente ou a terceiros, decorrentes de sua culpa ou dolo, durante a execução dos serviços, não excluindo ou reduzindo essa responsabilidade a fiscalização ou acompanhamento pela cedente, sendo que a ocorrência destes deverá ser imediatamente comunicada ao responsável pela administração do órgão, para as providências necessárias;</w:t>
      </w:r>
    </w:p>
    <w:p w14:paraId="227BF5B1" w14:textId="72E1E748" w:rsidR="009C5504" w:rsidRPr="00AF0FB1" w:rsidRDefault="008255F0" w:rsidP="008527AA">
      <w:pPr>
        <w:pStyle w:val="Nivel1"/>
        <w:numPr>
          <w:ilvl w:val="2"/>
          <w:numId w:val="1"/>
        </w:numPr>
        <w:suppressAutoHyphens/>
        <w:spacing w:before="120" w:after="120" w:line="240" w:lineRule="auto"/>
        <w:ind w:left="0" w:firstLine="0"/>
        <w:rPr>
          <w:rFonts w:cs="Arial"/>
          <w:b w:val="0"/>
          <w:bCs/>
        </w:rPr>
      </w:pPr>
      <w:r w:rsidRPr="00AF0FB1">
        <w:rPr>
          <w:rFonts w:cs="Arial"/>
          <w:b w:val="0"/>
          <w:bCs/>
        </w:rPr>
        <w:t xml:space="preserve">Manter, em local de fácil visualização, um aviso aos usuários em que conste o nome dos membros da Comissão Fiscalizadora da </w:t>
      </w:r>
      <w:r w:rsidR="00F655A4" w:rsidRPr="00AF0FB1">
        <w:rPr>
          <w:rFonts w:cs="Arial"/>
          <w:b w:val="0"/>
          <w:bCs/>
        </w:rPr>
        <w:t>LANCHONETE</w:t>
      </w:r>
      <w:r w:rsidRPr="00AF0FB1">
        <w:rPr>
          <w:rFonts w:cs="Arial"/>
          <w:b w:val="0"/>
          <w:bCs/>
        </w:rPr>
        <w:t>. Para serem contatados no caso de reclamações;</w:t>
      </w:r>
    </w:p>
    <w:p w14:paraId="2645F32B" w14:textId="77777777" w:rsidR="009C5504" w:rsidRPr="00AF0FB1" w:rsidRDefault="008255F0" w:rsidP="008527AA">
      <w:pPr>
        <w:pStyle w:val="Nivel1"/>
        <w:numPr>
          <w:ilvl w:val="2"/>
          <w:numId w:val="1"/>
        </w:numPr>
        <w:suppressAutoHyphens/>
        <w:spacing w:before="120" w:after="120" w:line="240" w:lineRule="auto"/>
        <w:ind w:left="0" w:firstLine="0"/>
        <w:rPr>
          <w:rFonts w:cs="Arial"/>
          <w:b w:val="0"/>
          <w:bCs/>
        </w:rPr>
      </w:pPr>
      <w:r w:rsidRPr="00AF0FB1">
        <w:rPr>
          <w:rFonts w:cs="Arial"/>
          <w:b w:val="0"/>
          <w:bCs/>
        </w:rPr>
        <w:t>Manter um funcionário encarregado, perante o órgão fiscalizador, apto a exercer o acompanhamento e cumprimento das normas da cessão de uso;</w:t>
      </w:r>
    </w:p>
    <w:p w14:paraId="32FCE93A" w14:textId="77777777" w:rsidR="009C5504" w:rsidRPr="00AF0FB1" w:rsidRDefault="008255F0" w:rsidP="008527AA">
      <w:pPr>
        <w:pStyle w:val="Nivel1"/>
        <w:numPr>
          <w:ilvl w:val="2"/>
          <w:numId w:val="1"/>
        </w:numPr>
        <w:suppressAutoHyphens/>
        <w:spacing w:before="120" w:after="120" w:line="240" w:lineRule="auto"/>
        <w:ind w:left="0" w:firstLine="0"/>
        <w:rPr>
          <w:rFonts w:cs="Arial"/>
          <w:b w:val="0"/>
          <w:bCs/>
        </w:rPr>
      </w:pPr>
      <w:r w:rsidRPr="00AF0FB1">
        <w:rPr>
          <w:rFonts w:cs="Arial"/>
          <w:b w:val="0"/>
          <w:bCs/>
        </w:rPr>
        <w:t>O funcionário do caixa não poderá servir alimentos;</w:t>
      </w:r>
    </w:p>
    <w:p w14:paraId="55FE46EB" w14:textId="77777777" w:rsidR="009C5504" w:rsidRPr="00AF0FB1" w:rsidRDefault="008255F0" w:rsidP="008527AA">
      <w:pPr>
        <w:pStyle w:val="Nivel1"/>
        <w:numPr>
          <w:ilvl w:val="2"/>
          <w:numId w:val="1"/>
        </w:numPr>
        <w:suppressAutoHyphens/>
        <w:spacing w:before="120" w:after="120" w:line="240" w:lineRule="auto"/>
        <w:ind w:left="0" w:firstLine="0"/>
        <w:rPr>
          <w:rFonts w:cs="Arial"/>
          <w:b w:val="0"/>
          <w:bCs/>
        </w:rPr>
      </w:pPr>
      <w:r w:rsidRPr="00AF0FB1">
        <w:rPr>
          <w:rFonts w:cs="Arial"/>
          <w:b w:val="0"/>
          <w:bCs/>
        </w:rPr>
        <w:t>Os produtos líquidos somente poderão ser vendidos em material descartável, sendo vedada a sua reutilização. Somente será permitido o uso de xícaras para servir cafezinho, se as mesmas forem esterilizadas;</w:t>
      </w:r>
    </w:p>
    <w:p w14:paraId="7DBC30DB" w14:textId="77777777" w:rsidR="009C5504" w:rsidRPr="00AF0FB1" w:rsidRDefault="008255F0" w:rsidP="008527AA">
      <w:pPr>
        <w:pStyle w:val="Nivel1"/>
        <w:numPr>
          <w:ilvl w:val="2"/>
          <w:numId w:val="1"/>
        </w:numPr>
        <w:suppressAutoHyphens/>
        <w:spacing w:before="120" w:after="120" w:line="240" w:lineRule="auto"/>
        <w:ind w:left="0" w:firstLine="0"/>
        <w:rPr>
          <w:rFonts w:cs="Arial"/>
          <w:b w:val="0"/>
          <w:bCs/>
        </w:rPr>
      </w:pPr>
      <w:r w:rsidRPr="00AF0FB1">
        <w:rPr>
          <w:rFonts w:cs="Arial"/>
          <w:b w:val="0"/>
          <w:bCs/>
        </w:rPr>
        <w:t xml:space="preserve">Manter um estoque de alimentos e bebidas que assegurem o uso contínuo do estabelecimento e atenda a demanda da cedente; </w:t>
      </w:r>
    </w:p>
    <w:p w14:paraId="71003EC0" w14:textId="6F277C41" w:rsidR="008255F0" w:rsidRPr="00AF0FB1" w:rsidRDefault="008255F0" w:rsidP="008527AA">
      <w:pPr>
        <w:pStyle w:val="Nivel1"/>
        <w:numPr>
          <w:ilvl w:val="2"/>
          <w:numId w:val="1"/>
        </w:numPr>
        <w:suppressAutoHyphens/>
        <w:spacing w:before="120" w:after="120" w:line="240" w:lineRule="auto"/>
        <w:ind w:left="0" w:firstLine="0"/>
        <w:rPr>
          <w:rFonts w:cs="Arial"/>
          <w:b w:val="0"/>
          <w:bCs/>
        </w:rPr>
      </w:pPr>
      <w:r w:rsidRPr="00AF0FB1">
        <w:rPr>
          <w:rFonts w:cs="Arial"/>
          <w:b w:val="0"/>
          <w:bCs/>
        </w:rPr>
        <w:t>Servir alimentos e bebidas dentro dos padrões de qualidade e higiene exigidos pelos órgãos de vigilância sanitária. Vitaminas e sucos deverão ser de frutas naturais ou polpas e seguir o cardápio mínimo conforme descrito abaixo:</w:t>
      </w:r>
    </w:p>
    <w:p w14:paraId="31745060" w14:textId="77777777" w:rsidR="008255F0" w:rsidRPr="00AF0FB1" w:rsidRDefault="008255F0" w:rsidP="008527AA">
      <w:pPr>
        <w:keepNext/>
        <w:keepLines/>
        <w:suppressAutoHyphens/>
        <w:spacing w:before="120" w:after="120"/>
        <w:jc w:val="both"/>
        <w:rPr>
          <w:rFonts w:cs="Arial"/>
        </w:rPr>
      </w:pPr>
    </w:p>
    <w:p w14:paraId="563C50C2" w14:textId="77777777" w:rsidR="008255F0" w:rsidRPr="00C5560C" w:rsidRDefault="008255F0" w:rsidP="008527AA">
      <w:pPr>
        <w:keepNext/>
        <w:keepLines/>
        <w:suppressAutoHyphens/>
        <w:spacing w:before="120" w:after="120"/>
        <w:jc w:val="both"/>
        <w:rPr>
          <w:rFonts w:cs="Arial"/>
          <w:bCs/>
        </w:rPr>
      </w:pPr>
      <w:r w:rsidRPr="00C5560C">
        <w:rPr>
          <w:rFonts w:cs="Arial"/>
          <w:bCs/>
        </w:rPr>
        <w:t>I. BEBIDAS</w:t>
      </w:r>
    </w:p>
    <w:p w14:paraId="62F3132B" w14:textId="77777777" w:rsidR="008255F0" w:rsidRPr="00AF0FB1" w:rsidRDefault="008255F0" w:rsidP="008527AA">
      <w:pPr>
        <w:keepNext/>
        <w:keepLines/>
        <w:suppressAutoHyphens/>
        <w:spacing w:before="120" w:after="120"/>
        <w:jc w:val="both"/>
        <w:rPr>
          <w:rFonts w:cs="Arial"/>
        </w:rPr>
      </w:pPr>
      <w:r w:rsidRPr="00AF0FB1">
        <w:rPr>
          <w:rFonts w:cs="Arial"/>
        </w:rPr>
        <w:t>a) Sucos de frutas (naturais e industrializados);</w:t>
      </w:r>
    </w:p>
    <w:p w14:paraId="223339A8" w14:textId="77777777" w:rsidR="008255F0" w:rsidRPr="00AF0FB1" w:rsidRDefault="008255F0" w:rsidP="008527AA">
      <w:pPr>
        <w:keepNext/>
        <w:keepLines/>
        <w:suppressAutoHyphens/>
        <w:spacing w:before="120" w:after="120"/>
        <w:jc w:val="both"/>
        <w:rPr>
          <w:rFonts w:cs="Arial"/>
        </w:rPr>
      </w:pPr>
      <w:r w:rsidRPr="00AF0FB1">
        <w:rPr>
          <w:rFonts w:cs="Arial"/>
        </w:rPr>
        <w:t>b) Bebidas quentes (cafés, achocolatados e chá);</w:t>
      </w:r>
    </w:p>
    <w:p w14:paraId="22379E20" w14:textId="77777777" w:rsidR="008255F0" w:rsidRPr="00AF0FB1" w:rsidRDefault="008255F0" w:rsidP="008527AA">
      <w:pPr>
        <w:keepNext/>
        <w:keepLines/>
        <w:suppressAutoHyphens/>
        <w:spacing w:before="120" w:after="120"/>
        <w:jc w:val="both"/>
        <w:rPr>
          <w:rFonts w:cs="Arial"/>
        </w:rPr>
      </w:pPr>
      <w:r w:rsidRPr="00AF0FB1">
        <w:rPr>
          <w:rFonts w:cs="Arial"/>
        </w:rPr>
        <w:t>c) Água mineral (com gás e sem gás);</w:t>
      </w:r>
    </w:p>
    <w:p w14:paraId="4AB9FF07" w14:textId="77777777" w:rsidR="008255F0" w:rsidRPr="00AF0FB1" w:rsidRDefault="008255F0" w:rsidP="008527AA">
      <w:pPr>
        <w:keepNext/>
        <w:keepLines/>
        <w:suppressAutoHyphens/>
        <w:spacing w:before="120" w:after="120"/>
        <w:jc w:val="both"/>
        <w:rPr>
          <w:rFonts w:cs="Arial"/>
        </w:rPr>
      </w:pPr>
      <w:r w:rsidRPr="00AF0FB1">
        <w:rPr>
          <w:rFonts w:cs="Arial"/>
        </w:rPr>
        <w:t>d) Vitamina de frutas com leite;</w:t>
      </w:r>
    </w:p>
    <w:p w14:paraId="5C797B5E" w14:textId="77777777" w:rsidR="008255F0" w:rsidRPr="00AF0FB1" w:rsidRDefault="008255F0" w:rsidP="008527AA">
      <w:pPr>
        <w:keepNext/>
        <w:keepLines/>
        <w:suppressAutoHyphens/>
        <w:spacing w:before="120" w:after="120"/>
        <w:jc w:val="both"/>
        <w:rPr>
          <w:rFonts w:cs="Arial"/>
        </w:rPr>
      </w:pPr>
      <w:r w:rsidRPr="00AF0FB1">
        <w:rPr>
          <w:rFonts w:cs="Arial"/>
        </w:rPr>
        <w:t>e) Água de coco (natural e industrializado);</w:t>
      </w:r>
    </w:p>
    <w:p w14:paraId="3B7EBE75" w14:textId="77777777" w:rsidR="008255F0" w:rsidRPr="00AF0FB1" w:rsidRDefault="008255F0" w:rsidP="008527AA">
      <w:pPr>
        <w:keepNext/>
        <w:keepLines/>
        <w:suppressAutoHyphens/>
        <w:spacing w:before="120" w:after="120"/>
        <w:jc w:val="both"/>
        <w:rPr>
          <w:rFonts w:cs="Arial"/>
        </w:rPr>
      </w:pPr>
      <w:r w:rsidRPr="00AF0FB1">
        <w:rPr>
          <w:rFonts w:cs="Arial"/>
        </w:rPr>
        <w:t>f) Refrigerantes.</w:t>
      </w:r>
    </w:p>
    <w:p w14:paraId="085D6B45" w14:textId="77777777" w:rsidR="008255F0" w:rsidRPr="00AF0FB1" w:rsidRDefault="008255F0" w:rsidP="008527AA">
      <w:pPr>
        <w:keepNext/>
        <w:keepLines/>
        <w:suppressAutoHyphens/>
        <w:spacing w:before="120" w:after="120"/>
        <w:jc w:val="both"/>
        <w:rPr>
          <w:rFonts w:cs="Arial"/>
        </w:rPr>
      </w:pPr>
    </w:p>
    <w:p w14:paraId="02E8E49A" w14:textId="77777777" w:rsidR="008255F0" w:rsidRPr="00C5560C" w:rsidRDefault="008255F0" w:rsidP="008527AA">
      <w:pPr>
        <w:keepNext/>
        <w:keepLines/>
        <w:suppressAutoHyphens/>
        <w:spacing w:before="120" w:after="120"/>
        <w:jc w:val="both"/>
        <w:rPr>
          <w:rFonts w:cs="Arial"/>
          <w:bCs/>
        </w:rPr>
      </w:pPr>
      <w:r w:rsidRPr="00C5560C">
        <w:rPr>
          <w:rFonts w:cs="Arial"/>
          <w:bCs/>
        </w:rPr>
        <w:t>II. COMIDAS</w:t>
      </w:r>
    </w:p>
    <w:p w14:paraId="3B9693B4" w14:textId="77777777" w:rsidR="008255F0" w:rsidRPr="00AF0FB1" w:rsidRDefault="008255F0" w:rsidP="008527AA">
      <w:pPr>
        <w:keepNext/>
        <w:keepLines/>
        <w:suppressAutoHyphens/>
        <w:spacing w:before="120" w:after="120"/>
        <w:jc w:val="both"/>
        <w:rPr>
          <w:rFonts w:cs="Arial"/>
        </w:rPr>
      </w:pPr>
      <w:r w:rsidRPr="00AF0FB1">
        <w:rPr>
          <w:rFonts w:cs="Arial"/>
        </w:rPr>
        <w:lastRenderedPageBreak/>
        <w:t>a) Frutas (in natura e salada de frutas);</w:t>
      </w:r>
    </w:p>
    <w:p w14:paraId="1AAD3D3B" w14:textId="77777777" w:rsidR="008255F0" w:rsidRPr="00AF0FB1" w:rsidRDefault="008255F0" w:rsidP="008527AA">
      <w:pPr>
        <w:keepNext/>
        <w:keepLines/>
        <w:suppressAutoHyphens/>
        <w:spacing w:before="120" w:after="120"/>
        <w:jc w:val="both"/>
        <w:rPr>
          <w:rFonts w:cs="Arial"/>
        </w:rPr>
      </w:pPr>
      <w:r w:rsidRPr="00AF0FB1">
        <w:rPr>
          <w:rFonts w:cs="Arial"/>
        </w:rPr>
        <w:t>b) Sanduíches naturais (frios e quentes);</w:t>
      </w:r>
    </w:p>
    <w:p w14:paraId="0312CCF0" w14:textId="77777777" w:rsidR="008255F0" w:rsidRPr="00AF0FB1" w:rsidRDefault="008255F0" w:rsidP="008527AA">
      <w:pPr>
        <w:keepNext/>
        <w:keepLines/>
        <w:suppressAutoHyphens/>
        <w:spacing w:before="120" w:after="120"/>
        <w:jc w:val="both"/>
        <w:rPr>
          <w:rFonts w:cs="Arial"/>
        </w:rPr>
      </w:pPr>
      <w:r w:rsidRPr="00AF0FB1">
        <w:rPr>
          <w:rFonts w:cs="Arial"/>
        </w:rPr>
        <w:t>c) Pães com ou sem recheios;</w:t>
      </w:r>
    </w:p>
    <w:p w14:paraId="034CD820" w14:textId="77777777" w:rsidR="008255F0" w:rsidRPr="00AF0FB1" w:rsidRDefault="008255F0" w:rsidP="008527AA">
      <w:pPr>
        <w:keepNext/>
        <w:keepLines/>
        <w:suppressAutoHyphens/>
        <w:spacing w:before="120" w:after="120"/>
        <w:jc w:val="both"/>
        <w:rPr>
          <w:rFonts w:cs="Arial"/>
        </w:rPr>
      </w:pPr>
      <w:r w:rsidRPr="00AF0FB1">
        <w:rPr>
          <w:rFonts w:cs="Arial"/>
        </w:rPr>
        <w:t>d) Bolos e tortas (salgadas e doces);</w:t>
      </w:r>
    </w:p>
    <w:p w14:paraId="360BFB4D" w14:textId="77777777" w:rsidR="008255F0" w:rsidRPr="00AF0FB1" w:rsidRDefault="008255F0" w:rsidP="008527AA">
      <w:pPr>
        <w:keepNext/>
        <w:keepLines/>
        <w:suppressAutoHyphens/>
        <w:spacing w:before="120" w:after="120"/>
        <w:jc w:val="both"/>
        <w:rPr>
          <w:rFonts w:cs="Arial"/>
        </w:rPr>
      </w:pPr>
      <w:r w:rsidRPr="00AF0FB1">
        <w:rPr>
          <w:rFonts w:cs="Arial"/>
        </w:rPr>
        <w:t>e) Salgados de forno e salgados fritos (pastéis, coxinhas, empadas);</w:t>
      </w:r>
    </w:p>
    <w:p w14:paraId="04B481E1" w14:textId="77777777" w:rsidR="008255F0" w:rsidRPr="00AF0FB1" w:rsidRDefault="008255F0" w:rsidP="008527AA">
      <w:pPr>
        <w:keepNext/>
        <w:keepLines/>
        <w:suppressAutoHyphens/>
        <w:spacing w:before="120" w:after="120"/>
        <w:jc w:val="both"/>
        <w:rPr>
          <w:rFonts w:cs="Arial"/>
        </w:rPr>
      </w:pPr>
      <w:r w:rsidRPr="00AF0FB1">
        <w:rPr>
          <w:rFonts w:cs="Arial"/>
        </w:rPr>
        <w:t>f) Produtos à base de fibras e para intolerantes à lactose e à glúten;</w:t>
      </w:r>
    </w:p>
    <w:p w14:paraId="1BE73675" w14:textId="77777777" w:rsidR="008255F0" w:rsidRPr="00AF0FB1" w:rsidRDefault="008255F0" w:rsidP="008527AA">
      <w:pPr>
        <w:keepNext/>
        <w:keepLines/>
        <w:suppressAutoHyphens/>
        <w:spacing w:before="120" w:after="120"/>
        <w:jc w:val="both"/>
        <w:rPr>
          <w:rFonts w:cs="Arial"/>
        </w:rPr>
      </w:pPr>
      <w:r w:rsidRPr="00AF0FB1">
        <w:rPr>
          <w:rFonts w:cs="Arial"/>
        </w:rPr>
        <w:t>g) Biscoitos e doces.</w:t>
      </w:r>
    </w:p>
    <w:p w14:paraId="1020F64E" w14:textId="77777777" w:rsidR="008255F0" w:rsidRPr="00AF0FB1" w:rsidRDefault="008255F0" w:rsidP="008527AA">
      <w:pPr>
        <w:keepNext/>
        <w:keepLines/>
        <w:suppressAutoHyphens/>
        <w:spacing w:before="120" w:after="120"/>
        <w:jc w:val="both"/>
        <w:rPr>
          <w:rFonts w:cs="Arial"/>
          <w:bCs/>
        </w:rPr>
      </w:pPr>
    </w:p>
    <w:p w14:paraId="1046ECAA" w14:textId="4F95D14E" w:rsidR="00412B7C" w:rsidRPr="00AF0FB1" w:rsidRDefault="008255F0" w:rsidP="008527AA">
      <w:pPr>
        <w:pStyle w:val="Nivel1"/>
        <w:numPr>
          <w:ilvl w:val="2"/>
          <w:numId w:val="1"/>
        </w:numPr>
        <w:suppressAutoHyphens/>
        <w:spacing w:before="120" w:after="120" w:line="240" w:lineRule="auto"/>
        <w:ind w:left="0" w:firstLine="0"/>
        <w:rPr>
          <w:rFonts w:cs="Arial"/>
          <w:b w:val="0"/>
          <w:bCs/>
        </w:rPr>
      </w:pPr>
      <w:r w:rsidRPr="00AF0FB1">
        <w:rPr>
          <w:rFonts w:cs="Arial"/>
          <w:b w:val="0"/>
          <w:bCs/>
        </w:rPr>
        <w:t>Os alimentos e bebidas que forem considerados impróprios ao consumo, pela</w:t>
      </w:r>
      <w:r w:rsidR="00412B7C" w:rsidRPr="00AF0FB1">
        <w:rPr>
          <w:rFonts w:cs="Arial"/>
          <w:b w:val="0"/>
          <w:bCs/>
        </w:rPr>
        <w:t xml:space="preserve"> </w:t>
      </w:r>
      <w:r w:rsidRPr="00AF0FB1">
        <w:rPr>
          <w:rFonts w:cs="Arial"/>
          <w:b w:val="0"/>
          <w:bCs/>
        </w:rPr>
        <w:t xml:space="preserve">Comissão fiscalizadora da </w:t>
      </w:r>
      <w:r w:rsidR="00F655A4" w:rsidRPr="00AF0FB1">
        <w:rPr>
          <w:rFonts w:cs="Arial"/>
          <w:b w:val="0"/>
          <w:bCs/>
        </w:rPr>
        <w:t>LANCHONETE</w:t>
      </w:r>
      <w:r w:rsidRPr="00AF0FB1">
        <w:rPr>
          <w:rFonts w:cs="Arial"/>
          <w:b w:val="0"/>
          <w:bCs/>
        </w:rPr>
        <w:t xml:space="preserve"> deverão ser imediatamente retirados de venda;</w:t>
      </w:r>
    </w:p>
    <w:p w14:paraId="422C5FBB" w14:textId="77777777" w:rsidR="00412B7C" w:rsidRPr="00AF0FB1" w:rsidRDefault="008255F0" w:rsidP="008527AA">
      <w:pPr>
        <w:pStyle w:val="Nivel1"/>
        <w:numPr>
          <w:ilvl w:val="2"/>
          <w:numId w:val="1"/>
        </w:numPr>
        <w:suppressAutoHyphens/>
        <w:spacing w:before="120" w:after="120" w:line="240" w:lineRule="auto"/>
        <w:ind w:left="0" w:firstLine="0"/>
        <w:rPr>
          <w:rFonts w:cs="Arial"/>
          <w:b w:val="0"/>
          <w:bCs/>
        </w:rPr>
      </w:pPr>
      <w:r w:rsidRPr="00AF0FB1">
        <w:rPr>
          <w:rFonts w:cs="Arial"/>
          <w:b w:val="0"/>
          <w:bCs/>
        </w:rPr>
        <w:t>Assumir a responsabilidade por todos os encargos previdenciários e obrigações sociais, vales transportes etc., previstos na legislação social e trabalhista em vigor, obrigando-se a saldá-los na época própria, uma vez que os seus empregados não manterão nenhum vínculo empregatício com a cedente;</w:t>
      </w:r>
    </w:p>
    <w:p w14:paraId="04778647" w14:textId="77777777" w:rsidR="00412B7C" w:rsidRPr="00AF0FB1" w:rsidRDefault="008255F0" w:rsidP="008527AA">
      <w:pPr>
        <w:pStyle w:val="Nivel1"/>
        <w:numPr>
          <w:ilvl w:val="2"/>
          <w:numId w:val="1"/>
        </w:numPr>
        <w:suppressAutoHyphens/>
        <w:spacing w:before="120" w:after="120" w:line="240" w:lineRule="auto"/>
        <w:ind w:left="0" w:firstLine="0"/>
        <w:rPr>
          <w:rFonts w:cs="Arial"/>
          <w:b w:val="0"/>
          <w:bCs/>
        </w:rPr>
      </w:pPr>
      <w:r w:rsidRPr="00AF0FB1">
        <w:rPr>
          <w:rFonts w:cs="Arial"/>
          <w:b w:val="0"/>
          <w:bCs/>
        </w:rPr>
        <w:t>Assumir a responsabilidade por todas as providências e obrigações estabelecidas na legislação específica de acidentes do trabalho, quando, em ocorrência da espécie, forem vítimas os seus empregados na execução dos serviços ou em conexão com ele, ainda que acontecido em dependência da cedente;</w:t>
      </w:r>
    </w:p>
    <w:p w14:paraId="7F3EE4BB" w14:textId="42924C95" w:rsidR="00412B7C" w:rsidRPr="00AF0FB1" w:rsidRDefault="008255F0" w:rsidP="008527AA">
      <w:pPr>
        <w:pStyle w:val="Nivel1"/>
        <w:numPr>
          <w:ilvl w:val="2"/>
          <w:numId w:val="1"/>
        </w:numPr>
        <w:suppressAutoHyphens/>
        <w:spacing w:before="120" w:after="120" w:line="240" w:lineRule="auto"/>
        <w:ind w:left="0" w:firstLine="0"/>
        <w:rPr>
          <w:rFonts w:cs="Arial"/>
          <w:b w:val="0"/>
          <w:bCs/>
        </w:rPr>
      </w:pPr>
      <w:r w:rsidRPr="00AF0FB1">
        <w:rPr>
          <w:rFonts w:cs="Arial"/>
          <w:b w:val="0"/>
          <w:bCs/>
        </w:rPr>
        <w:t>Assumir todos os encargos de possível demanda trabalhista, cível ou penal, relacionados ao termo de cessão, originariamente ou vinculados por prevenção, conexão ou contingência;</w:t>
      </w:r>
    </w:p>
    <w:p w14:paraId="296EA798" w14:textId="0F671B20" w:rsidR="00412B7C" w:rsidRPr="00AF0FB1" w:rsidRDefault="008255F0" w:rsidP="008527AA">
      <w:pPr>
        <w:pStyle w:val="Nivel1"/>
        <w:numPr>
          <w:ilvl w:val="2"/>
          <w:numId w:val="1"/>
        </w:numPr>
        <w:suppressAutoHyphens/>
        <w:spacing w:before="120" w:after="120" w:line="240" w:lineRule="auto"/>
        <w:ind w:left="0" w:firstLine="0"/>
        <w:rPr>
          <w:rFonts w:cs="Arial"/>
          <w:b w:val="0"/>
          <w:bCs/>
        </w:rPr>
      </w:pPr>
      <w:r w:rsidRPr="00AF0FB1">
        <w:rPr>
          <w:rFonts w:cs="Arial"/>
          <w:b w:val="0"/>
          <w:bCs/>
        </w:rPr>
        <w:t>Assumir a responsabilidade pelos encargos fiscais e comerciais resultantes do termo de cessão;</w:t>
      </w:r>
    </w:p>
    <w:p w14:paraId="3B8EEFB5" w14:textId="77777777" w:rsidR="00412B7C" w:rsidRPr="00AF0FB1" w:rsidRDefault="008255F0" w:rsidP="008527AA">
      <w:pPr>
        <w:pStyle w:val="Nivel1"/>
        <w:numPr>
          <w:ilvl w:val="2"/>
          <w:numId w:val="1"/>
        </w:numPr>
        <w:suppressAutoHyphens/>
        <w:spacing w:before="120" w:after="120" w:line="240" w:lineRule="auto"/>
        <w:ind w:left="0" w:firstLine="0"/>
        <w:rPr>
          <w:rFonts w:cs="Arial"/>
          <w:b w:val="0"/>
          <w:bCs/>
        </w:rPr>
      </w:pPr>
      <w:r w:rsidRPr="00AF0FB1">
        <w:rPr>
          <w:rFonts w:cs="Arial"/>
          <w:b w:val="0"/>
          <w:bCs/>
        </w:rPr>
        <w:t>Manter-se em compatibilidade com as obrigações aqui assumidas e com todas as condições de habilitação e qualificação exigidas na licitação, durante toda a execução do termo de cessão;</w:t>
      </w:r>
    </w:p>
    <w:p w14:paraId="14088EA7" w14:textId="77777777" w:rsidR="00412B7C" w:rsidRPr="00AF0FB1" w:rsidRDefault="008255F0" w:rsidP="008527AA">
      <w:pPr>
        <w:pStyle w:val="Nivel1"/>
        <w:numPr>
          <w:ilvl w:val="2"/>
          <w:numId w:val="1"/>
        </w:numPr>
        <w:suppressAutoHyphens/>
        <w:spacing w:before="120" w:after="120" w:line="240" w:lineRule="auto"/>
        <w:ind w:left="0" w:firstLine="0"/>
        <w:rPr>
          <w:rFonts w:cs="Arial"/>
          <w:b w:val="0"/>
          <w:bCs/>
        </w:rPr>
      </w:pPr>
      <w:r w:rsidRPr="00AF0FB1">
        <w:rPr>
          <w:rFonts w:cs="Arial"/>
          <w:b w:val="0"/>
          <w:bCs/>
        </w:rPr>
        <w:t>Descartar de forma sanitária e ecologicamente correta materiais e resíduos resultantes do processamento dos alimentos, evitando despejá-los em ralos e pias;</w:t>
      </w:r>
    </w:p>
    <w:p w14:paraId="0EB81E7A" w14:textId="77777777" w:rsidR="00412B7C" w:rsidRPr="00AF0FB1" w:rsidRDefault="008255F0" w:rsidP="008527AA">
      <w:pPr>
        <w:pStyle w:val="Nivel1"/>
        <w:numPr>
          <w:ilvl w:val="2"/>
          <w:numId w:val="1"/>
        </w:numPr>
        <w:suppressAutoHyphens/>
        <w:spacing w:before="120" w:after="120" w:line="240" w:lineRule="auto"/>
        <w:ind w:left="0" w:firstLine="0"/>
        <w:rPr>
          <w:rFonts w:cs="Arial"/>
          <w:b w:val="0"/>
          <w:bCs/>
        </w:rPr>
      </w:pPr>
      <w:r w:rsidRPr="00AF0FB1">
        <w:rPr>
          <w:rFonts w:cs="Arial"/>
          <w:b w:val="0"/>
          <w:bCs/>
        </w:rPr>
        <w:t>Comunicar aos fornecedores que toda e qualquer entrega de materiais e serviços, bem como sua negociação e cobrança, deverá ocorrer em horários em que o fluxo de pessoas seja menos intenso, evitando ocorrer nos horários de entrada e saída de alunos;</w:t>
      </w:r>
    </w:p>
    <w:p w14:paraId="76A37320" w14:textId="1F3F6153" w:rsidR="00412B7C" w:rsidRPr="00AF0FB1" w:rsidRDefault="008255F0" w:rsidP="008527AA">
      <w:pPr>
        <w:pStyle w:val="Nivel1"/>
        <w:numPr>
          <w:ilvl w:val="2"/>
          <w:numId w:val="1"/>
        </w:numPr>
        <w:suppressAutoHyphens/>
        <w:spacing w:before="120" w:after="120" w:line="240" w:lineRule="auto"/>
        <w:ind w:left="0" w:firstLine="0"/>
        <w:rPr>
          <w:rFonts w:cs="Arial"/>
          <w:b w:val="0"/>
          <w:bCs/>
        </w:rPr>
      </w:pPr>
      <w:r w:rsidRPr="00AF0FB1">
        <w:rPr>
          <w:rFonts w:cs="Arial"/>
          <w:b w:val="0"/>
          <w:bCs/>
        </w:rPr>
        <w:t xml:space="preserve">A cessionária deverá manter acessível aos funcionários da </w:t>
      </w:r>
      <w:r w:rsidR="00F655A4" w:rsidRPr="00AF0FB1">
        <w:rPr>
          <w:rFonts w:cs="Arial"/>
          <w:b w:val="0"/>
          <w:bCs/>
        </w:rPr>
        <w:t>LANCHONETE</w:t>
      </w:r>
      <w:r w:rsidRPr="00AF0FB1">
        <w:rPr>
          <w:rFonts w:cs="Arial"/>
          <w:b w:val="0"/>
          <w:bCs/>
        </w:rPr>
        <w:t xml:space="preserve"> documentos que contenham normas e rotinas e estabelecimento de escalas e organização do trabalho;</w:t>
      </w:r>
    </w:p>
    <w:p w14:paraId="36E1B766" w14:textId="77777777" w:rsidR="00412B7C" w:rsidRPr="00AF0FB1" w:rsidRDefault="008255F0" w:rsidP="008527AA">
      <w:pPr>
        <w:pStyle w:val="Nivel1"/>
        <w:numPr>
          <w:ilvl w:val="2"/>
          <w:numId w:val="1"/>
        </w:numPr>
        <w:suppressAutoHyphens/>
        <w:spacing w:before="120" w:after="120" w:line="240" w:lineRule="auto"/>
        <w:ind w:left="0" w:firstLine="0"/>
        <w:rPr>
          <w:rFonts w:cs="Arial"/>
          <w:b w:val="0"/>
          <w:bCs/>
        </w:rPr>
      </w:pPr>
      <w:r w:rsidRPr="00AF0FB1">
        <w:rPr>
          <w:rFonts w:cs="Arial"/>
          <w:b w:val="0"/>
          <w:bCs/>
        </w:rPr>
        <w:t>A cessionária se obriga a facilitar todas as atividades de Fiscalização dos serviços que serão exercidos por técnicos da Fiscalização da UFCG;</w:t>
      </w:r>
    </w:p>
    <w:p w14:paraId="1FAED18B" w14:textId="77777777" w:rsidR="00412B7C" w:rsidRPr="00AF0FB1" w:rsidRDefault="008255F0" w:rsidP="008527AA">
      <w:pPr>
        <w:pStyle w:val="Nivel1"/>
        <w:numPr>
          <w:ilvl w:val="2"/>
          <w:numId w:val="1"/>
        </w:numPr>
        <w:suppressAutoHyphens/>
        <w:spacing w:before="120" w:after="120" w:line="240" w:lineRule="auto"/>
        <w:ind w:left="0" w:firstLine="0"/>
        <w:rPr>
          <w:rFonts w:cs="Arial"/>
          <w:b w:val="0"/>
          <w:bCs/>
        </w:rPr>
      </w:pPr>
      <w:r w:rsidRPr="00AF0FB1">
        <w:rPr>
          <w:rFonts w:cs="Arial"/>
          <w:b w:val="0"/>
          <w:bCs/>
        </w:rPr>
        <w:t>A cessionária obriga-se a manter, durante a execução do termo de cessão, em compatibilidade com as obrigações por ela assumidas, todas as condições de habilitação e qualificação exigidas na licitação e as responsabilidades conforme o disciplinado no art. 71 da Lei nº. 8.666, de 21 de junho de 1993;</w:t>
      </w:r>
    </w:p>
    <w:p w14:paraId="194AB6C1" w14:textId="607436AF" w:rsidR="00412B7C" w:rsidRPr="00AF0FB1" w:rsidRDefault="008255F0" w:rsidP="008527AA">
      <w:pPr>
        <w:pStyle w:val="Nivel1"/>
        <w:numPr>
          <w:ilvl w:val="2"/>
          <w:numId w:val="1"/>
        </w:numPr>
        <w:suppressAutoHyphens/>
        <w:spacing w:before="120" w:after="120" w:line="240" w:lineRule="auto"/>
        <w:ind w:left="0" w:firstLine="0"/>
        <w:rPr>
          <w:rFonts w:cs="Arial"/>
          <w:b w:val="0"/>
          <w:bCs/>
        </w:rPr>
      </w:pPr>
      <w:r w:rsidRPr="00AF0FB1">
        <w:rPr>
          <w:rFonts w:cs="Arial"/>
          <w:b w:val="0"/>
          <w:bCs/>
        </w:rPr>
        <w:t xml:space="preserve">A cessionária obriga-se a manter a área de uso geral da </w:t>
      </w:r>
      <w:r w:rsidR="00F655A4" w:rsidRPr="00AF0FB1">
        <w:rPr>
          <w:rFonts w:cs="Arial"/>
          <w:b w:val="0"/>
          <w:bCs/>
        </w:rPr>
        <w:t>LANCHONETE</w:t>
      </w:r>
      <w:r w:rsidRPr="00AF0FB1">
        <w:rPr>
          <w:rFonts w:cs="Arial"/>
          <w:b w:val="0"/>
          <w:bCs/>
        </w:rPr>
        <w:t>, em perfeito estado de higiene e limpeza, cabendo-lhe a manutenção de suas instalações;</w:t>
      </w:r>
    </w:p>
    <w:p w14:paraId="7267B738" w14:textId="4244A270" w:rsidR="008255F0" w:rsidRPr="00AF0FB1" w:rsidRDefault="008255F0" w:rsidP="008527AA">
      <w:pPr>
        <w:pStyle w:val="Nivel1"/>
        <w:numPr>
          <w:ilvl w:val="2"/>
          <w:numId w:val="1"/>
        </w:numPr>
        <w:suppressAutoHyphens/>
        <w:spacing w:before="120" w:after="120" w:line="240" w:lineRule="auto"/>
        <w:ind w:left="0" w:firstLine="0"/>
        <w:rPr>
          <w:rFonts w:cs="Arial"/>
          <w:b w:val="0"/>
          <w:bCs/>
        </w:rPr>
      </w:pPr>
      <w:r w:rsidRPr="00AF0FB1">
        <w:rPr>
          <w:rFonts w:cs="Arial"/>
          <w:b w:val="0"/>
          <w:bCs/>
        </w:rPr>
        <w:t xml:space="preserve">O armazenamento de produtos/alimentos deverá ser realizado separadamente, respeitando-se as devidas categorias: </w:t>
      </w:r>
    </w:p>
    <w:p w14:paraId="0FECCFF7" w14:textId="77777777" w:rsidR="008255F0" w:rsidRPr="00AF0FB1" w:rsidRDefault="008255F0" w:rsidP="008527AA">
      <w:pPr>
        <w:keepNext/>
        <w:keepLines/>
        <w:suppressAutoHyphens/>
        <w:spacing w:before="120" w:after="120"/>
        <w:jc w:val="both"/>
        <w:rPr>
          <w:rFonts w:cs="Arial"/>
        </w:rPr>
      </w:pPr>
    </w:p>
    <w:p w14:paraId="0AF2EA82" w14:textId="77777777" w:rsidR="008255F0" w:rsidRPr="00AF0FB1" w:rsidRDefault="008255F0" w:rsidP="008527AA">
      <w:pPr>
        <w:keepNext/>
        <w:keepLines/>
        <w:suppressAutoHyphens/>
        <w:spacing w:before="120" w:after="120"/>
        <w:jc w:val="both"/>
        <w:rPr>
          <w:rFonts w:cs="Arial"/>
        </w:rPr>
      </w:pPr>
      <w:r w:rsidRPr="00AF0FB1">
        <w:rPr>
          <w:rFonts w:cs="Arial"/>
        </w:rPr>
        <w:t xml:space="preserve">• Alimentos secos ou não perecíveis; </w:t>
      </w:r>
    </w:p>
    <w:p w14:paraId="241B4469" w14:textId="77777777" w:rsidR="008255F0" w:rsidRPr="00AF0FB1" w:rsidRDefault="008255F0" w:rsidP="008527AA">
      <w:pPr>
        <w:keepNext/>
        <w:keepLines/>
        <w:suppressAutoHyphens/>
        <w:spacing w:before="120" w:after="120"/>
        <w:jc w:val="both"/>
        <w:rPr>
          <w:rFonts w:cs="Arial"/>
        </w:rPr>
      </w:pPr>
      <w:r w:rsidRPr="00AF0FB1">
        <w:rPr>
          <w:rFonts w:cs="Arial"/>
        </w:rPr>
        <w:t>• Frutas;</w:t>
      </w:r>
    </w:p>
    <w:p w14:paraId="451C390D" w14:textId="77777777" w:rsidR="008255F0" w:rsidRPr="00AF0FB1" w:rsidRDefault="008255F0" w:rsidP="008527AA">
      <w:pPr>
        <w:keepNext/>
        <w:keepLines/>
        <w:suppressAutoHyphens/>
        <w:spacing w:before="120" w:after="120"/>
        <w:jc w:val="both"/>
        <w:rPr>
          <w:rFonts w:cs="Arial"/>
        </w:rPr>
      </w:pPr>
      <w:r w:rsidRPr="00AF0FB1">
        <w:rPr>
          <w:rFonts w:cs="Arial"/>
        </w:rPr>
        <w:t xml:space="preserve">• Alimentos congelados (pizzas, polpas); </w:t>
      </w:r>
    </w:p>
    <w:p w14:paraId="66C57772" w14:textId="77777777" w:rsidR="008255F0" w:rsidRPr="00AF0FB1" w:rsidRDefault="008255F0" w:rsidP="008527AA">
      <w:pPr>
        <w:keepNext/>
        <w:keepLines/>
        <w:suppressAutoHyphens/>
        <w:spacing w:before="120" w:after="120"/>
        <w:jc w:val="both"/>
        <w:rPr>
          <w:rFonts w:cs="Arial"/>
        </w:rPr>
      </w:pPr>
      <w:r w:rsidRPr="00AF0FB1">
        <w:rPr>
          <w:rFonts w:cs="Arial"/>
        </w:rPr>
        <w:t xml:space="preserve">• Leites, derivados e sobremesas a base de leite; </w:t>
      </w:r>
    </w:p>
    <w:p w14:paraId="40843472" w14:textId="77777777" w:rsidR="008255F0" w:rsidRPr="00AF0FB1" w:rsidRDefault="008255F0" w:rsidP="008527AA">
      <w:pPr>
        <w:keepNext/>
        <w:keepLines/>
        <w:suppressAutoHyphens/>
        <w:spacing w:before="120" w:after="120"/>
        <w:jc w:val="both"/>
        <w:rPr>
          <w:rFonts w:cs="Arial"/>
        </w:rPr>
      </w:pPr>
      <w:r w:rsidRPr="00AF0FB1">
        <w:rPr>
          <w:rFonts w:cs="Arial"/>
        </w:rPr>
        <w:t xml:space="preserve">• Produtos de limpeza devem ser armazenados separadamente dos alimentos; </w:t>
      </w:r>
    </w:p>
    <w:p w14:paraId="2ADCBFB3" w14:textId="77777777" w:rsidR="008255F0" w:rsidRPr="00AF0FB1" w:rsidRDefault="008255F0" w:rsidP="008527AA">
      <w:pPr>
        <w:keepNext/>
        <w:keepLines/>
        <w:suppressAutoHyphens/>
        <w:spacing w:before="120" w:after="120"/>
        <w:jc w:val="both"/>
        <w:rPr>
          <w:rFonts w:cs="Arial"/>
        </w:rPr>
      </w:pPr>
      <w:r w:rsidRPr="00AF0FB1">
        <w:rPr>
          <w:rFonts w:cs="Arial"/>
        </w:rPr>
        <w:lastRenderedPageBreak/>
        <w:t>• Todas as latas amassadas ou enferrujadas, alimentos infestados ou fora do prazo de validade devem ser rejeitados.</w:t>
      </w:r>
    </w:p>
    <w:p w14:paraId="7E15280D" w14:textId="77777777" w:rsidR="00C70D5A" w:rsidRPr="00AF0FB1" w:rsidRDefault="00C70D5A" w:rsidP="008527AA">
      <w:pPr>
        <w:keepNext/>
        <w:keepLines/>
        <w:suppressAutoHyphens/>
        <w:spacing w:before="120" w:after="120"/>
        <w:jc w:val="both"/>
        <w:rPr>
          <w:rFonts w:eastAsiaTheme="majorEastAsia" w:cs="Arial"/>
          <w:bCs/>
          <w:color w:val="000000"/>
          <w:szCs w:val="20"/>
        </w:rPr>
      </w:pPr>
    </w:p>
    <w:p w14:paraId="0FA2FED9" w14:textId="77777777" w:rsidR="00C70D5A" w:rsidRPr="00AF0FB1" w:rsidRDefault="008255F0" w:rsidP="008527AA">
      <w:pPr>
        <w:pStyle w:val="Nivel1"/>
        <w:numPr>
          <w:ilvl w:val="2"/>
          <w:numId w:val="1"/>
        </w:numPr>
        <w:suppressAutoHyphens/>
        <w:spacing w:before="120" w:after="120" w:line="240" w:lineRule="auto"/>
        <w:ind w:left="0" w:firstLine="0"/>
        <w:rPr>
          <w:rFonts w:cs="Arial"/>
          <w:b w:val="0"/>
        </w:rPr>
      </w:pPr>
      <w:r w:rsidRPr="00AF0FB1">
        <w:rPr>
          <w:rFonts w:cs="Arial"/>
          <w:b w:val="0"/>
        </w:rPr>
        <w:t>Substituir as borrachas das portas dos freezers e geladeiras sempre que não estiverem em perfeito estado;</w:t>
      </w:r>
    </w:p>
    <w:p w14:paraId="646BA025" w14:textId="1A89EFA7" w:rsidR="00C70D5A" w:rsidRPr="00AF0FB1" w:rsidRDefault="008255F0" w:rsidP="008527AA">
      <w:pPr>
        <w:pStyle w:val="Nivel1"/>
        <w:numPr>
          <w:ilvl w:val="2"/>
          <w:numId w:val="1"/>
        </w:numPr>
        <w:suppressAutoHyphens/>
        <w:spacing w:before="120" w:after="120" w:line="240" w:lineRule="auto"/>
        <w:ind w:left="0" w:firstLine="0"/>
        <w:rPr>
          <w:rFonts w:cs="Arial"/>
          <w:b w:val="0"/>
        </w:rPr>
      </w:pPr>
      <w:r w:rsidRPr="00AF0FB1">
        <w:rPr>
          <w:rFonts w:cs="Arial"/>
          <w:b w:val="0"/>
        </w:rPr>
        <w:t xml:space="preserve">Adquirir os sacos plásticos necessários ao acondicionamento do lixo produzido pela manipulação dos produtos e aquele gerado pelos clientes da </w:t>
      </w:r>
      <w:r w:rsidR="00F655A4" w:rsidRPr="00AF0FB1">
        <w:rPr>
          <w:rFonts w:cs="Arial"/>
          <w:b w:val="0"/>
        </w:rPr>
        <w:t>LANCHONETE</w:t>
      </w:r>
      <w:r w:rsidRPr="00AF0FB1">
        <w:rPr>
          <w:rFonts w:cs="Arial"/>
          <w:b w:val="0"/>
        </w:rPr>
        <w:t>. Os sacos devem ter resistência, de forma que possam ser manipulados sem rompimento;</w:t>
      </w:r>
    </w:p>
    <w:p w14:paraId="30DF062B" w14:textId="77777777" w:rsidR="00C70D5A" w:rsidRPr="00AF0FB1" w:rsidRDefault="008255F0" w:rsidP="008527AA">
      <w:pPr>
        <w:pStyle w:val="Nivel1"/>
        <w:numPr>
          <w:ilvl w:val="2"/>
          <w:numId w:val="1"/>
        </w:numPr>
        <w:suppressAutoHyphens/>
        <w:spacing w:before="120" w:after="120" w:line="240" w:lineRule="auto"/>
        <w:ind w:left="0" w:firstLine="0"/>
        <w:rPr>
          <w:rFonts w:cs="Arial"/>
          <w:b w:val="0"/>
        </w:rPr>
      </w:pPr>
      <w:r w:rsidRPr="00AF0FB1">
        <w:rPr>
          <w:rFonts w:cs="Arial"/>
          <w:b w:val="0"/>
        </w:rPr>
        <w:t>Responsabilizar-se pelo acondicionamento interno e externo dos resíduos, até que sejam coletados, e no caso de rompimento dos sacos, a higienização do local é de inteira responsabilidade do estabelecimento;</w:t>
      </w:r>
    </w:p>
    <w:p w14:paraId="135344C5" w14:textId="77777777" w:rsidR="00C70D5A" w:rsidRPr="00AF0FB1" w:rsidRDefault="008255F0" w:rsidP="008527AA">
      <w:pPr>
        <w:pStyle w:val="Nivel1"/>
        <w:numPr>
          <w:ilvl w:val="2"/>
          <w:numId w:val="1"/>
        </w:numPr>
        <w:suppressAutoHyphens/>
        <w:spacing w:before="120" w:after="120" w:line="240" w:lineRule="auto"/>
        <w:ind w:left="0" w:firstLine="0"/>
        <w:rPr>
          <w:rFonts w:cs="Arial"/>
          <w:b w:val="0"/>
        </w:rPr>
      </w:pPr>
      <w:r w:rsidRPr="00AF0FB1">
        <w:rPr>
          <w:rFonts w:cs="Arial"/>
          <w:b w:val="0"/>
        </w:rPr>
        <w:t>Quaisquer exigências da fiscalização, inerentes ao objeto da cessão, deverão ser prontamente atendidas pela cessionária, sem ônus para a cedente.</w:t>
      </w:r>
    </w:p>
    <w:p w14:paraId="103C6D7E" w14:textId="2FD98F64" w:rsidR="00C70D5A" w:rsidRPr="00AF0FB1" w:rsidRDefault="008255F0" w:rsidP="008527AA">
      <w:pPr>
        <w:pStyle w:val="Nivel1"/>
        <w:numPr>
          <w:ilvl w:val="2"/>
          <w:numId w:val="1"/>
        </w:numPr>
        <w:suppressAutoHyphens/>
        <w:spacing w:before="120" w:after="120" w:line="240" w:lineRule="auto"/>
        <w:ind w:left="0" w:firstLine="0"/>
        <w:rPr>
          <w:rFonts w:cs="Arial"/>
          <w:b w:val="0"/>
        </w:rPr>
      </w:pPr>
      <w:r w:rsidRPr="00AF0FB1">
        <w:rPr>
          <w:rFonts w:cs="Arial"/>
          <w:b w:val="0"/>
        </w:rPr>
        <w:t xml:space="preserve">A empresa </w:t>
      </w:r>
      <w:r w:rsidR="00D51D21" w:rsidRPr="00AF0FB1">
        <w:rPr>
          <w:rFonts w:cs="Arial"/>
          <w:b w:val="0"/>
        </w:rPr>
        <w:t>cessionária</w:t>
      </w:r>
      <w:r w:rsidRPr="00AF0FB1">
        <w:rPr>
          <w:rFonts w:cs="Arial"/>
          <w:b w:val="0"/>
        </w:rPr>
        <w:t xml:space="preserve"> deverá atender as normas, ações e recomendações destinadas à melhoria dos serviços de alimentação e higiene na operação dos produtos ofertados e no ambiente de trabalho, conforme descritas abaixo: </w:t>
      </w:r>
    </w:p>
    <w:p w14:paraId="45EEDB0B" w14:textId="283E2892" w:rsidR="008255F0" w:rsidRPr="00AF0FB1" w:rsidRDefault="008255F0" w:rsidP="008527AA">
      <w:pPr>
        <w:pStyle w:val="Nivel1"/>
        <w:numPr>
          <w:ilvl w:val="3"/>
          <w:numId w:val="1"/>
        </w:numPr>
        <w:suppressAutoHyphens/>
        <w:spacing w:before="120" w:after="120" w:line="240" w:lineRule="auto"/>
        <w:ind w:left="0" w:firstLine="0"/>
        <w:rPr>
          <w:rFonts w:cs="Arial"/>
          <w:b w:val="0"/>
          <w:bCs/>
        </w:rPr>
      </w:pPr>
      <w:r w:rsidRPr="00AF0FB1">
        <w:rPr>
          <w:rFonts w:cs="Arial"/>
          <w:b w:val="0"/>
          <w:bCs/>
        </w:rPr>
        <w:t>As resoluções da Anvisa, em especial a RESOLUÇÃO RDC Nº 216 - Dispõe sobre Regulamento Técnico de Boas Práticas para Serviços de Alimentação; às normas técnicas mais recentes da ABNT (Associação Brasileira de Normas Técnicas) e do INMETRO (Instituto Nacional de Metrologia), em especial: ABNT NBR 15635 - Serviços de alimentação — Requisitos de boas práticas higiênico-sanitárias e controles operacionais essenciais.</w:t>
      </w:r>
    </w:p>
    <w:p w14:paraId="175455B8" w14:textId="77777777" w:rsidR="00F873E0" w:rsidRPr="00AF0FB1" w:rsidRDefault="00F873E0" w:rsidP="008527AA">
      <w:pPr>
        <w:pStyle w:val="Nivel1"/>
        <w:numPr>
          <w:ilvl w:val="1"/>
          <w:numId w:val="1"/>
        </w:numPr>
        <w:suppressAutoHyphens/>
        <w:spacing w:before="120" w:after="120" w:line="240" w:lineRule="auto"/>
        <w:ind w:left="0" w:firstLine="0"/>
        <w:rPr>
          <w:rFonts w:cs="Arial"/>
        </w:rPr>
      </w:pPr>
      <w:r w:rsidRPr="00AF0FB1">
        <w:rPr>
          <w:rFonts w:cs="Arial"/>
        </w:rPr>
        <w:t>Dos critérios de sustentabilidade</w:t>
      </w:r>
    </w:p>
    <w:p w14:paraId="4E20172F" w14:textId="48619EAB" w:rsidR="00F873E0" w:rsidRPr="00AF0FB1" w:rsidRDefault="00F873E0" w:rsidP="008527AA">
      <w:pPr>
        <w:pStyle w:val="Nivel1"/>
        <w:numPr>
          <w:ilvl w:val="2"/>
          <w:numId w:val="1"/>
        </w:numPr>
        <w:suppressAutoHyphens/>
        <w:autoSpaceDE w:val="0"/>
        <w:autoSpaceDN w:val="0"/>
        <w:adjustRightInd w:val="0"/>
        <w:spacing w:before="120" w:after="120" w:line="240" w:lineRule="auto"/>
        <w:ind w:left="0" w:firstLine="0"/>
        <w:rPr>
          <w:rFonts w:cs="Arial"/>
          <w:b w:val="0"/>
          <w:bCs/>
        </w:rPr>
      </w:pPr>
      <w:r w:rsidRPr="00AF0FB1">
        <w:rPr>
          <w:rFonts w:cs="Arial"/>
          <w:b w:val="0"/>
          <w:bCs/>
        </w:rPr>
        <w:t xml:space="preserve">Faz-se necessária a adoção de medidas tendentes a diminuir o impacto que a cessão de uso dos serviços em tela ocasionaria. Por tal razão, como diretriz no planejamento da cessão dos espaços físicos, torna-se imprescindível considerar critérios e práticas de sustentabilidade. Dessa forma, e também em atendimento à Instrução Normativa nº 01/2010 SLTI MPOG, a empresa </w:t>
      </w:r>
      <w:r w:rsidR="00BD13FF" w:rsidRPr="00AF0FB1">
        <w:rPr>
          <w:rFonts w:cs="Arial"/>
          <w:b w:val="0"/>
          <w:bCs/>
        </w:rPr>
        <w:t>cessionária</w:t>
      </w:r>
      <w:r w:rsidRPr="00AF0FB1">
        <w:rPr>
          <w:rFonts w:cs="Arial"/>
          <w:b w:val="0"/>
          <w:bCs/>
        </w:rPr>
        <w:t xml:space="preserve"> deverá adotar as práticas de sustentabilidade, na execução dos serviços, no que couber.</w:t>
      </w:r>
    </w:p>
    <w:p w14:paraId="32977850" w14:textId="77777777" w:rsidR="00F873E0" w:rsidRPr="00AF0FB1" w:rsidRDefault="00F873E0" w:rsidP="008527AA">
      <w:pPr>
        <w:pStyle w:val="Nivel1"/>
        <w:numPr>
          <w:ilvl w:val="2"/>
          <w:numId w:val="1"/>
        </w:numPr>
        <w:suppressAutoHyphens/>
        <w:autoSpaceDE w:val="0"/>
        <w:autoSpaceDN w:val="0"/>
        <w:adjustRightInd w:val="0"/>
        <w:spacing w:before="120" w:after="120" w:line="240" w:lineRule="auto"/>
        <w:ind w:left="0" w:firstLine="0"/>
        <w:rPr>
          <w:rFonts w:cs="Arial"/>
          <w:b w:val="0"/>
          <w:bCs/>
        </w:rPr>
      </w:pPr>
      <w:r w:rsidRPr="00AF0FB1">
        <w:rPr>
          <w:rFonts w:cs="Arial"/>
          <w:b w:val="0"/>
          <w:bCs/>
        </w:rPr>
        <w:t>Também deverá observar Instrução Normativa nº 02/2014 SLTI/MPOG, a fim de que as máquinas ou equipamentos consumidores de energia a serem utilizados pelas cessionárias estejam classificados com classe de eficiência "A" na Etiqueta Nacional de Conservação de Energia (ENCE) vigente no período do contrato. Caso a aquisição de tais máquinas ou equipamentos for anterior à data de início do contrato e não atenda à exigência anterior, deverá ser prevista, em prazo máximo de 12 (doze) meses, sua substituição por outro com classe de eficiência "A", sob a pena de não renovação do contrato.</w:t>
      </w:r>
    </w:p>
    <w:p w14:paraId="5131D1D1" w14:textId="77777777" w:rsidR="00F873E0" w:rsidRPr="00AF0FB1" w:rsidRDefault="00F873E0" w:rsidP="008527AA">
      <w:pPr>
        <w:pStyle w:val="Nivel1"/>
        <w:numPr>
          <w:ilvl w:val="2"/>
          <w:numId w:val="1"/>
        </w:numPr>
        <w:suppressAutoHyphens/>
        <w:autoSpaceDE w:val="0"/>
        <w:autoSpaceDN w:val="0"/>
        <w:adjustRightInd w:val="0"/>
        <w:spacing w:before="120" w:after="120" w:line="240" w:lineRule="auto"/>
        <w:ind w:left="0" w:firstLine="0"/>
        <w:rPr>
          <w:rFonts w:cs="Arial"/>
          <w:b w:val="0"/>
          <w:bCs/>
        </w:rPr>
      </w:pPr>
      <w:r w:rsidRPr="00AF0FB1">
        <w:rPr>
          <w:rFonts w:cs="Arial"/>
          <w:b w:val="0"/>
          <w:bCs/>
        </w:rPr>
        <w:t>Nos termos do Anexo V da Instrução Normativa SLTI/MPOG n° 2, de 30/04/2008, e da Instrução Normativa SLTI/MPOG n° 1, de 19/01/2010, a cessionária deverá adotar as seguintes providências:</w:t>
      </w:r>
    </w:p>
    <w:p w14:paraId="35FBCAE8" w14:textId="77777777" w:rsidR="00F873E0" w:rsidRPr="00AF0FB1" w:rsidRDefault="00F873E0" w:rsidP="008527AA">
      <w:pPr>
        <w:pStyle w:val="Nivel1"/>
        <w:numPr>
          <w:ilvl w:val="0"/>
          <w:numId w:val="0"/>
        </w:numPr>
        <w:suppressAutoHyphens/>
        <w:autoSpaceDE w:val="0"/>
        <w:autoSpaceDN w:val="0"/>
        <w:adjustRightInd w:val="0"/>
        <w:spacing w:before="120" w:after="120" w:line="240" w:lineRule="auto"/>
        <w:rPr>
          <w:rFonts w:cs="Arial"/>
          <w:b w:val="0"/>
          <w:bCs/>
        </w:rPr>
      </w:pPr>
      <w:r w:rsidRPr="00AF0FB1">
        <w:rPr>
          <w:rFonts w:cs="Arial"/>
          <w:b w:val="0"/>
          <w:bCs/>
        </w:rPr>
        <w:t>a) realizar a separação dos resíduos recicláveis descartados pela cessionária, na fonte geradora, e a coleta seletiva do papel para reciclagem, promovendo sua destinação às associações e cooperativas dos catadores de materiais recicláveis, nos termos da IN MARE nº 6, de 3/11/95, e do Decreto nº 5.940/2006, ou outra forma de destinação adequada, quando for o caso:</w:t>
      </w:r>
    </w:p>
    <w:p w14:paraId="224E13E5" w14:textId="77777777" w:rsidR="00F873E0" w:rsidRPr="00AF0FB1" w:rsidRDefault="00F873E0" w:rsidP="008527AA">
      <w:pPr>
        <w:pStyle w:val="Nivel1"/>
        <w:numPr>
          <w:ilvl w:val="0"/>
          <w:numId w:val="0"/>
        </w:numPr>
        <w:suppressAutoHyphens/>
        <w:autoSpaceDE w:val="0"/>
        <w:autoSpaceDN w:val="0"/>
        <w:adjustRightInd w:val="0"/>
        <w:spacing w:before="120" w:after="120" w:line="240" w:lineRule="auto"/>
        <w:rPr>
          <w:rFonts w:cs="Arial"/>
          <w:b w:val="0"/>
          <w:bCs/>
        </w:rPr>
      </w:pPr>
      <w:r w:rsidRPr="00AF0FB1">
        <w:rPr>
          <w:rFonts w:cs="Arial"/>
          <w:b w:val="0"/>
          <w:bCs/>
        </w:rPr>
        <w:t>a.1) os resíduos sólidos reutilizáveis e recicláveis devem ser acondicionados adequadamente e de forma diferenciada, para fins de disponibilização à coleta seletiva.</w:t>
      </w:r>
    </w:p>
    <w:p w14:paraId="3C71CA8C" w14:textId="77777777" w:rsidR="00F873E0" w:rsidRPr="00AF0FB1" w:rsidRDefault="00F873E0" w:rsidP="008527AA">
      <w:pPr>
        <w:pStyle w:val="Nivel1"/>
        <w:numPr>
          <w:ilvl w:val="0"/>
          <w:numId w:val="0"/>
        </w:numPr>
        <w:suppressAutoHyphens/>
        <w:autoSpaceDE w:val="0"/>
        <w:autoSpaceDN w:val="0"/>
        <w:adjustRightInd w:val="0"/>
        <w:spacing w:before="120" w:after="120" w:line="240" w:lineRule="auto"/>
        <w:rPr>
          <w:rFonts w:cs="Arial"/>
          <w:b w:val="0"/>
          <w:bCs/>
        </w:rPr>
      </w:pPr>
      <w:r w:rsidRPr="00AF0FB1">
        <w:rPr>
          <w:rFonts w:cs="Arial"/>
          <w:b w:val="0"/>
          <w:bCs/>
        </w:rPr>
        <w:t>b) otimizar a utilização de recursos e a redução de desperdícios e de poluição, através das seguintes medidas, dentre outras;</w:t>
      </w:r>
    </w:p>
    <w:p w14:paraId="56BE6C4F" w14:textId="77777777" w:rsidR="00F873E0" w:rsidRPr="00AF0FB1" w:rsidRDefault="00F873E0" w:rsidP="008527AA">
      <w:pPr>
        <w:pStyle w:val="Nivel1"/>
        <w:numPr>
          <w:ilvl w:val="0"/>
          <w:numId w:val="0"/>
        </w:numPr>
        <w:suppressAutoHyphens/>
        <w:autoSpaceDE w:val="0"/>
        <w:autoSpaceDN w:val="0"/>
        <w:adjustRightInd w:val="0"/>
        <w:spacing w:before="120" w:after="120" w:line="240" w:lineRule="auto"/>
        <w:rPr>
          <w:rFonts w:cs="Arial"/>
          <w:b w:val="0"/>
          <w:bCs/>
        </w:rPr>
      </w:pPr>
      <w:r w:rsidRPr="00AF0FB1">
        <w:rPr>
          <w:rFonts w:cs="Arial"/>
          <w:b w:val="0"/>
          <w:bCs/>
        </w:rPr>
        <w:t>b.1) racionalizar o uso de substâncias potencialmente tóxicas ou poluentes;</w:t>
      </w:r>
    </w:p>
    <w:p w14:paraId="79F307B8" w14:textId="77777777" w:rsidR="00F873E0" w:rsidRPr="00AF0FB1" w:rsidRDefault="00F873E0" w:rsidP="008527AA">
      <w:pPr>
        <w:pStyle w:val="Nivel1"/>
        <w:numPr>
          <w:ilvl w:val="0"/>
          <w:numId w:val="0"/>
        </w:numPr>
        <w:suppressAutoHyphens/>
        <w:autoSpaceDE w:val="0"/>
        <w:autoSpaceDN w:val="0"/>
        <w:adjustRightInd w:val="0"/>
        <w:spacing w:before="120" w:after="120" w:line="240" w:lineRule="auto"/>
        <w:rPr>
          <w:rFonts w:cs="Arial"/>
          <w:b w:val="0"/>
          <w:bCs/>
        </w:rPr>
      </w:pPr>
      <w:r w:rsidRPr="00AF0FB1">
        <w:rPr>
          <w:rFonts w:cs="Arial"/>
          <w:b w:val="0"/>
          <w:bCs/>
        </w:rPr>
        <w:t>b.2) substituir as substâncias tóxicas por outras atóxicas ou de menor toxicidade;</w:t>
      </w:r>
    </w:p>
    <w:p w14:paraId="1890D567" w14:textId="77777777" w:rsidR="00F873E0" w:rsidRPr="00AF0FB1" w:rsidRDefault="00F873E0" w:rsidP="008527AA">
      <w:pPr>
        <w:pStyle w:val="Nivel1"/>
        <w:numPr>
          <w:ilvl w:val="0"/>
          <w:numId w:val="0"/>
        </w:numPr>
        <w:suppressAutoHyphens/>
        <w:autoSpaceDE w:val="0"/>
        <w:autoSpaceDN w:val="0"/>
        <w:adjustRightInd w:val="0"/>
        <w:spacing w:before="120" w:after="120" w:line="240" w:lineRule="auto"/>
        <w:rPr>
          <w:rFonts w:cs="Arial"/>
          <w:b w:val="0"/>
          <w:bCs/>
        </w:rPr>
      </w:pPr>
      <w:r w:rsidRPr="00AF0FB1">
        <w:rPr>
          <w:rFonts w:cs="Arial"/>
          <w:b w:val="0"/>
          <w:bCs/>
        </w:rPr>
        <w:t>b.3) usar produtos de limpeza e conservação de superfícies e objetos inanimados que obedeçam às classificações e especificações determinadas pela ANVISA;</w:t>
      </w:r>
    </w:p>
    <w:p w14:paraId="6B1BDEAA" w14:textId="06B949B4" w:rsidR="00F873E0" w:rsidRPr="00AF0FB1" w:rsidRDefault="00F873E0" w:rsidP="008527AA">
      <w:pPr>
        <w:pStyle w:val="Nivel1"/>
        <w:numPr>
          <w:ilvl w:val="0"/>
          <w:numId w:val="0"/>
        </w:numPr>
        <w:suppressAutoHyphens/>
        <w:autoSpaceDE w:val="0"/>
        <w:autoSpaceDN w:val="0"/>
        <w:adjustRightInd w:val="0"/>
        <w:spacing w:before="120" w:after="120" w:line="240" w:lineRule="auto"/>
        <w:rPr>
          <w:rFonts w:cs="Arial"/>
          <w:b w:val="0"/>
          <w:bCs/>
        </w:rPr>
      </w:pPr>
      <w:r w:rsidRPr="00AF0FB1">
        <w:rPr>
          <w:rFonts w:cs="Arial"/>
          <w:b w:val="0"/>
          <w:bCs/>
        </w:rPr>
        <w:t>b.4) racionalizar o consumo de energia (especialmente elétrica) e adotar medidas para evitar o desperdício de água tratada;</w:t>
      </w:r>
    </w:p>
    <w:p w14:paraId="79FFEFC1" w14:textId="77777777" w:rsidR="00F873E0" w:rsidRPr="00AF0FB1" w:rsidRDefault="00F873E0" w:rsidP="008527AA">
      <w:pPr>
        <w:pStyle w:val="Nivel1"/>
        <w:numPr>
          <w:ilvl w:val="0"/>
          <w:numId w:val="0"/>
        </w:numPr>
        <w:suppressAutoHyphens/>
        <w:autoSpaceDE w:val="0"/>
        <w:autoSpaceDN w:val="0"/>
        <w:adjustRightInd w:val="0"/>
        <w:spacing w:before="120" w:after="120" w:line="240" w:lineRule="auto"/>
        <w:rPr>
          <w:rFonts w:cs="Arial"/>
          <w:b w:val="0"/>
          <w:bCs/>
        </w:rPr>
      </w:pPr>
      <w:r w:rsidRPr="00AF0FB1">
        <w:rPr>
          <w:rFonts w:cs="Arial"/>
          <w:b w:val="0"/>
          <w:bCs/>
        </w:rPr>
        <w:lastRenderedPageBreak/>
        <w:t>b.5) realizar um programa interno de treinamento de seus empregados, nos três primeiros meses de execução contratual, para redução de consumo de energia elétrica, de consumo de água e redução de produção de resíduos sólidos, observadas as normas ambientais vigentes;</w:t>
      </w:r>
    </w:p>
    <w:p w14:paraId="060A21FC" w14:textId="77777777" w:rsidR="00F873E0" w:rsidRPr="00AF0FB1" w:rsidRDefault="00F873E0" w:rsidP="008527AA">
      <w:pPr>
        <w:pStyle w:val="Nivel1"/>
        <w:numPr>
          <w:ilvl w:val="0"/>
          <w:numId w:val="0"/>
        </w:numPr>
        <w:suppressAutoHyphens/>
        <w:autoSpaceDE w:val="0"/>
        <w:autoSpaceDN w:val="0"/>
        <w:adjustRightInd w:val="0"/>
        <w:spacing w:before="120" w:after="120" w:line="240" w:lineRule="auto"/>
        <w:rPr>
          <w:rFonts w:cs="Arial"/>
          <w:b w:val="0"/>
          <w:bCs/>
        </w:rPr>
      </w:pPr>
      <w:r w:rsidRPr="00AF0FB1">
        <w:rPr>
          <w:rFonts w:cs="Arial"/>
          <w:b w:val="0"/>
          <w:bCs/>
        </w:rPr>
        <w:t>b.6) treinar e capacitar periodicamente os empregados em boas práticas de redução de desperdícios e poluição;</w:t>
      </w:r>
    </w:p>
    <w:p w14:paraId="3BFD0597" w14:textId="77777777" w:rsidR="00F873E0" w:rsidRPr="00AF0FB1" w:rsidRDefault="00F873E0" w:rsidP="008527AA">
      <w:pPr>
        <w:pStyle w:val="Nivel1"/>
        <w:numPr>
          <w:ilvl w:val="0"/>
          <w:numId w:val="0"/>
        </w:numPr>
        <w:suppressAutoHyphens/>
        <w:autoSpaceDE w:val="0"/>
        <w:autoSpaceDN w:val="0"/>
        <w:adjustRightInd w:val="0"/>
        <w:spacing w:before="120" w:after="120" w:line="240" w:lineRule="auto"/>
        <w:rPr>
          <w:rFonts w:cs="Arial"/>
          <w:b w:val="0"/>
          <w:bCs/>
        </w:rPr>
      </w:pPr>
      <w:r w:rsidRPr="00AF0FB1">
        <w:rPr>
          <w:rFonts w:cs="Arial"/>
          <w:b w:val="0"/>
          <w:bCs/>
        </w:rPr>
        <w:t>c) utilizar lavagem com água de reuso ou outras fontes, sempre que possível (águas de chuva, poços cuja água seja certificada de não contaminação por metais pesados ou agentes bacteriológicos, minas e outros);</w:t>
      </w:r>
    </w:p>
    <w:p w14:paraId="48319FD4" w14:textId="0A8F12FC" w:rsidR="00F873E0" w:rsidRPr="00AF0FB1" w:rsidRDefault="00F873E0" w:rsidP="008527AA">
      <w:pPr>
        <w:pStyle w:val="Nivel1"/>
        <w:numPr>
          <w:ilvl w:val="0"/>
          <w:numId w:val="0"/>
        </w:numPr>
        <w:suppressAutoHyphens/>
        <w:autoSpaceDE w:val="0"/>
        <w:autoSpaceDN w:val="0"/>
        <w:adjustRightInd w:val="0"/>
        <w:spacing w:before="120" w:after="120" w:line="240" w:lineRule="auto"/>
        <w:rPr>
          <w:rFonts w:cs="Arial"/>
          <w:b w:val="0"/>
          <w:bCs/>
        </w:rPr>
      </w:pPr>
      <w:r w:rsidRPr="00AF0FB1">
        <w:rPr>
          <w:rFonts w:cs="Arial"/>
          <w:b w:val="0"/>
          <w:bCs/>
        </w:rPr>
        <w:t>d) observar a Resolução CONAMA nº 20, de 7/12/94, e legislação correlata, quanto aos equipamentos de limpeza que gerem ruído no seu funcionamento;</w:t>
      </w:r>
    </w:p>
    <w:p w14:paraId="2C2652FD" w14:textId="77777777" w:rsidR="00F873E0" w:rsidRPr="00AF0FB1" w:rsidRDefault="00F873E0" w:rsidP="008527AA">
      <w:pPr>
        <w:pStyle w:val="Nivel1"/>
        <w:numPr>
          <w:ilvl w:val="0"/>
          <w:numId w:val="0"/>
        </w:numPr>
        <w:suppressAutoHyphens/>
        <w:autoSpaceDE w:val="0"/>
        <w:autoSpaceDN w:val="0"/>
        <w:adjustRightInd w:val="0"/>
        <w:spacing w:before="120" w:after="120" w:line="240" w:lineRule="auto"/>
        <w:rPr>
          <w:rFonts w:cs="Arial"/>
          <w:b w:val="0"/>
          <w:bCs/>
        </w:rPr>
      </w:pPr>
      <w:r w:rsidRPr="00AF0FB1">
        <w:rPr>
          <w:rFonts w:cs="Arial"/>
          <w:b w:val="0"/>
          <w:bCs/>
        </w:rPr>
        <w:t>e) fornecer aos empregados os equipamentos de segurança que se fizerem necessários, para a execução de serviços;</w:t>
      </w:r>
    </w:p>
    <w:p w14:paraId="629AD785" w14:textId="77777777" w:rsidR="00F873E0" w:rsidRPr="00AF0FB1" w:rsidRDefault="00F873E0" w:rsidP="008527AA">
      <w:pPr>
        <w:pStyle w:val="Nivel1"/>
        <w:numPr>
          <w:ilvl w:val="0"/>
          <w:numId w:val="0"/>
        </w:numPr>
        <w:suppressAutoHyphens/>
        <w:autoSpaceDE w:val="0"/>
        <w:autoSpaceDN w:val="0"/>
        <w:adjustRightInd w:val="0"/>
        <w:spacing w:before="120" w:after="120" w:line="240" w:lineRule="auto"/>
        <w:rPr>
          <w:rFonts w:cs="Arial"/>
          <w:b w:val="0"/>
          <w:bCs/>
        </w:rPr>
      </w:pPr>
      <w:r w:rsidRPr="00AF0FB1">
        <w:rPr>
          <w:rFonts w:cs="Arial"/>
          <w:b w:val="0"/>
          <w:bCs/>
        </w:rPr>
        <w:t>f) respeitar as Normas Brasileiras - NBR publicadas pela Associação Brasileira de Normas Técnicas sobre resíduos sólidos;</w:t>
      </w:r>
    </w:p>
    <w:p w14:paraId="59BBE312" w14:textId="77777777" w:rsidR="00F873E0" w:rsidRPr="00AF0FB1" w:rsidRDefault="00F873E0" w:rsidP="008527AA">
      <w:pPr>
        <w:pStyle w:val="Nivel1"/>
        <w:numPr>
          <w:ilvl w:val="0"/>
          <w:numId w:val="0"/>
        </w:numPr>
        <w:suppressAutoHyphens/>
        <w:autoSpaceDE w:val="0"/>
        <w:autoSpaceDN w:val="0"/>
        <w:adjustRightInd w:val="0"/>
        <w:spacing w:before="120" w:after="120" w:line="240" w:lineRule="auto"/>
        <w:rPr>
          <w:rFonts w:cs="Arial"/>
          <w:b w:val="0"/>
          <w:bCs/>
        </w:rPr>
      </w:pPr>
      <w:r w:rsidRPr="00AF0FB1">
        <w:rPr>
          <w:rFonts w:cs="Arial"/>
          <w:b w:val="0"/>
          <w:bCs/>
        </w:rPr>
        <w:t>g) desenvolver ou adotar manuais de procedimentos de descarte de materiais potencialmente poluidores, dentre os quais:</w:t>
      </w:r>
    </w:p>
    <w:p w14:paraId="37F9FADC" w14:textId="77777777" w:rsidR="00F873E0" w:rsidRPr="00AF0FB1" w:rsidRDefault="00F873E0" w:rsidP="008527AA">
      <w:pPr>
        <w:pStyle w:val="Nivel1"/>
        <w:numPr>
          <w:ilvl w:val="0"/>
          <w:numId w:val="0"/>
        </w:numPr>
        <w:suppressAutoHyphens/>
        <w:autoSpaceDE w:val="0"/>
        <w:autoSpaceDN w:val="0"/>
        <w:adjustRightInd w:val="0"/>
        <w:spacing w:before="120" w:after="120" w:line="240" w:lineRule="auto"/>
        <w:rPr>
          <w:rFonts w:cs="Arial"/>
          <w:b w:val="0"/>
          <w:bCs/>
        </w:rPr>
      </w:pPr>
      <w:r w:rsidRPr="00AF0FB1">
        <w:rPr>
          <w:rFonts w:cs="Arial"/>
          <w:b w:val="0"/>
          <w:bCs/>
        </w:rPr>
        <w:t>g.1) pilhas e baterias que contenham em suas composições chumbo, cádmio, mercúrio e seus compostos devem ser recolhidas e encaminhadas aos estabelecimentos que as comercializam ou à rede de assistência técnica autorizada pelas respectivas indústrias, para repasse aos fabricantes ou importadores;</w:t>
      </w:r>
    </w:p>
    <w:p w14:paraId="66A0D223" w14:textId="77777777" w:rsidR="00F873E0" w:rsidRPr="00AF0FB1" w:rsidRDefault="00F873E0" w:rsidP="008527AA">
      <w:pPr>
        <w:pStyle w:val="Nivel1"/>
        <w:numPr>
          <w:ilvl w:val="0"/>
          <w:numId w:val="0"/>
        </w:numPr>
        <w:suppressAutoHyphens/>
        <w:autoSpaceDE w:val="0"/>
        <w:autoSpaceDN w:val="0"/>
        <w:adjustRightInd w:val="0"/>
        <w:spacing w:before="120" w:after="120" w:line="240" w:lineRule="auto"/>
        <w:rPr>
          <w:rFonts w:cs="Arial"/>
          <w:b w:val="0"/>
          <w:bCs/>
        </w:rPr>
      </w:pPr>
      <w:r w:rsidRPr="00AF0FB1">
        <w:rPr>
          <w:rFonts w:cs="Arial"/>
          <w:b w:val="0"/>
          <w:bCs/>
        </w:rPr>
        <w:t>g.2) lâmpadas fluorescentes e frascos de aerossóis em geral devem ser separados e acondicionados em recipientes adequados para destinação específica;</w:t>
      </w:r>
    </w:p>
    <w:p w14:paraId="2E08B651" w14:textId="77777777" w:rsidR="00F873E0" w:rsidRPr="00AF0FB1" w:rsidRDefault="00F873E0" w:rsidP="008527AA">
      <w:pPr>
        <w:pStyle w:val="Nivel1"/>
        <w:numPr>
          <w:ilvl w:val="0"/>
          <w:numId w:val="0"/>
        </w:numPr>
        <w:suppressAutoHyphens/>
        <w:autoSpaceDE w:val="0"/>
        <w:autoSpaceDN w:val="0"/>
        <w:adjustRightInd w:val="0"/>
        <w:spacing w:before="120" w:after="120" w:line="240" w:lineRule="auto"/>
        <w:rPr>
          <w:rFonts w:cs="Arial"/>
          <w:b w:val="0"/>
          <w:bCs/>
        </w:rPr>
      </w:pPr>
      <w:r w:rsidRPr="00AF0FB1">
        <w:rPr>
          <w:rFonts w:cs="Arial"/>
          <w:b w:val="0"/>
          <w:bCs/>
        </w:rPr>
        <w:t>g.3) pneumáticos inservíveis devem ser encaminhados aos fabricantes para destinação final, ambientalmente adequada, conforme disciplina normativa vigente.</w:t>
      </w:r>
    </w:p>
    <w:p w14:paraId="22B4F420" w14:textId="0D3F8055" w:rsidR="00F873E0" w:rsidRPr="00AF0FB1" w:rsidRDefault="00F873E0" w:rsidP="008527AA">
      <w:pPr>
        <w:pStyle w:val="Nivel1"/>
        <w:numPr>
          <w:ilvl w:val="2"/>
          <w:numId w:val="1"/>
        </w:numPr>
        <w:suppressAutoHyphens/>
        <w:autoSpaceDE w:val="0"/>
        <w:autoSpaceDN w:val="0"/>
        <w:adjustRightInd w:val="0"/>
        <w:spacing w:before="120" w:after="120" w:line="240" w:lineRule="auto"/>
        <w:ind w:left="0" w:firstLine="0"/>
        <w:rPr>
          <w:rFonts w:cs="Arial"/>
          <w:b w:val="0"/>
          <w:bCs/>
        </w:rPr>
      </w:pPr>
      <w:r w:rsidRPr="00AF0FB1">
        <w:rPr>
          <w:rFonts w:cs="Arial"/>
          <w:b w:val="0"/>
          <w:bCs/>
        </w:rPr>
        <w:t xml:space="preserve">No serviço de </w:t>
      </w:r>
      <w:r w:rsidR="00F655A4" w:rsidRPr="00AF0FB1">
        <w:rPr>
          <w:rFonts w:cs="Arial"/>
          <w:b w:val="0"/>
          <w:bCs/>
        </w:rPr>
        <w:t>LANCHONETE</w:t>
      </w:r>
      <w:r w:rsidRPr="00AF0FB1">
        <w:rPr>
          <w:rFonts w:cs="Arial"/>
          <w:b w:val="0"/>
          <w:bCs/>
        </w:rPr>
        <w:t>, a cessionária observará a Resolução RDC ANVISA 216, de 2004, bem como legislação e/ou normas de órgãos de vigilância sanitária estaduais, distrital e municipais. Os liquidificadores utilizados na prestação dos serviços deverão possuir Selo Ruído, indicativo do respectivo nível de potência sonora, nos termos da Resolução CONAMA n° 20, de 07/12/94, e da Instrução Normativa n° 3, de 07/02/2000, e legislação correlata.</w:t>
      </w:r>
    </w:p>
    <w:p w14:paraId="58C13B2F" w14:textId="1EE3AD45" w:rsidR="002F463D" w:rsidRPr="00AF0FB1" w:rsidRDefault="002F463D" w:rsidP="008527AA">
      <w:pPr>
        <w:pStyle w:val="Nivel1"/>
        <w:numPr>
          <w:ilvl w:val="2"/>
          <w:numId w:val="1"/>
        </w:numPr>
        <w:suppressAutoHyphens/>
        <w:autoSpaceDE w:val="0"/>
        <w:autoSpaceDN w:val="0"/>
        <w:adjustRightInd w:val="0"/>
        <w:spacing w:before="120" w:after="120" w:line="240" w:lineRule="auto"/>
        <w:ind w:left="0" w:firstLine="0"/>
        <w:outlineLvl w:val="9"/>
        <w:rPr>
          <w:rFonts w:cs="Arial"/>
        </w:rPr>
      </w:pPr>
      <w:r w:rsidRPr="00AF0FB1">
        <w:rPr>
          <w:rFonts w:cs="Arial"/>
        </w:rPr>
        <w:t>Do uso racional dos recursos</w:t>
      </w:r>
    </w:p>
    <w:p w14:paraId="5B01868E" w14:textId="77777777" w:rsidR="002F463D" w:rsidRPr="00AF0FB1" w:rsidRDefault="002F463D" w:rsidP="008527AA">
      <w:pPr>
        <w:pStyle w:val="PargrafodaLista"/>
        <w:keepNext/>
        <w:keepLines/>
        <w:numPr>
          <w:ilvl w:val="0"/>
          <w:numId w:val="9"/>
        </w:numPr>
        <w:suppressAutoHyphens/>
        <w:spacing w:before="120" w:after="120"/>
        <w:ind w:left="0" w:firstLine="0"/>
      </w:pPr>
      <w:r w:rsidRPr="00AF0FB1">
        <w:t>A cessionária deverá adotar critérios para aquisição e uso de equipamentos e complementos que promovam a redução do consumo de água;</w:t>
      </w:r>
    </w:p>
    <w:p w14:paraId="258017CA" w14:textId="77777777" w:rsidR="002F463D" w:rsidRPr="00AF0FB1" w:rsidRDefault="002F463D" w:rsidP="008527AA">
      <w:pPr>
        <w:pStyle w:val="PargrafodaLista"/>
        <w:keepNext/>
        <w:keepLines/>
        <w:numPr>
          <w:ilvl w:val="0"/>
          <w:numId w:val="9"/>
        </w:numPr>
        <w:suppressAutoHyphens/>
        <w:spacing w:before="120" w:after="120"/>
        <w:ind w:left="0" w:firstLine="0"/>
      </w:pPr>
      <w:r w:rsidRPr="00AF0FB1">
        <w:t>A cessionária deverá utilizar equipamentos que apresentem eficiência energética e redução de consumo, submetendo-os ao fiscal do termo de cessão quando do início dos serviços e nas substituições;</w:t>
      </w:r>
    </w:p>
    <w:p w14:paraId="1F7AF8D3" w14:textId="57F57FDA" w:rsidR="002F463D" w:rsidRPr="00AF0FB1" w:rsidRDefault="002F463D" w:rsidP="008527AA">
      <w:pPr>
        <w:pStyle w:val="PargrafodaLista"/>
        <w:keepNext/>
        <w:keepLines/>
        <w:numPr>
          <w:ilvl w:val="0"/>
          <w:numId w:val="9"/>
        </w:numPr>
        <w:suppressAutoHyphens/>
        <w:spacing w:before="120" w:after="120"/>
        <w:ind w:left="0" w:firstLine="0"/>
      </w:pPr>
      <w:r w:rsidRPr="00AF0FB1">
        <w:t>A cessionária deverá realizar verificações e, se for o caso, manutenções periódicas nos seus aparelhos elétricos e evitar ao máximo o uso de extensões elétricas.</w:t>
      </w:r>
    </w:p>
    <w:p w14:paraId="5EBF25A5" w14:textId="050E254F" w:rsidR="00A526CC" w:rsidRPr="00AF0FB1" w:rsidRDefault="00A526CC" w:rsidP="008527AA">
      <w:pPr>
        <w:pStyle w:val="Nivel1"/>
        <w:numPr>
          <w:ilvl w:val="1"/>
          <w:numId w:val="1"/>
        </w:numPr>
        <w:suppressAutoHyphens/>
        <w:spacing w:before="120" w:after="120" w:line="240" w:lineRule="auto"/>
        <w:ind w:left="0" w:firstLine="0"/>
        <w:rPr>
          <w:rFonts w:cs="Arial"/>
          <w:b w:val="0"/>
          <w:bCs/>
        </w:rPr>
      </w:pPr>
      <w:r w:rsidRPr="00AF0FB1">
        <w:rPr>
          <w:rFonts w:cs="Arial"/>
          <w:b w:val="0"/>
          <w:bCs/>
        </w:rPr>
        <w:t xml:space="preserve">Ao considerar que a universidade possui períodos com menor fluxo de pessoas que afetam o potencial de exploração econômica dos serviços de </w:t>
      </w:r>
      <w:r w:rsidR="00F655A4" w:rsidRPr="00AF0FB1">
        <w:rPr>
          <w:rFonts w:cs="Arial"/>
          <w:b w:val="0"/>
          <w:bCs/>
        </w:rPr>
        <w:t>LANCHONETE</w:t>
      </w:r>
      <w:r w:rsidRPr="00AF0FB1">
        <w:rPr>
          <w:rFonts w:cs="Arial"/>
          <w:b w:val="0"/>
          <w:bCs/>
        </w:rPr>
        <w:t>, fica determinado em períodos de férias, recesso ou greve superior a 15 (quinze) dias corridos, que haverá a redução no valor cobrado de aluguel correspondente a 50%, até a retomada das atividades normais da instituição.</w:t>
      </w:r>
    </w:p>
    <w:p w14:paraId="77EEE398" w14:textId="77777777" w:rsidR="0082594B" w:rsidRPr="00AF0FB1" w:rsidRDefault="0082594B" w:rsidP="008527AA">
      <w:pPr>
        <w:keepNext/>
        <w:keepLines/>
        <w:numPr>
          <w:ilvl w:val="1"/>
          <w:numId w:val="1"/>
        </w:numPr>
        <w:suppressAutoHyphens/>
        <w:spacing w:before="120" w:after="120"/>
        <w:ind w:left="0" w:firstLine="0"/>
        <w:jc w:val="both"/>
        <w:rPr>
          <w:color w:val="000000" w:themeColor="text1"/>
          <w:szCs w:val="20"/>
        </w:rPr>
      </w:pPr>
      <w:r w:rsidRPr="00AF0FB1">
        <w:rPr>
          <w:color w:val="000000" w:themeColor="text1"/>
          <w:szCs w:val="20"/>
        </w:rPr>
        <w:t>Declaração do licitante de que tem pleno conhecimento das condições necessárias para a prestação do serviço.</w:t>
      </w:r>
    </w:p>
    <w:p w14:paraId="28526F13" w14:textId="18242A3C" w:rsidR="0082594B" w:rsidRPr="008527AA" w:rsidRDefault="0082594B" w:rsidP="008527AA">
      <w:pPr>
        <w:keepNext/>
        <w:keepLines/>
        <w:numPr>
          <w:ilvl w:val="1"/>
          <w:numId w:val="1"/>
        </w:numPr>
        <w:suppressAutoHyphens/>
        <w:spacing w:before="120" w:after="120"/>
        <w:ind w:left="0" w:firstLine="0"/>
        <w:jc w:val="both"/>
        <w:rPr>
          <w:b/>
          <w:bCs/>
          <w:szCs w:val="20"/>
        </w:rPr>
      </w:pPr>
      <w:r w:rsidRPr="008527AA">
        <w:rPr>
          <w:szCs w:val="20"/>
        </w:rPr>
        <w:t xml:space="preserve">As obrigações da </w:t>
      </w:r>
      <w:r w:rsidR="00BD13FF" w:rsidRPr="008527AA">
        <w:rPr>
          <w:szCs w:val="20"/>
        </w:rPr>
        <w:t>Cessionária</w:t>
      </w:r>
      <w:r w:rsidRPr="008527AA">
        <w:rPr>
          <w:szCs w:val="20"/>
        </w:rPr>
        <w:t xml:space="preserve"> e C</w:t>
      </w:r>
      <w:r w:rsidR="00BD13FF" w:rsidRPr="008527AA">
        <w:rPr>
          <w:szCs w:val="20"/>
        </w:rPr>
        <w:t>edente</w:t>
      </w:r>
      <w:r w:rsidRPr="008527AA">
        <w:rPr>
          <w:szCs w:val="20"/>
        </w:rPr>
        <w:t xml:space="preserve"> estão previstas neste T</w:t>
      </w:r>
      <w:r w:rsidR="00A15773" w:rsidRPr="008527AA">
        <w:rPr>
          <w:szCs w:val="20"/>
        </w:rPr>
        <w:t xml:space="preserve">ermo de </w:t>
      </w:r>
      <w:r w:rsidRPr="008527AA">
        <w:rPr>
          <w:szCs w:val="20"/>
        </w:rPr>
        <w:t>R</w:t>
      </w:r>
      <w:r w:rsidR="00A15773" w:rsidRPr="008527AA">
        <w:rPr>
          <w:szCs w:val="20"/>
        </w:rPr>
        <w:t>eferência</w:t>
      </w:r>
      <w:r w:rsidRPr="008527AA">
        <w:rPr>
          <w:szCs w:val="20"/>
        </w:rPr>
        <w:t>.</w:t>
      </w:r>
    </w:p>
    <w:p w14:paraId="5525DE78" w14:textId="77777777" w:rsidR="0082594B" w:rsidRPr="008527AA" w:rsidRDefault="0082594B" w:rsidP="008527AA">
      <w:pPr>
        <w:keepNext/>
        <w:keepLines/>
        <w:suppressAutoHyphens/>
        <w:spacing w:before="120" w:after="120"/>
        <w:jc w:val="both"/>
        <w:rPr>
          <w:b/>
          <w:szCs w:val="20"/>
        </w:rPr>
      </w:pPr>
    </w:p>
    <w:p w14:paraId="55DA9180" w14:textId="5EB8EEB6" w:rsidR="0082594B" w:rsidRPr="008527AA" w:rsidRDefault="003D389C" w:rsidP="008527AA">
      <w:pPr>
        <w:pStyle w:val="Nivel1"/>
        <w:suppressAutoHyphens/>
        <w:spacing w:before="120" w:after="120" w:line="240" w:lineRule="auto"/>
        <w:ind w:left="0" w:firstLine="0"/>
        <w:rPr>
          <w:rFonts w:cs="Arial"/>
          <w:color w:val="auto"/>
        </w:rPr>
      </w:pPr>
      <w:r w:rsidRPr="008527AA">
        <w:rPr>
          <w:bCs/>
          <w:color w:val="auto"/>
        </w:rPr>
        <w:t>VISTORIA PARA A LICITAÇÃO</w:t>
      </w:r>
    </w:p>
    <w:p w14:paraId="06DB5B1E" w14:textId="31DBE394" w:rsidR="003D389C" w:rsidRPr="008527AA" w:rsidRDefault="145F2A1D" w:rsidP="008527AA">
      <w:pPr>
        <w:pStyle w:val="Nivel1"/>
        <w:numPr>
          <w:ilvl w:val="1"/>
          <w:numId w:val="1"/>
        </w:numPr>
        <w:suppressAutoHyphens/>
        <w:spacing w:before="120" w:after="120" w:line="240" w:lineRule="auto"/>
        <w:ind w:left="0" w:firstLine="0"/>
        <w:rPr>
          <w:rFonts w:cs="Arial"/>
          <w:b w:val="0"/>
          <w:color w:val="auto"/>
        </w:rPr>
      </w:pPr>
      <w:r w:rsidRPr="008527AA">
        <w:rPr>
          <w:b w:val="0"/>
          <w:color w:val="auto"/>
        </w:rPr>
        <w:t xml:space="preserve">Para o correto dimensionamento e elaboração de sua proposta, o licitante </w:t>
      </w:r>
      <w:r w:rsidRPr="008527AA">
        <w:rPr>
          <w:b w:val="0"/>
          <w:iCs/>
          <w:color w:val="auto"/>
        </w:rPr>
        <w:t xml:space="preserve">poderá </w:t>
      </w:r>
      <w:r w:rsidRPr="008527AA">
        <w:rPr>
          <w:b w:val="0"/>
          <w:color w:val="auto"/>
        </w:rPr>
        <w:t xml:space="preserve">realizar vistoria nas instalações do local de execução dos serviços, acompanhado por servidor designado para esse fim, de segunda à sexta-feira, das </w:t>
      </w:r>
      <w:r w:rsidR="001D411A" w:rsidRPr="008527AA">
        <w:rPr>
          <w:b w:val="0"/>
          <w:color w:val="auto"/>
        </w:rPr>
        <w:t xml:space="preserve">08:00h </w:t>
      </w:r>
      <w:r w:rsidRPr="008527AA">
        <w:rPr>
          <w:b w:val="0"/>
          <w:color w:val="auto"/>
        </w:rPr>
        <w:t xml:space="preserve">às </w:t>
      </w:r>
      <w:r w:rsidR="001D411A" w:rsidRPr="008527AA">
        <w:rPr>
          <w:b w:val="0"/>
          <w:color w:val="auto"/>
        </w:rPr>
        <w:t>12:00h e das 14:00h às 18:00h, devendo o agendamento ser efetuado previamente com a Subprefeitura do CFP/UFCG, pelo telefone (83) 3532-2007</w:t>
      </w:r>
      <w:r w:rsidRPr="008527AA">
        <w:rPr>
          <w:b w:val="0"/>
          <w:color w:val="auto"/>
        </w:rPr>
        <w:t>.</w:t>
      </w:r>
    </w:p>
    <w:p w14:paraId="66C22069" w14:textId="6B77F5FB" w:rsidR="003D389C" w:rsidRPr="008527AA" w:rsidRDefault="003D389C" w:rsidP="008527AA">
      <w:pPr>
        <w:keepNext/>
        <w:keepLines/>
        <w:numPr>
          <w:ilvl w:val="1"/>
          <w:numId w:val="1"/>
        </w:numPr>
        <w:suppressAutoHyphens/>
        <w:spacing w:before="120" w:after="120"/>
        <w:ind w:left="0" w:right="-15" w:firstLine="0"/>
        <w:jc w:val="both"/>
        <w:rPr>
          <w:rFonts w:cs="Times New Roman"/>
          <w:iCs/>
          <w:szCs w:val="20"/>
        </w:rPr>
      </w:pPr>
      <w:r w:rsidRPr="008527AA">
        <w:rPr>
          <w:rFonts w:cs="Times New Roman"/>
          <w:szCs w:val="20"/>
        </w:rPr>
        <w:lastRenderedPageBreak/>
        <w:t>O prazo para vistoria iniciar-se-á no dia útil seguinte ao da publicação do Edital, estendendo</w:t>
      </w:r>
      <w:r w:rsidRPr="008527AA">
        <w:rPr>
          <w:rFonts w:cs="Times New Roman"/>
          <w:iCs/>
          <w:szCs w:val="20"/>
        </w:rPr>
        <w:t>-se até o dia útil anterior à data prevista para a abertura da sessão pública.</w:t>
      </w:r>
    </w:p>
    <w:p w14:paraId="4668FA4D" w14:textId="7F6CC390" w:rsidR="003D389C" w:rsidRPr="008527AA" w:rsidRDefault="003D389C" w:rsidP="008527AA">
      <w:pPr>
        <w:pStyle w:val="PargrafodaLista"/>
        <w:keepNext/>
        <w:keepLines/>
        <w:numPr>
          <w:ilvl w:val="2"/>
          <w:numId w:val="1"/>
        </w:numPr>
        <w:suppressAutoHyphens/>
        <w:spacing w:before="120" w:after="120"/>
        <w:ind w:left="0" w:firstLine="0"/>
        <w:jc w:val="both"/>
        <w:rPr>
          <w:rFonts w:cs="Times New Roman"/>
          <w:szCs w:val="20"/>
        </w:rPr>
      </w:pPr>
      <w:r w:rsidRPr="008527AA">
        <w:rPr>
          <w:iCs/>
          <w:szCs w:val="20"/>
        </w:rPr>
        <w:t>Para a vistoria o licitante, ou o seu representante legal, deverá estar devidamente identificado, apresentando documento de identidade civil e documento expedido pela empresa comprovando sua habilitação para a realização da vistoria.</w:t>
      </w:r>
    </w:p>
    <w:p w14:paraId="61B532DA" w14:textId="2857EFB0" w:rsidR="003D389C" w:rsidRPr="008527AA" w:rsidRDefault="00E424F5" w:rsidP="008527AA">
      <w:pPr>
        <w:pStyle w:val="PargrafodaLista"/>
        <w:keepNext/>
        <w:keepLines/>
        <w:numPr>
          <w:ilvl w:val="2"/>
          <w:numId w:val="1"/>
        </w:numPr>
        <w:suppressAutoHyphens/>
        <w:spacing w:before="120" w:after="120"/>
        <w:ind w:left="0" w:firstLine="0"/>
        <w:jc w:val="both"/>
        <w:rPr>
          <w:rFonts w:cs="Times New Roman"/>
          <w:szCs w:val="20"/>
        </w:rPr>
      </w:pPr>
      <w:r w:rsidRPr="008527AA">
        <w:rPr>
          <w:rFonts w:cs="Times New Roman"/>
          <w:szCs w:val="20"/>
        </w:rPr>
        <w:t xml:space="preserve"> Não ocorrerá vistoria sem prévio agendamento.</w:t>
      </w:r>
    </w:p>
    <w:p w14:paraId="6E1C2334" w14:textId="77777777" w:rsidR="00E424F5" w:rsidRPr="008527AA" w:rsidRDefault="00E424F5" w:rsidP="008527AA">
      <w:pPr>
        <w:pStyle w:val="PargrafodaLista"/>
        <w:keepNext/>
        <w:keepLines/>
        <w:numPr>
          <w:ilvl w:val="2"/>
          <w:numId w:val="1"/>
        </w:numPr>
        <w:suppressAutoHyphens/>
        <w:spacing w:before="120" w:after="120"/>
        <w:ind w:left="0" w:firstLine="0"/>
        <w:jc w:val="both"/>
        <w:rPr>
          <w:rFonts w:cs="Times New Roman"/>
          <w:szCs w:val="20"/>
        </w:rPr>
      </w:pPr>
      <w:r w:rsidRPr="008527AA">
        <w:rPr>
          <w:rFonts w:cs="Times New Roman"/>
          <w:szCs w:val="20"/>
        </w:rPr>
        <w:t>Todos ou custos relacionados com a vistoria são de responsabilidade da licitante.</w:t>
      </w:r>
    </w:p>
    <w:p w14:paraId="5A055DED" w14:textId="60DF430C" w:rsidR="00E424F5" w:rsidRPr="008527AA" w:rsidRDefault="00E424F5" w:rsidP="008527AA">
      <w:pPr>
        <w:pStyle w:val="PargrafodaLista"/>
        <w:keepNext/>
        <w:keepLines/>
        <w:numPr>
          <w:ilvl w:val="1"/>
          <w:numId w:val="1"/>
        </w:numPr>
        <w:suppressAutoHyphens/>
        <w:spacing w:before="120" w:after="120"/>
        <w:ind w:left="0" w:firstLine="0"/>
        <w:jc w:val="both"/>
        <w:rPr>
          <w:rFonts w:cs="Times New Roman"/>
          <w:szCs w:val="20"/>
        </w:rPr>
      </w:pPr>
      <w:r w:rsidRPr="008527AA">
        <w:rPr>
          <w:rFonts w:cs="Times New Roman"/>
          <w:szCs w:val="20"/>
        </w:rPr>
        <w:t>Por ocasião da vistoria, ao licitante, ou ao seu representante legal, poderá ser entregue CD-ROM, “</w:t>
      </w:r>
      <w:proofErr w:type="spellStart"/>
      <w:r w:rsidRPr="008527AA">
        <w:rPr>
          <w:rFonts w:cs="Times New Roman"/>
          <w:szCs w:val="20"/>
        </w:rPr>
        <w:t>pendrive</w:t>
      </w:r>
      <w:proofErr w:type="spellEnd"/>
      <w:r w:rsidRPr="008527AA">
        <w:rPr>
          <w:rFonts w:cs="Times New Roman"/>
          <w:szCs w:val="20"/>
        </w:rPr>
        <w:t>” ou outra forma compatível de reprodução, contendo as informações relativas ao objeto da licitação, para que a empresa tenha condições de bem elaborar sua proposta.</w:t>
      </w:r>
    </w:p>
    <w:p w14:paraId="1E5AD04E" w14:textId="77777777" w:rsidR="003D389C" w:rsidRPr="008527AA" w:rsidRDefault="003D389C" w:rsidP="008527AA">
      <w:pPr>
        <w:pStyle w:val="PargrafodaLista"/>
        <w:keepNext/>
        <w:keepLines/>
        <w:numPr>
          <w:ilvl w:val="1"/>
          <w:numId w:val="1"/>
        </w:numPr>
        <w:suppressAutoHyphens/>
        <w:spacing w:before="120" w:after="120"/>
        <w:ind w:left="0" w:firstLine="0"/>
        <w:jc w:val="both"/>
        <w:rPr>
          <w:rFonts w:cs="Times New Roman"/>
          <w:szCs w:val="20"/>
        </w:rPr>
      </w:pPr>
      <w:r w:rsidRPr="008527AA">
        <w:rPr>
          <w:rFonts w:cs="Times New Roman"/>
          <w:iCs/>
          <w:szCs w:val="20"/>
        </w:rPr>
        <w:t>A não realização da vistoria, quando facultativa, não poderá embasar posteriores alegações de desconhecimento das instalações, dúvidas ou esquecimentos de quaisquer detalhes dos locais da prestação dos serviços, devendo a licitante vencedora assumir os ônus dos serviços decorrentes.</w:t>
      </w:r>
    </w:p>
    <w:p w14:paraId="275A0D67" w14:textId="77777777" w:rsidR="003D389C" w:rsidRPr="008527AA" w:rsidRDefault="003D389C" w:rsidP="008527AA">
      <w:pPr>
        <w:pStyle w:val="PargrafodaLista"/>
        <w:keepNext/>
        <w:keepLines/>
        <w:numPr>
          <w:ilvl w:val="1"/>
          <w:numId w:val="1"/>
        </w:numPr>
        <w:suppressAutoHyphens/>
        <w:spacing w:before="120" w:after="120"/>
        <w:ind w:left="0" w:firstLine="0"/>
        <w:jc w:val="both"/>
        <w:rPr>
          <w:rFonts w:cs="Times New Roman"/>
          <w:szCs w:val="20"/>
        </w:rPr>
      </w:pPr>
      <w:r w:rsidRPr="008527AA">
        <w:rPr>
          <w:rFonts w:cs="Times New Roman"/>
          <w:iCs/>
          <w:szCs w:val="20"/>
        </w:rPr>
        <w:t>A licitante deverá declarar que tomou conhecimento de todas as informações e das condições locais para o cumprimento das obrigações objeto da licitação.</w:t>
      </w:r>
    </w:p>
    <w:p w14:paraId="5616CCB3" w14:textId="77777777" w:rsidR="008527AA" w:rsidRPr="008527AA" w:rsidRDefault="008527AA" w:rsidP="008527AA">
      <w:pPr>
        <w:pStyle w:val="PargrafodaLista"/>
        <w:keepNext/>
        <w:keepLines/>
        <w:suppressAutoHyphens/>
        <w:spacing w:before="120" w:after="120"/>
        <w:ind w:left="0"/>
        <w:jc w:val="both"/>
        <w:rPr>
          <w:rFonts w:cs="Times New Roman"/>
          <w:szCs w:val="20"/>
        </w:rPr>
      </w:pPr>
    </w:p>
    <w:p w14:paraId="00F4A7AE" w14:textId="77777777" w:rsidR="007B7E1C" w:rsidRPr="00AF0FB1" w:rsidRDefault="007B7E1C" w:rsidP="008527AA">
      <w:pPr>
        <w:pStyle w:val="Nivel1"/>
        <w:suppressAutoHyphens/>
        <w:spacing w:before="120" w:after="120" w:line="240" w:lineRule="auto"/>
        <w:ind w:left="0" w:firstLine="0"/>
      </w:pPr>
      <w:r w:rsidRPr="00AF0FB1">
        <w:t>MODELO DE EXECUÇÃO DO OBJETO</w:t>
      </w:r>
    </w:p>
    <w:p w14:paraId="11CC0130" w14:textId="2DA5FC32" w:rsidR="007B7E1C" w:rsidRPr="00AF0FB1" w:rsidRDefault="007B7E1C" w:rsidP="008527AA">
      <w:pPr>
        <w:keepNext/>
        <w:keepLines/>
        <w:numPr>
          <w:ilvl w:val="1"/>
          <w:numId w:val="1"/>
        </w:numPr>
        <w:suppressAutoHyphens/>
        <w:spacing w:before="120" w:after="120"/>
        <w:ind w:left="0" w:firstLine="0"/>
        <w:jc w:val="both"/>
        <w:rPr>
          <w:szCs w:val="20"/>
        </w:rPr>
      </w:pPr>
      <w:r w:rsidRPr="00AF0FB1">
        <w:rPr>
          <w:szCs w:val="20"/>
        </w:rPr>
        <w:t>A execução do objeto seguirá a seguinte dinâmica:</w:t>
      </w:r>
    </w:p>
    <w:p w14:paraId="6896E3C3" w14:textId="74EB18E5" w:rsidR="00E424F5" w:rsidRPr="008527AA" w:rsidRDefault="00E424F5" w:rsidP="008527AA">
      <w:pPr>
        <w:keepNext/>
        <w:keepLines/>
        <w:numPr>
          <w:ilvl w:val="2"/>
          <w:numId w:val="1"/>
        </w:numPr>
        <w:suppressAutoHyphens/>
        <w:spacing w:before="120" w:after="120"/>
        <w:ind w:left="0" w:firstLine="0"/>
        <w:jc w:val="both"/>
        <w:rPr>
          <w:szCs w:val="20"/>
        </w:rPr>
      </w:pPr>
      <w:r w:rsidRPr="00AF0FB1">
        <w:rPr>
          <w:szCs w:val="20"/>
        </w:rPr>
        <w:t xml:space="preserve"> A </w:t>
      </w:r>
      <w:r w:rsidR="00BD13FF" w:rsidRPr="00AF0FB1">
        <w:rPr>
          <w:szCs w:val="20"/>
        </w:rPr>
        <w:t>cessionária</w:t>
      </w:r>
      <w:r w:rsidRPr="00AF0FB1">
        <w:rPr>
          <w:szCs w:val="20"/>
        </w:rPr>
        <w:t xml:space="preserve"> será obrigada a manter o estabelecimento aberto de acordo com os horários de funcionamento da instituição, no período compreendido entre as 07h00 às 2</w:t>
      </w:r>
      <w:r w:rsidR="00487EC3" w:rsidRPr="00AF0FB1">
        <w:rPr>
          <w:szCs w:val="20"/>
        </w:rPr>
        <w:t>2</w:t>
      </w:r>
      <w:r w:rsidRPr="00AF0FB1">
        <w:rPr>
          <w:szCs w:val="20"/>
        </w:rPr>
        <w:t>h00, de segunda a sexta</w:t>
      </w:r>
      <w:r w:rsidR="005D21CF" w:rsidRPr="00AF0FB1">
        <w:rPr>
          <w:szCs w:val="20"/>
        </w:rPr>
        <w:t>-feira</w:t>
      </w:r>
      <w:r w:rsidRPr="00AF0FB1">
        <w:rPr>
          <w:szCs w:val="20"/>
        </w:rPr>
        <w:t xml:space="preserve">, </w:t>
      </w:r>
      <w:r w:rsidRPr="008527AA">
        <w:rPr>
          <w:szCs w:val="20"/>
        </w:rPr>
        <w:t>podendo ser alterado com prévia autorização da administração.</w:t>
      </w:r>
    </w:p>
    <w:p w14:paraId="7A270592" w14:textId="53A755B5" w:rsidR="000F3566" w:rsidRPr="008527AA" w:rsidRDefault="000F3566" w:rsidP="008527AA">
      <w:pPr>
        <w:pStyle w:val="Nivel1"/>
        <w:numPr>
          <w:ilvl w:val="3"/>
          <w:numId w:val="1"/>
        </w:numPr>
        <w:suppressAutoHyphens/>
        <w:spacing w:before="120" w:after="120" w:line="240" w:lineRule="auto"/>
        <w:ind w:left="0" w:firstLine="0"/>
        <w:rPr>
          <w:rFonts w:cs="Arial"/>
          <w:b w:val="0"/>
          <w:bCs/>
        </w:rPr>
      </w:pPr>
      <w:r w:rsidRPr="008527AA">
        <w:rPr>
          <w:b w:val="0"/>
        </w:rPr>
        <w:t>A Cessionária poderá reduzir seu horário de funcionamento de 07h:00 às 12h:00, com autorização da Administração, no período de recesso acadêmico, igual ou superior a 15 (quinze) dias consecutivos ou não, devidamente comprovado através do calendário oficial fornecido pela Pró-Reitoria de Ensino da UFCG, e/ou em caso de paralisações das atividades acadêmicas por motivos de força maior (greve, calamidade pública, questões de saúde pública, feriados prolongados, etc...</w:t>
      </w:r>
    </w:p>
    <w:p w14:paraId="000BFDBF" w14:textId="3195CEF3" w:rsidR="00E424F5" w:rsidRPr="00AF0FB1" w:rsidRDefault="00342668" w:rsidP="008527AA">
      <w:pPr>
        <w:keepNext/>
        <w:keepLines/>
        <w:numPr>
          <w:ilvl w:val="2"/>
          <w:numId w:val="1"/>
        </w:numPr>
        <w:suppressAutoHyphens/>
        <w:spacing w:before="120" w:after="120"/>
        <w:ind w:left="0" w:firstLine="0"/>
        <w:jc w:val="both"/>
        <w:rPr>
          <w:szCs w:val="20"/>
        </w:rPr>
      </w:pPr>
      <w:r w:rsidRPr="008527AA">
        <w:rPr>
          <w:szCs w:val="20"/>
        </w:rPr>
        <w:t xml:space="preserve"> </w:t>
      </w:r>
      <w:r w:rsidR="00E424F5" w:rsidRPr="008527AA">
        <w:rPr>
          <w:szCs w:val="20"/>
        </w:rPr>
        <w:t xml:space="preserve">A </w:t>
      </w:r>
      <w:r w:rsidR="00BD13FF" w:rsidRPr="008527AA">
        <w:rPr>
          <w:szCs w:val="20"/>
        </w:rPr>
        <w:t>cessionária</w:t>
      </w:r>
      <w:r w:rsidR="00E424F5" w:rsidRPr="008527AA">
        <w:rPr>
          <w:szCs w:val="20"/>
        </w:rPr>
        <w:t xml:space="preserve"> será obrigad</w:t>
      </w:r>
      <w:r w:rsidR="005D21CF" w:rsidRPr="008527AA">
        <w:rPr>
          <w:szCs w:val="20"/>
        </w:rPr>
        <w:t>a</w:t>
      </w:r>
      <w:r w:rsidR="00E424F5" w:rsidRPr="008527AA">
        <w:rPr>
          <w:szCs w:val="20"/>
        </w:rPr>
        <w:t xml:space="preserve"> a manter o estabelecimento aberto sempre que houver atividade acadêmica, em horário comercial, durante todo o período letivo; no período de férias e aos domingos e feriados a critério da administração do Centro que estiver ocupando o espaço. Em outros períodos, a </w:t>
      </w:r>
      <w:r w:rsidR="00BD13FF" w:rsidRPr="008527AA">
        <w:rPr>
          <w:szCs w:val="20"/>
        </w:rPr>
        <w:t>cessionária</w:t>
      </w:r>
      <w:r w:rsidR="00E424F5" w:rsidRPr="008527AA">
        <w:rPr>
          <w:szCs w:val="20"/>
        </w:rPr>
        <w:t xml:space="preserve"> só poderá manter o estabelecimento</w:t>
      </w:r>
      <w:r w:rsidR="00E424F5" w:rsidRPr="00AF0FB1">
        <w:rPr>
          <w:szCs w:val="20"/>
        </w:rPr>
        <w:t xml:space="preserve"> aberto desde que autorizado formalmente pela administração do Centro ou </w:t>
      </w:r>
      <w:r w:rsidR="005D21CF" w:rsidRPr="00AF0FB1">
        <w:rPr>
          <w:szCs w:val="20"/>
        </w:rPr>
        <w:t>Subp</w:t>
      </w:r>
      <w:r w:rsidR="00E424F5" w:rsidRPr="00AF0FB1">
        <w:rPr>
          <w:szCs w:val="20"/>
        </w:rPr>
        <w:t>refeitura Universitária.</w:t>
      </w:r>
    </w:p>
    <w:p w14:paraId="20B966F7" w14:textId="1B3C26A7" w:rsidR="00E424F5" w:rsidRPr="00AF0FB1" w:rsidRDefault="00F30C48" w:rsidP="008527AA">
      <w:pPr>
        <w:keepNext/>
        <w:keepLines/>
        <w:numPr>
          <w:ilvl w:val="2"/>
          <w:numId w:val="1"/>
        </w:numPr>
        <w:suppressAutoHyphens/>
        <w:spacing w:before="120" w:after="120"/>
        <w:ind w:left="0" w:firstLine="0"/>
        <w:jc w:val="both"/>
        <w:rPr>
          <w:szCs w:val="20"/>
        </w:rPr>
      </w:pPr>
      <w:r w:rsidRPr="00AF0FB1">
        <w:rPr>
          <w:szCs w:val="20"/>
        </w:rPr>
        <w:t xml:space="preserve"> </w:t>
      </w:r>
      <w:r w:rsidR="00E424F5" w:rsidRPr="00AF0FB1">
        <w:rPr>
          <w:szCs w:val="20"/>
        </w:rPr>
        <w:t xml:space="preserve">O acesso da </w:t>
      </w:r>
      <w:r w:rsidR="00BD13FF" w:rsidRPr="00AF0FB1">
        <w:rPr>
          <w:szCs w:val="20"/>
        </w:rPr>
        <w:t xml:space="preserve">cessionária </w:t>
      </w:r>
      <w:r w:rsidR="00E424F5" w:rsidRPr="00AF0FB1">
        <w:rPr>
          <w:szCs w:val="20"/>
        </w:rPr>
        <w:t xml:space="preserve">ao prédio da </w:t>
      </w:r>
      <w:r w:rsidR="00F655A4" w:rsidRPr="00AF0FB1">
        <w:rPr>
          <w:szCs w:val="20"/>
        </w:rPr>
        <w:t>LANCHONETE</w:t>
      </w:r>
      <w:r w:rsidR="00E424F5" w:rsidRPr="00AF0FB1">
        <w:rPr>
          <w:szCs w:val="20"/>
        </w:rPr>
        <w:t xml:space="preserve"> somente poderá ser feito no período compreendido entre as 06</w:t>
      </w:r>
      <w:r w:rsidR="005D21CF" w:rsidRPr="00AF0FB1">
        <w:rPr>
          <w:szCs w:val="20"/>
        </w:rPr>
        <w:t>h</w:t>
      </w:r>
      <w:r w:rsidR="00E424F5" w:rsidRPr="00AF0FB1">
        <w:rPr>
          <w:szCs w:val="20"/>
        </w:rPr>
        <w:t>:00 da manhã às 22</w:t>
      </w:r>
      <w:r w:rsidR="005D21CF" w:rsidRPr="00AF0FB1">
        <w:rPr>
          <w:szCs w:val="20"/>
        </w:rPr>
        <w:t>h</w:t>
      </w:r>
      <w:r w:rsidR="00E424F5" w:rsidRPr="00AF0FB1">
        <w:rPr>
          <w:szCs w:val="20"/>
        </w:rPr>
        <w:t>:00, de segunda a s</w:t>
      </w:r>
      <w:r w:rsidR="005D21CF" w:rsidRPr="00AF0FB1">
        <w:rPr>
          <w:szCs w:val="20"/>
        </w:rPr>
        <w:t>exta-feira</w:t>
      </w:r>
      <w:r w:rsidR="00E424F5" w:rsidRPr="00AF0FB1">
        <w:rPr>
          <w:szCs w:val="20"/>
        </w:rPr>
        <w:t>. O acesso em</w:t>
      </w:r>
      <w:r w:rsidR="009763F7" w:rsidRPr="00AF0FB1">
        <w:rPr>
          <w:szCs w:val="20"/>
        </w:rPr>
        <w:t xml:space="preserve"> dia e</w:t>
      </w:r>
      <w:r w:rsidR="00E424F5" w:rsidRPr="00AF0FB1">
        <w:rPr>
          <w:szCs w:val="20"/>
        </w:rPr>
        <w:t xml:space="preserve"> período diverso ao citado só com autorização formal da </w:t>
      </w:r>
      <w:r w:rsidR="008D4C45" w:rsidRPr="00AF0FB1">
        <w:rPr>
          <w:rFonts w:cs="Arial"/>
        </w:rPr>
        <w:t>CEDENTE</w:t>
      </w:r>
      <w:r w:rsidR="00E424F5" w:rsidRPr="00AF0FB1">
        <w:rPr>
          <w:szCs w:val="20"/>
        </w:rPr>
        <w:t>.</w:t>
      </w:r>
    </w:p>
    <w:p w14:paraId="4F3E0761" w14:textId="76F50A37" w:rsidR="00342668" w:rsidRPr="00AF0FB1" w:rsidRDefault="00342668" w:rsidP="008527AA">
      <w:pPr>
        <w:keepNext/>
        <w:keepLines/>
        <w:numPr>
          <w:ilvl w:val="2"/>
          <w:numId w:val="1"/>
        </w:numPr>
        <w:suppressAutoHyphens/>
        <w:spacing w:before="120" w:after="120"/>
        <w:ind w:left="0" w:firstLine="0"/>
        <w:jc w:val="both"/>
        <w:rPr>
          <w:szCs w:val="20"/>
        </w:rPr>
      </w:pPr>
      <w:r w:rsidRPr="00AF0FB1">
        <w:rPr>
          <w:szCs w:val="20"/>
        </w:rPr>
        <w:t xml:space="preserve"> A cessionária deverá iniciar a execução dos serviços de acordo com a data determinada no Termo de Contrato.</w:t>
      </w:r>
    </w:p>
    <w:p w14:paraId="5A564D60" w14:textId="7D020816" w:rsidR="007B7E1C" w:rsidRPr="00AF0FB1" w:rsidRDefault="00F30C48" w:rsidP="008527AA">
      <w:pPr>
        <w:keepNext/>
        <w:keepLines/>
        <w:numPr>
          <w:ilvl w:val="2"/>
          <w:numId w:val="1"/>
        </w:numPr>
        <w:suppressAutoHyphens/>
        <w:spacing w:before="120" w:after="120"/>
        <w:ind w:left="0" w:firstLine="0"/>
        <w:jc w:val="both"/>
        <w:rPr>
          <w:szCs w:val="20"/>
        </w:rPr>
      </w:pPr>
      <w:r w:rsidRPr="00AF0FB1">
        <w:rPr>
          <w:szCs w:val="20"/>
        </w:rPr>
        <w:t xml:space="preserve"> </w:t>
      </w:r>
      <w:r w:rsidR="00E424F5" w:rsidRPr="00AF0FB1">
        <w:rPr>
          <w:szCs w:val="20"/>
        </w:rPr>
        <w:t xml:space="preserve">A </w:t>
      </w:r>
      <w:r w:rsidR="00BD13FF" w:rsidRPr="00AF0FB1">
        <w:rPr>
          <w:szCs w:val="20"/>
        </w:rPr>
        <w:t xml:space="preserve">cessionária </w:t>
      </w:r>
      <w:r w:rsidR="00E424F5" w:rsidRPr="00AF0FB1">
        <w:rPr>
          <w:szCs w:val="20"/>
        </w:rPr>
        <w:t xml:space="preserve">deverá afixar em local visível painel com os preços dos </w:t>
      </w:r>
      <w:r w:rsidR="00A133F8" w:rsidRPr="00AF0FB1">
        <w:rPr>
          <w:szCs w:val="20"/>
        </w:rPr>
        <w:t>produtos/</w:t>
      </w:r>
      <w:r w:rsidR="00E424F5" w:rsidRPr="00AF0FB1">
        <w:rPr>
          <w:szCs w:val="20"/>
        </w:rPr>
        <w:t>serviços comercializados no estabelecimento durante toda a vigência do contrato.</w:t>
      </w:r>
    </w:p>
    <w:p w14:paraId="3A42C9A1" w14:textId="23403B71" w:rsidR="00F30C48" w:rsidRPr="00AF0FB1" w:rsidRDefault="00F30C48" w:rsidP="008527AA">
      <w:pPr>
        <w:keepNext/>
        <w:keepLines/>
        <w:numPr>
          <w:ilvl w:val="2"/>
          <w:numId w:val="1"/>
        </w:numPr>
        <w:suppressAutoHyphens/>
        <w:spacing w:before="120" w:after="120"/>
        <w:ind w:left="0" w:firstLine="0"/>
        <w:jc w:val="both"/>
        <w:rPr>
          <w:szCs w:val="20"/>
        </w:rPr>
      </w:pPr>
      <w:r w:rsidRPr="00AF0FB1">
        <w:rPr>
          <w:szCs w:val="20"/>
        </w:rPr>
        <w:t xml:space="preserve"> As práticas dos serviços deverão ser aplicadas observando-se as normas técnicas de Vigilância Sanitária do Município.</w:t>
      </w:r>
    </w:p>
    <w:p w14:paraId="77B593FB" w14:textId="378ACF84" w:rsidR="00F30C48" w:rsidRPr="00AF0FB1" w:rsidRDefault="00F30C48" w:rsidP="008527AA">
      <w:pPr>
        <w:keepNext/>
        <w:keepLines/>
        <w:numPr>
          <w:ilvl w:val="2"/>
          <w:numId w:val="1"/>
        </w:numPr>
        <w:suppressAutoHyphens/>
        <w:spacing w:before="120" w:after="120"/>
        <w:ind w:left="0" w:firstLine="0"/>
        <w:jc w:val="both"/>
        <w:rPr>
          <w:szCs w:val="20"/>
        </w:rPr>
      </w:pPr>
      <w:r w:rsidRPr="00AF0FB1">
        <w:rPr>
          <w:szCs w:val="20"/>
        </w:rPr>
        <w:t xml:space="preserve"> É vedado o fornecimento, a qualquer título, de bebida alcoólica de qualquer natureza e cigarros nas dependências da </w:t>
      </w:r>
      <w:r w:rsidR="00F655A4" w:rsidRPr="00AF0FB1">
        <w:rPr>
          <w:szCs w:val="20"/>
        </w:rPr>
        <w:t>LANCHONETE</w:t>
      </w:r>
      <w:r w:rsidRPr="00AF0FB1">
        <w:rPr>
          <w:szCs w:val="20"/>
        </w:rPr>
        <w:t>.</w:t>
      </w:r>
    </w:p>
    <w:p w14:paraId="5576390E" w14:textId="5605FE0E" w:rsidR="00F30C48" w:rsidRPr="00AF0FB1" w:rsidRDefault="00F30C48" w:rsidP="008527AA">
      <w:pPr>
        <w:keepNext/>
        <w:keepLines/>
        <w:numPr>
          <w:ilvl w:val="2"/>
          <w:numId w:val="1"/>
        </w:numPr>
        <w:suppressAutoHyphens/>
        <w:spacing w:before="120" w:after="120"/>
        <w:ind w:left="0" w:firstLine="0"/>
        <w:jc w:val="both"/>
        <w:rPr>
          <w:szCs w:val="20"/>
        </w:rPr>
      </w:pPr>
      <w:r w:rsidRPr="00AF0FB1">
        <w:rPr>
          <w:szCs w:val="20"/>
        </w:rPr>
        <w:t xml:space="preserve"> Para a ocupação da área destinada à comercialização e preparo dos alimentos, que funcionará como </w:t>
      </w:r>
      <w:r w:rsidR="00F655A4" w:rsidRPr="00AF0FB1">
        <w:rPr>
          <w:szCs w:val="20"/>
        </w:rPr>
        <w:t>LANCHONETE</w:t>
      </w:r>
      <w:r w:rsidRPr="00AF0FB1">
        <w:rPr>
          <w:szCs w:val="20"/>
        </w:rPr>
        <w:t>, as empresas concorrentes à licitação deverão estar cientes dos critérios e das responsabilidades a elas cabíveis, abaixo discriminadas:</w:t>
      </w:r>
    </w:p>
    <w:p w14:paraId="10C27D27" w14:textId="4B52986F" w:rsidR="00F30C48" w:rsidRPr="00AF0FB1" w:rsidRDefault="00F30C48" w:rsidP="008527AA">
      <w:pPr>
        <w:keepNext/>
        <w:keepLines/>
        <w:numPr>
          <w:ilvl w:val="2"/>
          <w:numId w:val="1"/>
        </w:numPr>
        <w:suppressAutoHyphens/>
        <w:spacing w:before="120" w:after="120"/>
        <w:ind w:left="0" w:firstLine="0"/>
        <w:jc w:val="both"/>
        <w:rPr>
          <w:szCs w:val="20"/>
        </w:rPr>
      </w:pPr>
      <w:r w:rsidRPr="00AF0FB1">
        <w:rPr>
          <w:szCs w:val="20"/>
        </w:rPr>
        <w:t xml:space="preserve"> Para a manipulação e venda de alimentos salgados, doces ou lanches, o concessionário deverá atentar para as normas da Vigilância Sanitária, e obter o alvará/autorização de funcionamento;</w:t>
      </w:r>
    </w:p>
    <w:p w14:paraId="336470E8" w14:textId="6E567691" w:rsidR="00F30C48" w:rsidRPr="00AF0FB1" w:rsidRDefault="00F30C48" w:rsidP="008527AA">
      <w:pPr>
        <w:keepNext/>
        <w:keepLines/>
        <w:numPr>
          <w:ilvl w:val="2"/>
          <w:numId w:val="1"/>
        </w:numPr>
        <w:suppressAutoHyphens/>
        <w:spacing w:before="120" w:after="120"/>
        <w:ind w:left="0" w:firstLine="0"/>
        <w:jc w:val="both"/>
        <w:rPr>
          <w:szCs w:val="20"/>
        </w:rPr>
      </w:pPr>
      <w:r w:rsidRPr="00AF0FB1">
        <w:rPr>
          <w:szCs w:val="20"/>
        </w:rPr>
        <w:t>Cumprir rigorosamente todas as normas de segurança do trabalho, normas para prevenção e</w:t>
      </w:r>
      <w:r w:rsidR="00940B04" w:rsidRPr="00AF0FB1">
        <w:rPr>
          <w:szCs w:val="20"/>
        </w:rPr>
        <w:t xml:space="preserve"> </w:t>
      </w:r>
      <w:r w:rsidRPr="00AF0FB1">
        <w:rPr>
          <w:szCs w:val="20"/>
        </w:rPr>
        <w:t>combate a incêndio, não colocando em risco a integridade de pessoas ou bens;</w:t>
      </w:r>
    </w:p>
    <w:p w14:paraId="1DB9C8CC" w14:textId="57EF0320" w:rsidR="00F30C48" w:rsidRPr="00AF0FB1" w:rsidRDefault="00F30C48" w:rsidP="008527AA">
      <w:pPr>
        <w:keepNext/>
        <w:keepLines/>
        <w:numPr>
          <w:ilvl w:val="2"/>
          <w:numId w:val="1"/>
        </w:numPr>
        <w:suppressAutoHyphens/>
        <w:spacing w:before="120" w:after="120"/>
        <w:ind w:left="0" w:firstLine="0"/>
        <w:jc w:val="both"/>
        <w:rPr>
          <w:szCs w:val="20"/>
        </w:rPr>
      </w:pPr>
      <w:r w:rsidRPr="00AF0FB1">
        <w:rPr>
          <w:szCs w:val="20"/>
        </w:rPr>
        <w:t xml:space="preserve">Caberá a </w:t>
      </w:r>
      <w:r w:rsidR="00BD13FF" w:rsidRPr="00AF0FB1">
        <w:rPr>
          <w:szCs w:val="20"/>
        </w:rPr>
        <w:t>cessionária</w:t>
      </w:r>
      <w:r w:rsidRPr="00AF0FB1">
        <w:rPr>
          <w:szCs w:val="20"/>
        </w:rPr>
        <w:t>, quando exigidos pela legislação, providenciar todo e qualquer tipo de licença</w:t>
      </w:r>
      <w:r w:rsidR="00940B04" w:rsidRPr="00AF0FB1">
        <w:rPr>
          <w:szCs w:val="20"/>
        </w:rPr>
        <w:t xml:space="preserve"> </w:t>
      </w:r>
      <w:r w:rsidRPr="00AF0FB1">
        <w:rPr>
          <w:szCs w:val="20"/>
        </w:rPr>
        <w:t>ou alvarás junto aos órgãos competentes;</w:t>
      </w:r>
    </w:p>
    <w:p w14:paraId="00897AD2" w14:textId="42EF22D5" w:rsidR="00F30C48" w:rsidRPr="00AF0FB1" w:rsidRDefault="00F30C48" w:rsidP="008527AA">
      <w:pPr>
        <w:keepNext/>
        <w:keepLines/>
        <w:numPr>
          <w:ilvl w:val="2"/>
          <w:numId w:val="1"/>
        </w:numPr>
        <w:suppressAutoHyphens/>
        <w:spacing w:before="120" w:after="120"/>
        <w:ind w:left="0" w:firstLine="0"/>
        <w:jc w:val="both"/>
        <w:rPr>
          <w:szCs w:val="20"/>
        </w:rPr>
      </w:pPr>
      <w:r w:rsidRPr="00AF0FB1">
        <w:rPr>
          <w:szCs w:val="20"/>
        </w:rPr>
        <w:lastRenderedPageBreak/>
        <w:t xml:space="preserve">A </w:t>
      </w:r>
      <w:r w:rsidR="00BD13FF" w:rsidRPr="00AF0FB1">
        <w:rPr>
          <w:szCs w:val="20"/>
        </w:rPr>
        <w:t>cessionária</w:t>
      </w:r>
      <w:r w:rsidRPr="00AF0FB1">
        <w:rPr>
          <w:szCs w:val="20"/>
        </w:rPr>
        <w:t>, deverá apresentar relação e discriminação dos móveis e equipamentos necessários</w:t>
      </w:r>
      <w:r w:rsidR="00940B04" w:rsidRPr="00AF0FB1">
        <w:rPr>
          <w:szCs w:val="20"/>
        </w:rPr>
        <w:t xml:space="preserve"> </w:t>
      </w:r>
      <w:r w:rsidRPr="00AF0FB1">
        <w:rPr>
          <w:szCs w:val="20"/>
        </w:rPr>
        <w:t>para o preparo, armazenamento e acondicionamento dos alimentos tais como: freezer, geladeira, micro</w:t>
      </w:r>
      <w:r w:rsidR="009763F7" w:rsidRPr="00AF0FB1">
        <w:rPr>
          <w:szCs w:val="20"/>
        </w:rPr>
        <w:t>-</w:t>
      </w:r>
      <w:r w:rsidRPr="00AF0FB1">
        <w:rPr>
          <w:szCs w:val="20"/>
        </w:rPr>
        <w:t>ondas,</w:t>
      </w:r>
      <w:r w:rsidR="00940B04" w:rsidRPr="00AF0FB1">
        <w:rPr>
          <w:szCs w:val="20"/>
        </w:rPr>
        <w:t xml:space="preserve"> </w:t>
      </w:r>
      <w:r w:rsidRPr="00AF0FB1">
        <w:rPr>
          <w:szCs w:val="20"/>
        </w:rPr>
        <w:t>forno elétrico, chapas industriais, fritadeiras, prensas, armários, bancadas, balcões, etc</w:t>
      </w:r>
      <w:r w:rsidR="009763F7" w:rsidRPr="00AF0FB1">
        <w:rPr>
          <w:szCs w:val="20"/>
        </w:rPr>
        <w:t>.</w:t>
      </w:r>
      <w:r w:rsidRPr="00AF0FB1">
        <w:rPr>
          <w:szCs w:val="20"/>
        </w:rPr>
        <w:t>;</w:t>
      </w:r>
    </w:p>
    <w:p w14:paraId="2FC3CFFE" w14:textId="78CF2F46" w:rsidR="00F30C48" w:rsidRPr="00AF0FB1" w:rsidRDefault="00F30C48" w:rsidP="008527AA">
      <w:pPr>
        <w:keepNext/>
        <w:keepLines/>
        <w:numPr>
          <w:ilvl w:val="2"/>
          <w:numId w:val="1"/>
        </w:numPr>
        <w:suppressAutoHyphens/>
        <w:spacing w:before="120" w:after="120"/>
        <w:ind w:left="0" w:firstLine="0"/>
        <w:jc w:val="both"/>
        <w:rPr>
          <w:szCs w:val="20"/>
        </w:rPr>
      </w:pPr>
      <w:r w:rsidRPr="00AF0FB1">
        <w:rPr>
          <w:szCs w:val="20"/>
        </w:rPr>
        <w:t xml:space="preserve">A </w:t>
      </w:r>
      <w:r w:rsidR="00BD13FF" w:rsidRPr="00AF0FB1">
        <w:rPr>
          <w:szCs w:val="20"/>
        </w:rPr>
        <w:t>Cessionária</w:t>
      </w:r>
      <w:r w:rsidRPr="00AF0FB1">
        <w:rPr>
          <w:szCs w:val="20"/>
        </w:rPr>
        <w:t>, deverá responsabilizar-se por todos e quaisquer serviços de instalação e montagem</w:t>
      </w:r>
      <w:r w:rsidR="00940B04" w:rsidRPr="00AF0FB1">
        <w:rPr>
          <w:szCs w:val="20"/>
        </w:rPr>
        <w:t xml:space="preserve"> </w:t>
      </w:r>
      <w:r w:rsidRPr="00AF0FB1">
        <w:rPr>
          <w:szCs w:val="20"/>
        </w:rPr>
        <w:t>necessários para o início de funcionamento da cantina, bem como no decorrer da vigência do contrato,</w:t>
      </w:r>
      <w:r w:rsidR="00940B04" w:rsidRPr="00AF0FB1">
        <w:rPr>
          <w:szCs w:val="20"/>
        </w:rPr>
        <w:t xml:space="preserve"> </w:t>
      </w:r>
      <w:r w:rsidRPr="00AF0FB1">
        <w:rPr>
          <w:szCs w:val="20"/>
        </w:rPr>
        <w:t>com a estrita consulta e autorização da administração do Campus do C</w:t>
      </w:r>
      <w:r w:rsidR="00940B04" w:rsidRPr="00AF0FB1">
        <w:rPr>
          <w:szCs w:val="20"/>
        </w:rPr>
        <w:t>FP/UFCG</w:t>
      </w:r>
      <w:r w:rsidRPr="00AF0FB1">
        <w:rPr>
          <w:szCs w:val="20"/>
        </w:rPr>
        <w:t>.</w:t>
      </w:r>
    </w:p>
    <w:p w14:paraId="3CC3F03A" w14:textId="6013CB19" w:rsidR="00F30C48" w:rsidRPr="00AF0FB1" w:rsidRDefault="00F30C48" w:rsidP="008527AA">
      <w:pPr>
        <w:keepNext/>
        <w:keepLines/>
        <w:numPr>
          <w:ilvl w:val="2"/>
          <w:numId w:val="1"/>
        </w:numPr>
        <w:suppressAutoHyphens/>
        <w:spacing w:before="120" w:after="120"/>
        <w:ind w:left="0" w:firstLine="0"/>
        <w:jc w:val="both"/>
        <w:rPr>
          <w:szCs w:val="20"/>
        </w:rPr>
      </w:pPr>
      <w:r w:rsidRPr="00AF0FB1">
        <w:rPr>
          <w:szCs w:val="20"/>
        </w:rPr>
        <w:t xml:space="preserve">A </w:t>
      </w:r>
      <w:r w:rsidR="00BD13FF" w:rsidRPr="00AF0FB1">
        <w:rPr>
          <w:szCs w:val="20"/>
        </w:rPr>
        <w:t xml:space="preserve">Cessionária </w:t>
      </w:r>
      <w:r w:rsidRPr="00AF0FB1">
        <w:rPr>
          <w:szCs w:val="20"/>
        </w:rPr>
        <w:t xml:space="preserve">poderá, desde que autorizadas pela </w:t>
      </w:r>
      <w:r w:rsidR="00BD13FF" w:rsidRPr="00AF0FB1">
        <w:rPr>
          <w:szCs w:val="20"/>
        </w:rPr>
        <w:t>Cedente</w:t>
      </w:r>
      <w:r w:rsidRPr="00AF0FB1">
        <w:rPr>
          <w:szCs w:val="20"/>
        </w:rPr>
        <w:t>, realizar, no espaço concedido, as</w:t>
      </w:r>
      <w:r w:rsidR="00940B04" w:rsidRPr="00AF0FB1">
        <w:rPr>
          <w:szCs w:val="20"/>
        </w:rPr>
        <w:t xml:space="preserve"> </w:t>
      </w:r>
      <w:r w:rsidRPr="00AF0FB1">
        <w:rPr>
          <w:szCs w:val="20"/>
        </w:rPr>
        <w:t>obras ou adaptações necessárias ao fim a que se destina, incorporando-se as benfeitorias à propriedade,</w:t>
      </w:r>
      <w:r w:rsidR="00940B04" w:rsidRPr="00AF0FB1">
        <w:rPr>
          <w:szCs w:val="20"/>
        </w:rPr>
        <w:t xml:space="preserve"> </w:t>
      </w:r>
      <w:r w:rsidRPr="00AF0FB1">
        <w:rPr>
          <w:szCs w:val="20"/>
        </w:rPr>
        <w:t>sem direito a indenização ou retenção, se não for possível a remoção sem que acarrete danos às</w:t>
      </w:r>
      <w:r w:rsidR="00940B04" w:rsidRPr="00AF0FB1">
        <w:rPr>
          <w:szCs w:val="20"/>
        </w:rPr>
        <w:t xml:space="preserve"> </w:t>
      </w:r>
      <w:r w:rsidRPr="00AF0FB1">
        <w:rPr>
          <w:szCs w:val="20"/>
        </w:rPr>
        <w:t xml:space="preserve">instalações do </w:t>
      </w:r>
      <w:r w:rsidR="008D4C45" w:rsidRPr="00AF0FB1">
        <w:rPr>
          <w:rFonts w:cs="Arial"/>
        </w:rPr>
        <w:t>CEDENTE</w:t>
      </w:r>
      <w:r w:rsidRPr="00AF0FB1">
        <w:rPr>
          <w:szCs w:val="20"/>
        </w:rPr>
        <w:t>.</w:t>
      </w:r>
    </w:p>
    <w:p w14:paraId="4F763B90" w14:textId="3A8CD30F" w:rsidR="00F30C48" w:rsidRPr="00AF0FB1" w:rsidRDefault="00F30C48" w:rsidP="008527AA">
      <w:pPr>
        <w:keepNext/>
        <w:keepLines/>
        <w:numPr>
          <w:ilvl w:val="2"/>
          <w:numId w:val="1"/>
        </w:numPr>
        <w:suppressAutoHyphens/>
        <w:spacing w:before="120" w:after="120"/>
        <w:ind w:left="0" w:firstLine="0"/>
        <w:jc w:val="both"/>
        <w:rPr>
          <w:szCs w:val="20"/>
        </w:rPr>
      </w:pPr>
      <w:r w:rsidRPr="00AF0FB1">
        <w:rPr>
          <w:szCs w:val="20"/>
        </w:rPr>
        <w:t>É proibida a utilização de alto-falante e/ou congênere que produzam sons ou ruídos, prejudicial ao</w:t>
      </w:r>
      <w:r w:rsidR="00940B04" w:rsidRPr="00AF0FB1">
        <w:rPr>
          <w:szCs w:val="20"/>
        </w:rPr>
        <w:t xml:space="preserve"> </w:t>
      </w:r>
      <w:r w:rsidRPr="00AF0FB1">
        <w:rPr>
          <w:szCs w:val="20"/>
        </w:rPr>
        <w:t>andamento das aulas, assim como, guarda ou depósito de produtos inflamáveis, explosivos, corrosivos,</w:t>
      </w:r>
      <w:r w:rsidR="00940B04" w:rsidRPr="00AF0FB1">
        <w:rPr>
          <w:szCs w:val="20"/>
        </w:rPr>
        <w:t xml:space="preserve"> </w:t>
      </w:r>
      <w:r w:rsidRPr="00AF0FB1">
        <w:rPr>
          <w:szCs w:val="20"/>
        </w:rPr>
        <w:t>tóxicos ou de forte odor.</w:t>
      </w:r>
    </w:p>
    <w:p w14:paraId="522768E0" w14:textId="77777777" w:rsidR="00940B04" w:rsidRPr="00AF0FB1" w:rsidRDefault="00F30C48" w:rsidP="008527AA">
      <w:pPr>
        <w:keepNext/>
        <w:keepLines/>
        <w:numPr>
          <w:ilvl w:val="2"/>
          <w:numId w:val="1"/>
        </w:numPr>
        <w:suppressAutoHyphens/>
        <w:spacing w:before="120" w:after="120"/>
        <w:ind w:left="0" w:firstLine="0"/>
        <w:jc w:val="both"/>
        <w:rPr>
          <w:szCs w:val="20"/>
        </w:rPr>
      </w:pPr>
      <w:r w:rsidRPr="00AF0FB1">
        <w:rPr>
          <w:szCs w:val="20"/>
        </w:rPr>
        <w:t>É proibida a instalação de equipamentos industriais de grande porte.</w:t>
      </w:r>
    </w:p>
    <w:p w14:paraId="257E8CA5" w14:textId="21E420D7" w:rsidR="00F30C48" w:rsidRPr="00AF0FB1" w:rsidRDefault="00F30C48" w:rsidP="008527AA">
      <w:pPr>
        <w:keepNext/>
        <w:keepLines/>
        <w:numPr>
          <w:ilvl w:val="2"/>
          <w:numId w:val="1"/>
        </w:numPr>
        <w:suppressAutoHyphens/>
        <w:spacing w:before="120" w:after="120"/>
        <w:ind w:left="0" w:firstLine="0"/>
        <w:jc w:val="both"/>
        <w:rPr>
          <w:szCs w:val="20"/>
        </w:rPr>
      </w:pPr>
      <w:r w:rsidRPr="00AF0FB1">
        <w:rPr>
          <w:szCs w:val="20"/>
        </w:rPr>
        <w:t>Não comercializar, em hipótese alguma, qualquer produto ou serviço estranho ao objeto, sem</w:t>
      </w:r>
      <w:r w:rsidR="00940B04" w:rsidRPr="00AF0FB1">
        <w:rPr>
          <w:szCs w:val="20"/>
        </w:rPr>
        <w:t xml:space="preserve"> </w:t>
      </w:r>
      <w:r w:rsidRPr="00AF0FB1">
        <w:rPr>
          <w:szCs w:val="20"/>
        </w:rPr>
        <w:t>autorização expressa, incluindo bebidas alcoólicas, tabaco ou qualquer outro produto tóxico, jogos de azar,</w:t>
      </w:r>
      <w:r w:rsidR="00940B04" w:rsidRPr="00AF0FB1">
        <w:rPr>
          <w:szCs w:val="20"/>
        </w:rPr>
        <w:t xml:space="preserve"> </w:t>
      </w:r>
      <w:r w:rsidRPr="00AF0FB1">
        <w:rPr>
          <w:szCs w:val="20"/>
        </w:rPr>
        <w:t xml:space="preserve">bem como não destinar o espaço da </w:t>
      </w:r>
      <w:r w:rsidR="00F655A4" w:rsidRPr="00AF0FB1">
        <w:rPr>
          <w:szCs w:val="20"/>
        </w:rPr>
        <w:t>LANCHONETE</w:t>
      </w:r>
      <w:r w:rsidRPr="00AF0FB1">
        <w:rPr>
          <w:szCs w:val="20"/>
        </w:rPr>
        <w:t xml:space="preserve"> para fins diversos do objeto da contratação;</w:t>
      </w:r>
    </w:p>
    <w:p w14:paraId="5AF11922" w14:textId="0E7DD482" w:rsidR="00F30C48" w:rsidRPr="00AF0FB1" w:rsidRDefault="00F30C48" w:rsidP="008527AA">
      <w:pPr>
        <w:keepNext/>
        <w:keepLines/>
        <w:numPr>
          <w:ilvl w:val="2"/>
          <w:numId w:val="1"/>
        </w:numPr>
        <w:suppressAutoHyphens/>
        <w:spacing w:before="120" w:after="120"/>
        <w:ind w:left="0" w:firstLine="0"/>
        <w:jc w:val="both"/>
        <w:rPr>
          <w:szCs w:val="20"/>
        </w:rPr>
      </w:pPr>
      <w:r w:rsidRPr="00AF0FB1">
        <w:rPr>
          <w:szCs w:val="20"/>
        </w:rPr>
        <w:t xml:space="preserve">Manter os espaços físicos da </w:t>
      </w:r>
      <w:r w:rsidR="00F655A4" w:rsidRPr="00AF0FB1">
        <w:rPr>
          <w:szCs w:val="20"/>
        </w:rPr>
        <w:t>LANCHONETE</w:t>
      </w:r>
      <w:r w:rsidRPr="00AF0FB1">
        <w:rPr>
          <w:szCs w:val="20"/>
        </w:rPr>
        <w:t>, móveis, utensílios e equipamentos em perfeitas condições</w:t>
      </w:r>
      <w:r w:rsidR="00940B04" w:rsidRPr="00AF0FB1">
        <w:rPr>
          <w:szCs w:val="20"/>
        </w:rPr>
        <w:t xml:space="preserve"> </w:t>
      </w:r>
      <w:r w:rsidRPr="00AF0FB1">
        <w:rPr>
          <w:szCs w:val="20"/>
        </w:rPr>
        <w:t>de uso, conservação e higiene.</w:t>
      </w:r>
    </w:p>
    <w:p w14:paraId="28C265EB" w14:textId="6BD9E03E" w:rsidR="00F30C48" w:rsidRPr="00AF0FB1" w:rsidRDefault="00F30C48" w:rsidP="008527AA">
      <w:pPr>
        <w:keepNext/>
        <w:keepLines/>
        <w:numPr>
          <w:ilvl w:val="2"/>
          <w:numId w:val="1"/>
        </w:numPr>
        <w:suppressAutoHyphens/>
        <w:spacing w:before="120" w:after="120"/>
        <w:ind w:left="0" w:firstLine="0"/>
        <w:jc w:val="both"/>
        <w:rPr>
          <w:szCs w:val="20"/>
        </w:rPr>
      </w:pPr>
      <w:r w:rsidRPr="00AF0FB1">
        <w:rPr>
          <w:szCs w:val="20"/>
        </w:rPr>
        <w:t>Efetuar a limpeza periódica (pelo menos a cada 15 dias) de ralos e caixas de gordura, sem ônus à</w:t>
      </w:r>
      <w:r w:rsidR="00940B04" w:rsidRPr="00AF0FB1">
        <w:rPr>
          <w:szCs w:val="20"/>
        </w:rPr>
        <w:t xml:space="preserve"> </w:t>
      </w:r>
      <w:r w:rsidR="008D4C45" w:rsidRPr="00AF0FB1">
        <w:rPr>
          <w:rFonts w:cs="Arial"/>
        </w:rPr>
        <w:t>CEDENTE</w:t>
      </w:r>
      <w:r w:rsidRPr="00AF0FB1">
        <w:rPr>
          <w:szCs w:val="20"/>
        </w:rPr>
        <w:t>.</w:t>
      </w:r>
    </w:p>
    <w:p w14:paraId="79471CB5" w14:textId="69807562" w:rsidR="00F30C48" w:rsidRPr="00AF0FB1" w:rsidRDefault="00F30C48" w:rsidP="008527AA">
      <w:pPr>
        <w:keepNext/>
        <w:keepLines/>
        <w:numPr>
          <w:ilvl w:val="2"/>
          <w:numId w:val="1"/>
        </w:numPr>
        <w:suppressAutoHyphens/>
        <w:spacing w:before="120" w:after="120"/>
        <w:ind w:left="0" w:firstLine="0"/>
        <w:jc w:val="both"/>
        <w:rPr>
          <w:szCs w:val="20"/>
        </w:rPr>
      </w:pPr>
      <w:r w:rsidRPr="00AF0FB1">
        <w:rPr>
          <w:szCs w:val="20"/>
        </w:rPr>
        <w:t>Responsabilizar-se pelo cumprimento, por parte de seus empregados, das normas disciplinares</w:t>
      </w:r>
      <w:r w:rsidR="00940B04" w:rsidRPr="00AF0FB1">
        <w:rPr>
          <w:szCs w:val="20"/>
        </w:rPr>
        <w:t xml:space="preserve"> </w:t>
      </w:r>
      <w:r w:rsidRPr="00AF0FB1">
        <w:rPr>
          <w:szCs w:val="20"/>
        </w:rPr>
        <w:t xml:space="preserve">determinadas pela </w:t>
      </w:r>
      <w:r w:rsidR="008D4C45" w:rsidRPr="00AF0FB1">
        <w:rPr>
          <w:rFonts w:cs="Arial"/>
        </w:rPr>
        <w:t>CEDENTE</w:t>
      </w:r>
      <w:r w:rsidRPr="00AF0FB1">
        <w:rPr>
          <w:szCs w:val="20"/>
        </w:rPr>
        <w:t>;</w:t>
      </w:r>
    </w:p>
    <w:p w14:paraId="7EAD37C3" w14:textId="4346FA18" w:rsidR="00F30C48" w:rsidRPr="00AF0FB1" w:rsidRDefault="00F30C48" w:rsidP="008527AA">
      <w:pPr>
        <w:keepNext/>
        <w:keepLines/>
        <w:numPr>
          <w:ilvl w:val="2"/>
          <w:numId w:val="1"/>
        </w:numPr>
        <w:suppressAutoHyphens/>
        <w:spacing w:before="120" w:after="120"/>
        <w:ind w:left="0" w:firstLine="0"/>
        <w:jc w:val="both"/>
        <w:rPr>
          <w:szCs w:val="20"/>
        </w:rPr>
      </w:pPr>
      <w:r w:rsidRPr="00AF0FB1">
        <w:rPr>
          <w:szCs w:val="20"/>
        </w:rPr>
        <w:t xml:space="preserve">A </w:t>
      </w:r>
      <w:r w:rsidR="00BD13FF" w:rsidRPr="00AF0FB1">
        <w:rPr>
          <w:szCs w:val="20"/>
        </w:rPr>
        <w:t>Cessionária</w:t>
      </w:r>
      <w:r w:rsidRPr="00AF0FB1">
        <w:rPr>
          <w:szCs w:val="20"/>
        </w:rPr>
        <w:t>, se responsabiliza por riscos de acidentes de trabalho com seus empregados, como</w:t>
      </w:r>
      <w:r w:rsidR="00940B04" w:rsidRPr="00AF0FB1">
        <w:rPr>
          <w:szCs w:val="20"/>
        </w:rPr>
        <w:t xml:space="preserve"> </w:t>
      </w:r>
      <w:r w:rsidRPr="00AF0FB1">
        <w:rPr>
          <w:szCs w:val="20"/>
        </w:rPr>
        <w:t>também pelos encargos trabalhistas, previdenciários, fiscais e comerciais, resultantes da execução do</w:t>
      </w:r>
      <w:r w:rsidR="00940B04" w:rsidRPr="00AF0FB1">
        <w:rPr>
          <w:szCs w:val="20"/>
        </w:rPr>
        <w:t xml:space="preserve"> </w:t>
      </w:r>
      <w:r w:rsidRPr="00AF0FB1">
        <w:rPr>
          <w:szCs w:val="20"/>
        </w:rPr>
        <w:t>contrato, conforme exigência legal;</w:t>
      </w:r>
    </w:p>
    <w:p w14:paraId="69670A69" w14:textId="68EFE03C" w:rsidR="003E4E88" w:rsidRPr="00AF0FB1" w:rsidRDefault="003E4E88" w:rsidP="008527AA">
      <w:pPr>
        <w:keepNext/>
        <w:keepLines/>
        <w:numPr>
          <w:ilvl w:val="2"/>
          <w:numId w:val="1"/>
        </w:numPr>
        <w:suppressAutoHyphens/>
        <w:spacing w:before="120" w:after="120"/>
        <w:ind w:left="0" w:firstLine="0"/>
        <w:jc w:val="both"/>
        <w:rPr>
          <w:szCs w:val="20"/>
        </w:rPr>
      </w:pPr>
      <w:r w:rsidRPr="00AF0FB1">
        <w:rPr>
          <w:szCs w:val="20"/>
        </w:rPr>
        <w:t xml:space="preserve">A </w:t>
      </w:r>
      <w:r w:rsidR="00BD13FF" w:rsidRPr="00AF0FB1">
        <w:rPr>
          <w:szCs w:val="20"/>
        </w:rPr>
        <w:t>Cessionária</w:t>
      </w:r>
      <w:r w:rsidRPr="00AF0FB1">
        <w:rPr>
          <w:szCs w:val="20"/>
        </w:rPr>
        <w:t>, se responsabilizará, exclusivamente pelas despesas de salário, transporte, cesta básica, taxas, impostos, seguros e outros encargos pertinentes, bem como por acidentes a serem vítimas seus funcionários, quando em serviço, e por tudo quanto às Leis Trabalhistas, Fiscais e Previdenciárias lhes assegurem, respeitando rigorosamente as datas estabelecidas para a efetivação destes pagamentos;</w:t>
      </w:r>
    </w:p>
    <w:p w14:paraId="7DA80875" w14:textId="0C4B60DA" w:rsidR="003E4E88" w:rsidRPr="00AF0FB1" w:rsidRDefault="003E4E88" w:rsidP="008527AA">
      <w:pPr>
        <w:keepNext/>
        <w:keepLines/>
        <w:numPr>
          <w:ilvl w:val="2"/>
          <w:numId w:val="1"/>
        </w:numPr>
        <w:suppressAutoHyphens/>
        <w:spacing w:before="120" w:after="120"/>
        <w:ind w:left="0" w:firstLine="0"/>
        <w:jc w:val="both"/>
        <w:rPr>
          <w:szCs w:val="20"/>
        </w:rPr>
      </w:pPr>
      <w:r w:rsidRPr="00AF0FB1">
        <w:rPr>
          <w:szCs w:val="20"/>
        </w:rPr>
        <w:t xml:space="preserve">Se houver interesse da </w:t>
      </w:r>
      <w:r w:rsidR="00BD13FF" w:rsidRPr="00AF0FB1">
        <w:rPr>
          <w:szCs w:val="20"/>
        </w:rPr>
        <w:t>Cessionária</w:t>
      </w:r>
      <w:r w:rsidRPr="00AF0FB1">
        <w:rPr>
          <w:szCs w:val="20"/>
        </w:rPr>
        <w:t xml:space="preserve">, poderão ocorrer vendas a crédito, sob seu controle, eximindo-se a </w:t>
      </w:r>
      <w:r w:rsidR="008D4C45" w:rsidRPr="00AF0FB1">
        <w:rPr>
          <w:rFonts w:cs="Arial"/>
        </w:rPr>
        <w:t>CEDENTE</w:t>
      </w:r>
      <w:r w:rsidR="008D4C45" w:rsidRPr="00AF0FB1">
        <w:rPr>
          <w:szCs w:val="20"/>
        </w:rPr>
        <w:t xml:space="preserve"> </w:t>
      </w:r>
      <w:r w:rsidRPr="00AF0FB1">
        <w:rPr>
          <w:szCs w:val="20"/>
        </w:rPr>
        <w:t>de qualquer responsabilidade por inadimplência dos credores.</w:t>
      </w:r>
    </w:p>
    <w:p w14:paraId="39F4C171" w14:textId="2D1CD754" w:rsidR="003E4E88" w:rsidRPr="00AF0FB1" w:rsidRDefault="003E4E88" w:rsidP="008527AA">
      <w:pPr>
        <w:keepNext/>
        <w:keepLines/>
        <w:numPr>
          <w:ilvl w:val="2"/>
          <w:numId w:val="1"/>
        </w:numPr>
        <w:suppressAutoHyphens/>
        <w:spacing w:before="120" w:after="120"/>
        <w:ind w:left="0" w:firstLine="0"/>
        <w:jc w:val="both"/>
        <w:rPr>
          <w:szCs w:val="20"/>
        </w:rPr>
      </w:pPr>
      <w:r w:rsidRPr="00AF0FB1">
        <w:rPr>
          <w:szCs w:val="20"/>
        </w:rPr>
        <w:t>Implantar, de forma adequada, a planificação, execução e supervisão permanente dos serviços, de forma a obter uma operação correta e eficaz, realizando os serviços de forma meticulosa e constante, mantendo sempre em perfeita ordem as dependências, objeto dos serviços;</w:t>
      </w:r>
    </w:p>
    <w:p w14:paraId="15199954" w14:textId="269AA008" w:rsidR="003E4E88" w:rsidRPr="00AF0FB1" w:rsidRDefault="003E4E88" w:rsidP="008527AA">
      <w:pPr>
        <w:keepNext/>
        <w:keepLines/>
        <w:numPr>
          <w:ilvl w:val="2"/>
          <w:numId w:val="1"/>
        </w:numPr>
        <w:suppressAutoHyphens/>
        <w:spacing w:before="120" w:after="120"/>
        <w:ind w:left="0" w:firstLine="0"/>
        <w:jc w:val="both"/>
        <w:rPr>
          <w:szCs w:val="20"/>
        </w:rPr>
      </w:pPr>
      <w:r w:rsidRPr="00AF0FB1">
        <w:rPr>
          <w:szCs w:val="20"/>
        </w:rPr>
        <w:t xml:space="preserve">Manter disciplina nos locais dos serviços, retirando no prazo máximo de 24 (vinte e quatro) horas após notificação, qualquer empregado considerado com conduta inconveniente pela </w:t>
      </w:r>
      <w:r w:rsidR="008D4C45" w:rsidRPr="00AF0FB1">
        <w:rPr>
          <w:rFonts w:cs="Arial"/>
        </w:rPr>
        <w:t>CEDENTE</w:t>
      </w:r>
      <w:r w:rsidRPr="00AF0FB1">
        <w:rPr>
          <w:szCs w:val="20"/>
        </w:rPr>
        <w:t>;</w:t>
      </w:r>
    </w:p>
    <w:p w14:paraId="360E9EE5" w14:textId="6E0ABE6F" w:rsidR="003E4E88" w:rsidRPr="00AF0FB1" w:rsidRDefault="003E4E88" w:rsidP="008527AA">
      <w:pPr>
        <w:keepNext/>
        <w:keepLines/>
        <w:numPr>
          <w:ilvl w:val="2"/>
          <w:numId w:val="1"/>
        </w:numPr>
        <w:suppressAutoHyphens/>
        <w:spacing w:before="120" w:after="120"/>
        <w:ind w:left="0" w:firstLine="0"/>
        <w:jc w:val="both"/>
        <w:rPr>
          <w:szCs w:val="20"/>
        </w:rPr>
      </w:pPr>
      <w:r w:rsidRPr="00AF0FB1">
        <w:rPr>
          <w:szCs w:val="20"/>
        </w:rPr>
        <w:t xml:space="preserve">A </w:t>
      </w:r>
      <w:r w:rsidR="00BD13FF" w:rsidRPr="00AF0FB1">
        <w:rPr>
          <w:szCs w:val="20"/>
        </w:rPr>
        <w:t xml:space="preserve">Cessionária </w:t>
      </w:r>
      <w:r w:rsidRPr="00AF0FB1">
        <w:rPr>
          <w:szCs w:val="20"/>
        </w:rPr>
        <w:t>deverá seguir as diretrizes do Decreto nº 5.940/06 que institui a separação dos resíduos recicláveis descartados pelos órgãos e entidades da administração pública federal direta e indireta, na fonte geradora, e a sua destinação às associações e cooperativas dos catadores de materiais recicláveis, e dá outras providências.</w:t>
      </w:r>
    </w:p>
    <w:p w14:paraId="4C62E904" w14:textId="3196D70F" w:rsidR="003E4E88" w:rsidRPr="00AF0FB1" w:rsidRDefault="003E4E88" w:rsidP="008527AA">
      <w:pPr>
        <w:keepNext/>
        <w:keepLines/>
        <w:numPr>
          <w:ilvl w:val="2"/>
          <w:numId w:val="1"/>
        </w:numPr>
        <w:suppressAutoHyphens/>
        <w:spacing w:before="120" w:after="120"/>
        <w:ind w:left="0" w:firstLine="0"/>
        <w:jc w:val="both"/>
        <w:rPr>
          <w:szCs w:val="20"/>
        </w:rPr>
      </w:pPr>
      <w:r w:rsidRPr="00AF0FB1">
        <w:rPr>
          <w:szCs w:val="20"/>
        </w:rPr>
        <w:t xml:space="preserve">Manter a limpeza e higiene da </w:t>
      </w:r>
      <w:r w:rsidR="00F655A4" w:rsidRPr="00AF0FB1">
        <w:rPr>
          <w:szCs w:val="20"/>
        </w:rPr>
        <w:t>LANCHONETE</w:t>
      </w:r>
      <w:r w:rsidRPr="00AF0FB1">
        <w:rPr>
          <w:szCs w:val="20"/>
        </w:rPr>
        <w:t xml:space="preserve"> no mais absoluto rigor. Entre algumas boas práticas citam-se:</w:t>
      </w:r>
      <w:r w:rsidR="00675A46" w:rsidRPr="00AF0FB1">
        <w:rPr>
          <w:szCs w:val="20"/>
        </w:rPr>
        <w:t xml:space="preserve"> </w:t>
      </w:r>
      <w:r w:rsidRPr="00AF0FB1">
        <w:rPr>
          <w:szCs w:val="20"/>
        </w:rPr>
        <w:t>a colocação de telas em janelas para evitar insetos, a higiene constante de todos os ambientes, a</w:t>
      </w:r>
      <w:r w:rsidR="00675A46" w:rsidRPr="00AF0FB1">
        <w:rPr>
          <w:szCs w:val="20"/>
        </w:rPr>
        <w:t xml:space="preserve"> </w:t>
      </w:r>
      <w:r w:rsidRPr="00AF0FB1">
        <w:rPr>
          <w:szCs w:val="20"/>
        </w:rPr>
        <w:t>ventilação de produtos em estoque, o não armazenamento de itens desnecessários, a manutenção dos</w:t>
      </w:r>
      <w:r w:rsidR="00675A46" w:rsidRPr="00AF0FB1">
        <w:rPr>
          <w:szCs w:val="20"/>
        </w:rPr>
        <w:t xml:space="preserve"> </w:t>
      </w:r>
      <w:r w:rsidRPr="00AF0FB1">
        <w:rPr>
          <w:szCs w:val="20"/>
        </w:rPr>
        <w:t>produtos de refrigeração em temperatura correta.</w:t>
      </w:r>
    </w:p>
    <w:p w14:paraId="4292DFC0" w14:textId="06091BEC" w:rsidR="003E4E88" w:rsidRPr="00AF0FB1" w:rsidRDefault="003E4E88" w:rsidP="008527AA">
      <w:pPr>
        <w:keepNext/>
        <w:keepLines/>
        <w:numPr>
          <w:ilvl w:val="2"/>
          <w:numId w:val="1"/>
        </w:numPr>
        <w:suppressAutoHyphens/>
        <w:spacing w:before="120" w:after="120"/>
        <w:ind w:left="0" w:firstLine="0"/>
        <w:jc w:val="both"/>
        <w:rPr>
          <w:szCs w:val="20"/>
        </w:rPr>
      </w:pPr>
      <w:r w:rsidRPr="00AF0FB1">
        <w:rPr>
          <w:szCs w:val="20"/>
        </w:rPr>
        <w:t>Lavar louças e talheres em água corrente, não sendo permitida, sob qualquer hipótese ou pretexto,</w:t>
      </w:r>
      <w:r w:rsidR="00675A46" w:rsidRPr="00AF0FB1">
        <w:rPr>
          <w:szCs w:val="20"/>
        </w:rPr>
        <w:t xml:space="preserve"> </w:t>
      </w:r>
      <w:r w:rsidRPr="00AF0FB1">
        <w:rPr>
          <w:szCs w:val="20"/>
        </w:rPr>
        <w:t>a lavagem em baldes, tonéis ou vasilhames.</w:t>
      </w:r>
    </w:p>
    <w:p w14:paraId="39972622" w14:textId="5B3D5C72" w:rsidR="003E4E88" w:rsidRPr="00AF0FB1" w:rsidRDefault="003E4E88" w:rsidP="008527AA">
      <w:pPr>
        <w:keepNext/>
        <w:keepLines/>
        <w:numPr>
          <w:ilvl w:val="2"/>
          <w:numId w:val="1"/>
        </w:numPr>
        <w:suppressAutoHyphens/>
        <w:spacing w:before="120" w:after="120"/>
        <w:ind w:left="0" w:firstLine="0"/>
        <w:jc w:val="both"/>
        <w:rPr>
          <w:szCs w:val="20"/>
        </w:rPr>
      </w:pPr>
      <w:r w:rsidRPr="00AF0FB1">
        <w:rPr>
          <w:szCs w:val="20"/>
        </w:rPr>
        <w:lastRenderedPageBreak/>
        <w:t>Os lixos e resíduos deverão ser colocados em recipientes apropriados com tampa e a sua remoção</w:t>
      </w:r>
      <w:r w:rsidR="00675A46" w:rsidRPr="00AF0FB1">
        <w:rPr>
          <w:szCs w:val="20"/>
        </w:rPr>
        <w:t xml:space="preserve"> </w:t>
      </w:r>
      <w:r w:rsidRPr="00AF0FB1">
        <w:rPr>
          <w:szCs w:val="20"/>
        </w:rPr>
        <w:t xml:space="preserve">será diária, no mínimo, em horário e local definido pela </w:t>
      </w:r>
      <w:r w:rsidR="008D4C45" w:rsidRPr="00AF0FB1">
        <w:rPr>
          <w:rFonts w:cs="Arial"/>
        </w:rPr>
        <w:t>CEDENTE</w:t>
      </w:r>
      <w:r w:rsidRPr="00AF0FB1">
        <w:rPr>
          <w:szCs w:val="20"/>
        </w:rPr>
        <w:t>.</w:t>
      </w:r>
    </w:p>
    <w:p w14:paraId="48A6C016" w14:textId="7204AEFE" w:rsidR="003E4E88" w:rsidRPr="00AF0FB1" w:rsidRDefault="003E4E88" w:rsidP="008527AA">
      <w:pPr>
        <w:keepNext/>
        <w:keepLines/>
        <w:numPr>
          <w:ilvl w:val="2"/>
          <w:numId w:val="1"/>
        </w:numPr>
        <w:suppressAutoHyphens/>
        <w:spacing w:before="120" w:after="120"/>
        <w:ind w:left="0" w:firstLine="0"/>
        <w:jc w:val="both"/>
        <w:rPr>
          <w:szCs w:val="20"/>
        </w:rPr>
      </w:pPr>
      <w:r w:rsidRPr="00AF0FB1">
        <w:rPr>
          <w:szCs w:val="20"/>
        </w:rPr>
        <w:t xml:space="preserve">A dedetização e desratização do espaço cedido ficarão a cargo da </w:t>
      </w:r>
      <w:r w:rsidR="00BD13FF" w:rsidRPr="00AF0FB1">
        <w:rPr>
          <w:szCs w:val="20"/>
        </w:rPr>
        <w:t>Cessionária</w:t>
      </w:r>
      <w:r w:rsidRPr="00AF0FB1">
        <w:rPr>
          <w:szCs w:val="20"/>
        </w:rPr>
        <w:t>, devendo ser feita</w:t>
      </w:r>
      <w:r w:rsidR="00675A46" w:rsidRPr="00AF0FB1">
        <w:rPr>
          <w:szCs w:val="20"/>
        </w:rPr>
        <w:t xml:space="preserve"> </w:t>
      </w:r>
      <w:r w:rsidRPr="00AF0FB1">
        <w:rPr>
          <w:szCs w:val="20"/>
        </w:rPr>
        <w:t>semestralmente, atendendo a legislação vigente. As empresas deverão apresentar informações seguras</w:t>
      </w:r>
      <w:r w:rsidR="00675A46" w:rsidRPr="00AF0FB1">
        <w:rPr>
          <w:szCs w:val="20"/>
        </w:rPr>
        <w:t xml:space="preserve"> </w:t>
      </w:r>
      <w:r w:rsidRPr="00AF0FB1">
        <w:rPr>
          <w:szCs w:val="20"/>
        </w:rPr>
        <w:t>sobre o uso de inseticidas utilizados, especialmente quanto à toxicidade e ao tempo de ausência do local.</w:t>
      </w:r>
      <w:r w:rsidR="00675A46" w:rsidRPr="00AF0FB1">
        <w:rPr>
          <w:szCs w:val="20"/>
        </w:rPr>
        <w:t xml:space="preserve"> </w:t>
      </w:r>
      <w:r w:rsidRPr="00AF0FB1">
        <w:rPr>
          <w:szCs w:val="20"/>
        </w:rPr>
        <w:t>Os responsáveis pela aplicação destes inseticidas deverão usar uniformes e outros equipamentos de</w:t>
      </w:r>
      <w:r w:rsidR="00675A46" w:rsidRPr="00AF0FB1">
        <w:rPr>
          <w:szCs w:val="20"/>
        </w:rPr>
        <w:t xml:space="preserve"> </w:t>
      </w:r>
      <w:r w:rsidRPr="00AF0FB1">
        <w:rPr>
          <w:szCs w:val="20"/>
        </w:rPr>
        <w:t xml:space="preserve">acordo com a legislação em vigor. A </w:t>
      </w:r>
      <w:r w:rsidR="00BD13FF" w:rsidRPr="00AF0FB1">
        <w:rPr>
          <w:szCs w:val="20"/>
        </w:rPr>
        <w:t xml:space="preserve">Cessionária </w:t>
      </w:r>
      <w:r w:rsidRPr="00AF0FB1">
        <w:rPr>
          <w:szCs w:val="20"/>
        </w:rPr>
        <w:t>ficará responsável pela preparação do local a ser</w:t>
      </w:r>
      <w:r w:rsidR="00675A46" w:rsidRPr="00AF0FB1">
        <w:rPr>
          <w:szCs w:val="20"/>
        </w:rPr>
        <w:t xml:space="preserve"> </w:t>
      </w:r>
      <w:r w:rsidRPr="00AF0FB1">
        <w:rPr>
          <w:szCs w:val="20"/>
        </w:rPr>
        <w:t>dedetizado e desratizado providenciando retirada de alimentos, utensílios etc. A dedetização deverá ser</w:t>
      </w:r>
      <w:r w:rsidR="00675A46" w:rsidRPr="00AF0FB1">
        <w:rPr>
          <w:szCs w:val="20"/>
        </w:rPr>
        <w:t xml:space="preserve"> </w:t>
      </w:r>
      <w:r w:rsidRPr="00AF0FB1">
        <w:rPr>
          <w:szCs w:val="20"/>
        </w:rPr>
        <w:t>feita sempre aos sábados não letivos, sendo que a cozinha deverá sofrer faxina geral no dia posterior.</w:t>
      </w:r>
      <w:r w:rsidR="00675A46" w:rsidRPr="00AF0FB1">
        <w:rPr>
          <w:szCs w:val="20"/>
        </w:rPr>
        <w:t xml:space="preserve"> </w:t>
      </w:r>
      <w:r w:rsidRPr="00AF0FB1">
        <w:rPr>
          <w:szCs w:val="20"/>
        </w:rPr>
        <w:t>Todo procedimento deve ser comunicado ao fiscal de contrato com antecedência mínima de três dias úteis.</w:t>
      </w:r>
    </w:p>
    <w:p w14:paraId="4023F8DD" w14:textId="4ECDCC41" w:rsidR="003E4E88" w:rsidRPr="00AF0FB1" w:rsidRDefault="003E4E88" w:rsidP="008527AA">
      <w:pPr>
        <w:keepNext/>
        <w:keepLines/>
        <w:numPr>
          <w:ilvl w:val="2"/>
          <w:numId w:val="1"/>
        </w:numPr>
        <w:suppressAutoHyphens/>
        <w:spacing w:before="120" w:after="120"/>
        <w:ind w:left="0" w:firstLine="0"/>
        <w:jc w:val="both"/>
        <w:rPr>
          <w:szCs w:val="20"/>
        </w:rPr>
      </w:pPr>
      <w:r w:rsidRPr="00AF0FB1">
        <w:rPr>
          <w:szCs w:val="20"/>
        </w:rPr>
        <w:t>Não explorar quaisquer tipos de jogos com ou sem fins lucrativos;</w:t>
      </w:r>
    </w:p>
    <w:p w14:paraId="3C9C896F" w14:textId="7FB9E662" w:rsidR="003E4E88" w:rsidRPr="00AF0FB1" w:rsidRDefault="003E4E88" w:rsidP="008527AA">
      <w:pPr>
        <w:keepNext/>
        <w:keepLines/>
        <w:numPr>
          <w:ilvl w:val="2"/>
          <w:numId w:val="1"/>
        </w:numPr>
        <w:suppressAutoHyphens/>
        <w:spacing w:before="120" w:after="120"/>
        <w:ind w:left="0" w:firstLine="0"/>
        <w:jc w:val="both"/>
        <w:rPr>
          <w:szCs w:val="20"/>
        </w:rPr>
      </w:pPr>
      <w:r w:rsidRPr="00AF0FB1">
        <w:rPr>
          <w:szCs w:val="20"/>
        </w:rPr>
        <w:t>Manter, por sua exclusiva conta os funcionários em serviço, devidamente uniformizados, os quais</w:t>
      </w:r>
      <w:r w:rsidR="00EB62E5" w:rsidRPr="00AF0FB1">
        <w:rPr>
          <w:szCs w:val="20"/>
        </w:rPr>
        <w:t xml:space="preserve"> </w:t>
      </w:r>
      <w:r w:rsidRPr="00AF0FB1">
        <w:rPr>
          <w:szCs w:val="20"/>
        </w:rPr>
        <w:t>deverão apresentar-se permanentemente limpos e asseados, quer no aspecto pessoal, quer no vestuário</w:t>
      </w:r>
      <w:r w:rsidR="00EB62E5" w:rsidRPr="00AF0FB1">
        <w:rPr>
          <w:szCs w:val="20"/>
        </w:rPr>
        <w:t xml:space="preserve"> </w:t>
      </w:r>
      <w:r w:rsidRPr="00AF0FB1">
        <w:rPr>
          <w:szCs w:val="20"/>
        </w:rPr>
        <w:t>e calçado, substituindo-se imediatamente, por solicitação do C</w:t>
      </w:r>
      <w:r w:rsidR="00EB62E5" w:rsidRPr="00AF0FB1">
        <w:rPr>
          <w:szCs w:val="20"/>
        </w:rPr>
        <w:t>FP</w:t>
      </w:r>
      <w:r w:rsidR="000D1221" w:rsidRPr="00AF0FB1">
        <w:rPr>
          <w:szCs w:val="20"/>
        </w:rPr>
        <w:t>/UFCG</w:t>
      </w:r>
      <w:r w:rsidR="00EB62E5" w:rsidRPr="00AF0FB1">
        <w:rPr>
          <w:szCs w:val="20"/>
        </w:rPr>
        <w:t>,</w:t>
      </w:r>
      <w:r w:rsidRPr="00AF0FB1">
        <w:rPr>
          <w:szCs w:val="20"/>
        </w:rPr>
        <w:t xml:space="preserve"> aquele que não preencher esta</w:t>
      </w:r>
      <w:r w:rsidR="00EB62E5" w:rsidRPr="00AF0FB1">
        <w:rPr>
          <w:szCs w:val="20"/>
        </w:rPr>
        <w:t xml:space="preserve"> </w:t>
      </w:r>
      <w:r w:rsidRPr="00AF0FB1">
        <w:rPr>
          <w:szCs w:val="20"/>
        </w:rPr>
        <w:t>exigência.</w:t>
      </w:r>
      <w:r w:rsidR="00EB62E5" w:rsidRPr="00AF0FB1">
        <w:rPr>
          <w:szCs w:val="20"/>
        </w:rPr>
        <w:t xml:space="preserve"> </w:t>
      </w:r>
      <w:r w:rsidRPr="00AF0FB1">
        <w:rPr>
          <w:szCs w:val="20"/>
        </w:rPr>
        <w:t>Todos os empregados deverão portar cartão de identificação, do qual deverá constar seu nome</w:t>
      </w:r>
      <w:r w:rsidR="00EB62E5" w:rsidRPr="00AF0FB1">
        <w:rPr>
          <w:szCs w:val="20"/>
        </w:rPr>
        <w:t xml:space="preserve"> </w:t>
      </w:r>
      <w:r w:rsidRPr="00AF0FB1">
        <w:rPr>
          <w:szCs w:val="20"/>
        </w:rPr>
        <w:t>e função;</w:t>
      </w:r>
    </w:p>
    <w:p w14:paraId="5C513147" w14:textId="7C296861" w:rsidR="003E4E88" w:rsidRPr="00AF0FB1" w:rsidRDefault="003E4E88" w:rsidP="008527AA">
      <w:pPr>
        <w:keepNext/>
        <w:keepLines/>
        <w:numPr>
          <w:ilvl w:val="2"/>
          <w:numId w:val="1"/>
        </w:numPr>
        <w:suppressAutoHyphens/>
        <w:spacing w:before="120" w:after="120"/>
        <w:ind w:left="0" w:firstLine="0"/>
        <w:jc w:val="both"/>
        <w:rPr>
          <w:szCs w:val="20"/>
        </w:rPr>
      </w:pPr>
      <w:r w:rsidRPr="00AF0FB1">
        <w:rPr>
          <w:szCs w:val="20"/>
        </w:rPr>
        <w:t>Manter quadro de funcionários, com número compatível, às atividades prestadas;</w:t>
      </w:r>
    </w:p>
    <w:p w14:paraId="6CC30807" w14:textId="5624DC23" w:rsidR="003E4E88" w:rsidRPr="00AF0FB1" w:rsidRDefault="003E4E88" w:rsidP="008527AA">
      <w:pPr>
        <w:keepNext/>
        <w:keepLines/>
        <w:numPr>
          <w:ilvl w:val="2"/>
          <w:numId w:val="1"/>
        </w:numPr>
        <w:suppressAutoHyphens/>
        <w:spacing w:before="120" w:after="120"/>
        <w:ind w:left="0" w:firstLine="0"/>
        <w:jc w:val="both"/>
        <w:rPr>
          <w:szCs w:val="20"/>
        </w:rPr>
      </w:pPr>
      <w:r w:rsidRPr="00AF0FB1">
        <w:rPr>
          <w:szCs w:val="20"/>
        </w:rPr>
        <w:t>Contratar e manter mais funcionários em caso do número apresentado ser insuficiente para o</w:t>
      </w:r>
      <w:r w:rsidR="00EB62E5" w:rsidRPr="00AF0FB1">
        <w:rPr>
          <w:szCs w:val="20"/>
        </w:rPr>
        <w:t xml:space="preserve"> </w:t>
      </w:r>
      <w:r w:rsidRPr="00AF0FB1">
        <w:rPr>
          <w:szCs w:val="20"/>
        </w:rPr>
        <w:t>serviço;</w:t>
      </w:r>
    </w:p>
    <w:p w14:paraId="5CF00DC2" w14:textId="5AF9C43D" w:rsidR="003E4E88" w:rsidRPr="00AF0FB1" w:rsidRDefault="003E4E88" w:rsidP="008527AA">
      <w:pPr>
        <w:keepNext/>
        <w:keepLines/>
        <w:numPr>
          <w:ilvl w:val="2"/>
          <w:numId w:val="1"/>
        </w:numPr>
        <w:suppressAutoHyphens/>
        <w:spacing w:before="120" w:after="120"/>
        <w:ind w:left="0" w:firstLine="0"/>
        <w:jc w:val="both"/>
        <w:rPr>
          <w:szCs w:val="20"/>
        </w:rPr>
      </w:pPr>
      <w:r w:rsidRPr="00AF0FB1">
        <w:rPr>
          <w:szCs w:val="20"/>
        </w:rPr>
        <w:t>Garantir a utilização de matéria-prima adequada, dentro das condições padrões quanto a critérios</w:t>
      </w:r>
      <w:r w:rsidR="00EB62E5" w:rsidRPr="00AF0FB1">
        <w:rPr>
          <w:szCs w:val="20"/>
        </w:rPr>
        <w:t xml:space="preserve"> </w:t>
      </w:r>
      <w:r w:rsidRPr="00AF0FB1">
        <w:rPr>
          <w:szCs w:val="20"/>
        </w:rPr>
        <w:t>organolépticos, higiênico-sanitários e nutricionais;</w:t>
      </w:r>
    </w:p>
    <w:p w14:paraId="52679955" w14:textId="20BFBA7C" w:rsidR="003E4E88" w:rsidRPr="00AF0FB1" w:rsidRDefault="003E4E88" w:rsidP="008527AA">
      <w:pPr>
        <w:keepNext/>
        <w:keepLines/>
        <w:numPr>
          <w:ilvl w:val="2"/>
          <w:numId w:val="1"/>
        </w:numPr>
        <w:suppressAutoHyphens/>
        <w:spacing w:before="120" w:after="120"/>
        <w:ind w:left="0" w:firstLine="0"/>
        <w:jc w:val="both"/>
        <w:rPr>
          <w:szCs w:val="20"/>
        </w:rPr>
      </w:pPr>
      <w:r w:rsidRPr="00AF0FB1">
        <w:rPr>
          <w:szCs w:val="20"/>
        </w:rPr>
        <w:t>Todo funcionário novo deverá receber qualificação;</w:t>
      </w:r>
    </w:p>
    <w:p w14:paraId="0830C861" w14:textId="13076978" w:rsidR="00292BFC" w:rsidRPr="00AF0FB1" w:rsidRDefault="00292BFC" w:rsidP="008527AA">
      <w:pPr>
        <w:keepNext/>
        <w:keepLines/>
        <w:numPr>
          <w:ilvl w:val="2"/>
          <w:numId w:val="1"/>
        </w:numPr>
        <w:suppressAutoHyphens/>
        <w:spacing w:before="120" w:after="120"/>
        <w:ind w:left="0" w:firstLine="0"/>
        <w:jc w:val="both"/>
        <w:rPr>
          <w:szCs w:val="20"/>
        </w:rPr>
      </w:pPr>
      <w:r w:rsidRPr="00AF0FB1">
        <w:rPr>
          <w:szCs w:val="20"/>
        </w:rPr>
        <w:t>Apresentar, quando da assinatura do contrato, relação nominal, com respectiva identificação (RG, CPF, endereço e telefone) e qualificação dos empregados que serão utilizados na execução dos serviços.</w:t>
      </w:r>
    </w:p>
    <w:p w14:paraId="5283D487" w14:textId="77777777" w:rsidR="00292BFC" w:rsidRPr="00AF0FB1" w:rsidRDefault="00292BFC" w:rsidP="008527AA">
      <w:pPr>
        <w:keepNext/>
        <w:keepLines/>
        <w:numPr>
          <w:ilvl w:val="2"/>
          <w:numId w:val="1"/>
        </w:numPr>
        <w:suppressAutoHyphens/>
        <w:spacing w:before="120" w:after="120"/>
        <w:ind w:left="0" w:firstLine="0"/>
        <w:jc w:val="both"/>
        <w:rPr>
          <w:szCs w:val="20"/>
        </w:rPr>
      </w:pPr>
      <w:r w:rsidRPr="00AF0FB1">
        <w:rPr>
          <w:szCs w:val="20"/>
        </w:rPr>
        <w:t>Qualquer eventual substituição, exclusão ou inclusão deverá ser notificada ao setor competente;</w:t>
      </w:r>
    </w:p>
    <w:p w14:paraId="267D2E17" w14:textId="140582BC" w:rsidR="00292BFC" w:rsidRPr="00AF0FB1" w:rsidRDefault="00292BFC" w:rsidP="008527AA">
      <w:pPr>
        <w:keepNext/>
        <w:keepLines/>
        <w:numPr>
          <w:ilvl w:val="2"/>
          <w:numId w:val="1"/>
        </w:numPr>
        <w:suppressAutoHyphens/>
        <w:spacing w:before="120" w:after="120"/>
        <w:ind w:left="0" w:firstLine="0"/>
        <w:jc w:val="both"/>
        <w:rPr>
          <w:szCs w:val="20"/>
        </w:rPr>
      </w:pPr>
      <w:r w:rsidRPr="00AF0FB1">
        <w:rPr>
          <w:szCs w:val="20"/>
        </w:rPr>
        <w:t>Manter, conservar e reparar as redes elétrica e hidráulica nos ambientes, objeto da concessão;</w:t>
      </w:r>
    </w:p>
    <w:p w14:paraId="2B5DE32D" w14:textId="5B881B9F" w:rsidR="00292BFC" w:rsidRPr="00AF0FB1" w:rsidRDefault="00292BFC" w:rsidP="008527AA">
      <w:pPr>
        <w:keepNext/>
        <w:keepLines/>
        <w:numPr>
          <w:ilvl w:val="2"/>
          <w:numId w:val="1"/>
        </w:numPr>
        <w:suppressAutoHyphens/>
        <w:spacing w:before="120" w:after="120"/>
        <w:ind w:left="0" w:firstLine="0"/>
        <w:jc w:val="both"/>
        <w:rPr>
          <w:szCs w:val="20"/>
        </w:rPr>
      </w:pPr>
      <w:r w:rsidRPr="00AF0FB1">
        <w:rPr>
          <w:szCs w:val="20"/>
        </w:rPr>
        <w:t>Conservar a pintura do ambiente, refazendo sempre que for necessário ou apontado pelo fiscal.</w:t>
      </w:r>
    </w:p>
    <w:p w14:paraId="11B1F166" w14:textId="62D58828" w:rsidR="00292BFC" w:rsidRPr="00AF0FB1" w:rsidRDefault="00292BFC" w:rsidP="008527AA">
      <w:pPr>
        <w:keepNext/>
        <w:keepLines/>
        <w:numPr>
          <w:ilvl w:val="2"/>
          <w:numId w:val="1"/>
        </w:numPr>
        <w:suppressAutoHyphens/>
        <w:spacing w:before="120" w:after="120"/>
        <w:ind w:left="0" w:firstLine="0"/>
        <w:jc w:val="both"/>
        <w:rPr>
          <w:szCs w:val="20"/>
        </w:rPr>
      </w:pPr>
      <w:r w:rsidRPr="00AF0FB1">
        <w:rPr>
          <w:szCs w:val="20"/>
        </w:rPr>
        <w:t xml:space="preserve">Responder integralmente por reparos que as instalações da </w:t>
      </w:r>
      <w:r w:rsidR="00F655A4" w:rsidRPr="00AF0FB1">
        <w:rPr>
          <w:szCs w:val="20"/>
        </w:rPr>
        <w:t>LANCHONETE</w:t>
      </w:r>
      <w:r w:rsidRPr="00AF0FB1">
        <w:rPr>
          <w:szCs w:val="20"/>
        </w:rPr>
        <w:t xml:space="preserve"> necessitem para o seu adequado funcionamento;</w:t>
      </w:r>
    </w:p>
    <w:p w14:paraId="3219ECC1" w14:textId="7387FE84" w:rsidR="00292BFC" w:rsidRPr="00AF0FB1" w:rsidRDefault="00292BFC" w:rsidP="008527AA">
      <w:pPr>
        <w:keepNext/>
        <w:keepLines/>
        <w:numPr>
          <w:ilvl w:val="2"/>
          <w:numId w:val="1"/>
        </w:numPr>
        <w:suppressAutoHyphens/>
        <w:spacing w:before="120" w:after="120"/>
        <w:ind w:left="0" w:firstLine="0"/>
        <w:jc w:val="both"/>
        <w:rPr>
          <w:szCs w:val="20"/>
        </w:rPr>
      </w:pPr>
      <w:r w:rsidRPr="00AF0FB1">
        <w:rPr>
          <w:szCs w:val="20"/>
        </w:rPr>
        <w:t xml:space="preserve">A </w:t>
      </w:r>
      <w:r w:rsidR="00BD13FF" w:rsidRPr="00AF0FB1">
        <w:rPr>
          <w:szCs w:val="20"/>
        </w:rPr>
        <w:t xml:space="preserve">Cessionária </w:t>
      </w:r>
      <w:r w:rsidRPr="00AF0FB1">
        <w:rPr>
          <w:szCs w:val="20"/>
        </w:rPr>
        <w:t>deve colocar etiqueta (podendo ser manuscrita) nos alimentos embalados com a data de manufatura, data de validade e demais informações exigidas por lei;</w:t>
      </w:r>
    </w:p>
    <w:p w14:paraId="3A37FF0E" w14:textId="6772A784" w:rsidR="00292BFC" w:rsidRPr="00AF0FB1" w:rsidRDefault="00292BFC" w:rsidP="008527AA">
      <w:pPr>
        <w:keepNext/>
        <w:keepLines/>
        <w:numPr>
          <w:ilvl w:val="2"/>
          <w:numId w:val="1"/>
        </w:numPr>
        <w:suppressAutoHyphens/>
        <w:spacing w:before="120" w:after="120"/>
        <w:ind w:left="0" w:firstLine="0"/>
        <w:jc w:val="both"/>
        <w:rPr>
          <w:szCs w:val="20"/>
        </w:rPr>
      </w:pPr>
      <w:r w:rsidRPr="00AF0FB1">
        <w:rPr>
          <w:szCs w:val="20"/>
        </w:rPr>
        <w:t>Comunicar ao Fiscal do Contrato, por escrito, toda e qualquer solicitação de alteração no ambiente ou de produtos a serem comercializados, com antecedência mínima de 05 (cinco) dias;</w:t>
      </w:r>
    </w:p>
    <w:p w14:paraId="52F87AAD" w14:textId="319028C9" w:rsidR="00292BFC" w:rsidRPr="00AF0FB1" w:rsidRDefault="00292BFC" w:rsidP="008527AA">
      <w:pPr>
        <w:keepNext/>
        <w:keepLines/>
        <w:numPr>
          <w:ilvl w:val="2"/>
          <w:numId w:val="1"/>
        </w:numPr>
        <w:suppressAutoHyphens/>
        <w:spacing w:before="120" w:after="120"/>
        <w:ind w:left="0" w:firstLine="0"/>
        <w:jc w:val="both"/>
        <w:rPr>
          <w:szCs w:val="20"/>
        </w:rPr>
      </w:pPr>
      <w:r w:rsidRPr="00AF0FB1">
        <w:rPr>
          <w:szCs w:val="20"/>
        </w:rPr>
        <w:t xml:space="preserve">A </w:t>
      </w:r>
      <w:r w:rsidR="00BD13FF" w:rsidRPr="00AF0FB1">
        <w:rPr>
          <w:szCs w:val="20"/>
        </w:rPr>
        <w:t xml:space="preserve">Cessionária </w:t>
      </w:r>
      <w:r w:rsidRPr="00AF0FB1">
        <w:rPr>
          <w:szCs w:val="20"/>
        </w:rPr>
        <w:t xml:space="preserve">pagará o equivalente a </w:t>
      </w:r>
      <w:r w:rsidR="003D3A9E" w:rsidRPr="00AF0FB1">
        <w:rPr>
          <w:szCs w:val="20"/>
        </w:rPr>
        <w:t>5</w:t>
      </w:r>
      <w:r w:rsidRPr="00AF0FB1">
        <w:rPr>
          <w:szCs w:val="20"/>
        </w:rPr>
        <w:t>0% do valor da contraprestação mensal (aluguel), no período de</w:t>
      </w:r>
      <w:r w:rsidR="003D3A9E" w:rsidRPr="00AF0FB1">
        <w:rPr>
          <w:szCs w:val="20"/>
        </w:rPr>
        <w:t xml:space="preserve"> </w:t>
      </w:r>
      <w:r w:rsidRPr="00AF0FB1">
        <w:rPr>
          <w:szCs w:val="20"/>
        </w:rPr>
        <w:t>recesso acadêmico, igual ou superior a 15 (quinze) dias consecutivos ou não, devidamente comprovado</w:t>
      </w:r>
      <w:r w:rsidR="00764645" w:rsidRPr="00AF0FB1">
        <w:rPr>
          <w:szCs w:val="20"/>
        </w:rPr>
        <w:t xml:space="preserve"> </w:t>
      </w:r>
      <w:r w:rsidRPr="00AF0FB1">
        <w:rPr>
          <w:szCs w:val="20"/>
        </w:rPr>
        <w:t>através do calendário oficial fornecido pela Pró-Reitoria de Ensino da UFCG, e/ou em caso de</w:t>
      </w:r>
      <w:r w:rsidR="00764645" w:rsidRPr="00AF0FB1">
        <w:rPr>
          <w:szCs w:val="20"/>
        </w:rPr>
        <w:t xml:space="preserve"> </w:t>
      </w:r>
      <w:r w:rsidRPr="00AF0FB1">
        <w:rPr>
          <w:szCs w:val="20"/>
        </w:rPr>
        <w:t>paralisações das atividades acadêmicas por motivos de força maior (greve, calamidade pública, questões</w:t>
      </w:r>
      <w:r w:rsidR="00764645" w:rsidRPr="00AF0FB1">
        <w:rPr>
          <w:szCs w:val="20"/>
        </w:rPr>
        <w:t xml:space="preserve"> </w:t>
      </w:r>
      <w:r w:rsidRPr="00AF0FB1">
        <w:rPr>
          <w:szCs w:val="20"/>
        </w:rPr>
        <w:t xml:space="preserve">de saúde pública, feriados prolongados, etc..., </w:t>
      </w:r>
      <w:r w:rsidR="00BD13FF" w:rsidRPr="00AF0FB1">
        <w:rPr>
          <w:szCs w:val="20"/>
        </w:rPr>
        <w:t xml:space="preserve">além disso serão cobrados proporcionalmente </w:t>
      </w:r>
      <w:r w:rsidRPr="00AF0FB1">
        <w:rPr>
          <w:szCs w:val="20"/>
        </w:rPr>
        <w:t>os custos mínimos de manutenção (água, energia elétrica,</w:t>
      </w:r>
      <w:r w:rsidR="006A4E11" w:rsidRPr="00AF0FB1">
        <w:rPr>
          <w:szCs w:val="20"/>
        </w:rPr>
        <w:t xml:space="preserve"> vigilância,</w:t>
      </w:r>
      <w:r w:rsidRPr="00AF0FB1">
        <w:rPr>
          <w:szCs w:val="20"/>
        </w:rPr>
        <w:t xml:space="preserve"> limpeza, etc...).</w:t>
      </w:r>
    </w:p>
    <w:p w14:paraId="7661D98C" w14:textId="536CB905" w:rsidR="00292BFC" w:rsidRDefault="00292BFC" w:rsidP="008527AA">
      <w:pPr>
        <w:keepNext/>
        <w:keepLines/>
        <w:numPr>
          <w:ilvl w:val="2"/>
          <w:numId w:val="1"/>
        </w:numPr>
        <w:suppressAutoHyphens/>
        <w:spacing w:before="120" w:after="120"/>
        <w:ind w:left="0" w:firstLine="0"/>
        <w:jc w:val="both"/>
        <w:rPr>
          <w:szCs w:val="20"/>
        </w:rPr>
      </w:pPr>
      <w:r w:rsidRPr="00AF0FB1">
        <w:rPr>
          <w:szCs w:val="20"/>
        </w:rPr>
        <w:t xml:space="preserve">Após término da vigência do contrato a </w:t>
      </w:r>
      <w:r w:rsidR="00BD13FF" w:rsidRPr="00AF0FB1">
        <w:rPr>
          <w:szCs w:val="20"/>
        </w:rPr>
        <w:t xml:space="preserve">Cessionária </w:t>
      </w:r>
      <w:r w:rsidRPr="00AF0FB1">
        <w:rPr>
          <w:szCs w:val="20"/>
        </w:rPr>
        <w:t>deverá entregar o espaço nas condições</w:t>
      </w:r>
      <w:r w:rsidR="00764645" w:rsidRPr="00AF0FB1">
        <w:rPr>
          <w:szCs w:val="20"/>
        </w:rPr>
        <w:t xml:space="preserve"> </w:t>
      </w:r>
      <w:r w:rsidRPr="00AF0FB1">
        <w:rPr>
          <w:szCs w:val="20"/>
        </w:rPr>
        <w:t>idênticas ao assumi-lo.</w:t>
      </w:r>
    </w:p>
    <w:p w14:paraId="3AF3FB81" w14:textId="77777777" w:rsidR="008527AA" w:rsidRPr="00AF0FB1" w:rsidRDefault="008527AA" w:rsidP="008527AA">
      <w:pPr>
        <w:keepNext/>
        <w:keepLines/>
        <w:suppressAutoHyphens/>
        <w:spacing w:before="120" w:after="120"/>
        <w:jc w:val="both"/>
        <w:rPr>
          <w:szCs w:val="20"/>
        </w:rPr>
      </w:pPr>
    </w:p>
    <w:p w14:paraId="6E43B51B" w14:textId="55BE7FF5" w:rsidR="00ED5289" w:rsidRPr="00AF0FB1" w:rsidRDefault="007B7E1C" w:rsidP="008527AA">
      <w:pPr>
        <w:pStyle w:val="Nivel1"/>
        <w:suppressAutoHyphens/>
        <w:spacing w:before="120" w:after="120" w:line="240" w:lineRule="auto"/>
        <w:ind w:left="0" w:firstLine="0"/>
        <w:rPr>
          <w:rFonts w:cs="Arial"/>
        </w:rPr>
      </w:pPr>
      <w:r w:rsidRPr="00AF0FB1">
        <w:rPr>
          <w:bCs/>
        </w:rPr>
        <w:t>MODELO DE GESTÃO DO CONTRATO E CRITÉRIOS DE MEDIÇÃO</w:t>
      </w:r>
    </w:p>
    <w:p w14:paraId="55565FE2" w14:textId="0FF72ABB" w:rsidR="00ED5289" w:rsidRPr="008527AA" w:rsidRDefault="00ED5289" w:rsidP="008527AA">
      <w:pPr>
        <w:pStyle w:val="Nivel1"/>
        <w:numPr>
          <w:ilvl w:val="1"/>
          <w:numId w:val="1"/>
        </w:numPr>
        <w:suppressAutoHyphens/>
        <w:spacing w:before="120" w:after="120" w:line="240" w:lineRule="auto"/>
        <w:ind w:left="0" w:firstLine="0"/>
        <w:outlineLvl w:val="9"/>
        <w:rPr>
          <w:rFonts w:cs="Arial"/>
          <w:b w:val="0"/>
        </w:rPr>
      </w:pPr>
      <w:r w:rsidRPr="008527AA">
        <w:rPr>
          <w:rFonts w:cs="Arial"/>
          <w:b w:val="0"/>
        </w:rPr>
        <w:t>Do modelo de gestão do contrato</w:t>
      </w:r>
    </w:p>
    <w:p w14:paraId="4BD2C6C6" w14:textId="5B8FC2F0" w:rsidR="00ED5289" w:rsidRPr="008527AA" w:rsidRDefault="00ED5289" w:rsidP="008527AA">
      <w:pPr>
        <w:pStyle w:val="Nivel1"/>
        <w:numPr>
          <w:ilvl w:val="2"/>
          <w:numId w:val="1"/>
        </w:numPr>
        <w:suppressAutoHyphens/>
        <w:spacing w:before="120" w:after="120" w:line="240" w:lineRule="auto"/>
        <w:ind w:left="0" w:firstLine="0"/>
        <w:outlineLvl w:val="9"/>
        <w:rPr>
          <w:rFonts w:cs="Arial"/>
          <w:b w:val="0"/>
        </w:rPr>
      </w:pPr>
      <w:r w:rsidRPr="008527AA">
        <w:rPr>
          <w:rFonts w:cs="Arial"/>
          <w:b w:val="0"/>
        </w:rPr>
        <w:lastRenderedPageBreak/>
        <w:t xml:space="preserve"> O Modelo de Gestão do Contrato se dará com fundamento na IN 05/2017 e eventuais alterações posteriores, bem como à luz dos normativos internos desta autarquia. </w:t>
      </w:r>
    </w:p>
    <w:p w14:paraId="4A995CE2" w14:textId="77777777" w:rsidR="00ED5289" w:rsidRPr="008527AA" w:rsidRDefault="00ED5289" w:rsidP="008527AA">
      <w:pPr>
        <w:pStyle w:val="Nivel1"/>
        <w:numPr>
          <w:ilvl w:val="2"/>
          <w:numId w:val="1"/>
        </w:numPr>
        <w:suppressAutoHyphens/>
        <w:spacing w:before="120" w:after="120" w:line="240" w:lineRule="auto"/>
        <w:ind w:left="0" w:firstLine="0"/>
        <w:outlineLvl w:val="9"/>
        <w:rPr>
          <w:rFonts w:cs="Arial"/>
          <w:b w:val="0"/>
        </w:rPr>
      </w:pPr>
      <w:r w:rsidRPr="008527AA">
        <w:rPr>
          <w:rFonts w:cs="Arial"/>
          <w:b w:val="0"/>
        </w:rPr>
        <w:t xml:space="preserve"> As atividades de gestão e fiscalização da execução contratual são o conjunto de ações que tem por objetivo aferir o cumprimento dos resultados previstos pela Administração para os serviços contratados, verificar a regularidade das obrigações previdenciárias, fiscais e trabalhistas, bem como prestar apoio à instrução processual e o encaminhamento da documentação pertinente ao setor de contratos para a formalização dos procedimentos relativos à repactuação, alteração, reequilíbrio, prorrogação, pagamento, eventual aplicação de sanções, extinção dos contratos, dentre outras, com vista a assegurar o cumprimento das cláusulas acordadas e a solução de problemas relativos ao objeto. </w:t>
      </w:r>
    </w:p>
    <w:p w14:paraId="037869B9" w14:textId="5F11D807" w:rsidR="00ED5289" w:rsidRPr="008527AA" w:rsidRDefault="00ED5289" w:rsidP="008527AA">
      <w:pPr>
        <w:pStyle w:val="Nivel1"/>
        <w:numPr>
          <w:ilvl w:val="2"/>
          <w:numId w:val="1"/>
        </w:numPr>
        <w:suppressAutoHyphens/>
        <w:spacing w:before="120" w:after="120" w:line="240" w:lineRule="auto"/>
        <w:ind w:left="0" w:firstLine="0"/>
        <w:outlineLvl w:val="9"/>
        <w:rPr>
          <w:rFonts w:cs="Arial"/>
          <w:b w:val="0"/>
        </w:rPr>
      </w:pPr>
      <w:r w:rsidRPr="008527AA">
        <w:rPr>
          <w:rFonts w:cs="Arial"/>
          <w:b w:val="0"/>
        </w:rPr>
        <w:t xml:space="preserve"> O conjunto de atividades de que trata o item anterior compete ao gestor da execução dos contratos em conjunto com a fiscalização técnica, de acordo com as disposições constantes da IN 05/2017 e seus anexos. </w:t>
      </w:r>
    </w:p>
    <w:p w14:paraId="3E7226DA" w14:textId="77777777" w:rsidR="00ED5289" w:rsidRPr="008527AA" w:rsidRDefault="00ED5289" w:rsidP="008527AA">
      <w:pPr>
        <w:pStyle w:val="Nivel1"/>
        <w:numPr>
          <w:ilvl w:val="2"/>
          <w:numId w:val="1"/>
        </w:numPr>
        <w:suppressAutoHyphens/>
        <w:spacing w:before="120" w:after="120" w:line="240" w:lineRule="auto"/>
        <w:ind w:left="0" w:firstLine="0"/>
        <w:outlineLvl w:val="9"/>
        <w:rPr>
          <w:rFonts w:cs="Arial"/>
          <w:b w:val="0"/>
        </w:rPr>
      </w:pPr>
      <w:r w:rsidRPr="008527AA">
        <w:rPr>
          <w:rFonts w:cs="Arial"/>
          <w:b w:val="0"/>
        </w:rPr>
        <w:t xml:space="preserve"> O recebimento provisório dos serviços ficará a cargo do fiscal, e o recebimento definitivo, a cargo do gestor do contrato. </w:t>
      </w:r>
    </w:p>
    <w:p w14:paraId="5D5EBFD5" w14:textId="77777777" w:rsidR="00ED5289" w:rsidRPr="008527AA" w:rsidRDefault="00ED5289" w:rsidP="008527AA">
      <w:pPr>
        <w:pStyle w:val="Nivel1"/>
        <w:numPr>
          <w:ilvl w:val="2"/>
          <w:numId w:val="1"/>
        </w:numPr>
        <w:suppressAutoHyphens/>
        <w:spacing w:before="120" w:after="120" w:line="240" w:lineRule="auto"/>
        <w:ind w:left="0" w:firstLine="0"/>
        <w:outlineLvl w:val="9"/>
        <w:rPr>
          <w:rFonts w:cs="Arial"/>
          <w:b w:val="0"/>
        </w:rPr>
      </w:pPr>
      <w:r w:rsidRPr="008527AA">
        <w:rPr>
          <w:rFonts w:cs="Arial"/>
          <w:b w:val="0"/>
        </w:rPr>
        <w:t xml:space="preserve"> As atividades de gestão e fiscalização da execução contratual devem ser realizadas de forma preventiva, rotineira e sistemática, a ser exercidas por servidores, que formarão a equipe de fiscalização, com clara distinção de atividades no exercício dessas atribuições.</w:t>
      </w:r>
    </w:p>
    <w:p w14:paraId="3191F772" w14:textId="38EE4BA8" w:rsidR="00ED5289" w:rsidRPr="008527AA" w:rsidRDefault="00ED5289" w:rsidP="008527AA">
      <w:pPr>
        <w:pStyle w:val="Nivel1"/>
        <w:numPr>
          <w:ilvl w:val="2"/>
          <w:numId w:val="1"/>
        </w:numPr>
        <w:suppressAutoHyphens/>
        <w:spacing w:before="120" w:after="120" w:line="240" w:lineRule="auto"/>
        <w:ind w:left="0" w:firstLine="0"/>
        <w:outlineLvl w:val="9"/>
        <w:rPr>
          <w:rFonts w:cs="Arial"/>
          <w:b w:val="0"/>
        </w:rPr>
      </w:pPr>
      <w:r w:rsidRPr="008527AA">
        <w:rPr>
          <w:rFonts w:cs="Arial"/>
          <w:b w:val="0"/>
        </w:rPr>
        <w:t xml:space="preserve">Gestor do Contrato: é o representante da Administração, na forma dos </w:t>
      </w:r>
      <w:proofErr w:type="spellStart"/>
      <w:r w:rsidRPr="008527AA">
        <w:rPr>
          <w:rFonts w:cs="Arial"/>
          <w:b w:val="0"/>
        </w:rPr>
        <w:t>arts</w:t>
      </w:r>
      <w:proofErr w:type="spellEnd"/>
      <w:r w:rsidRPr="008527AA">
        <w:rPr>
          <w:rFonts w:cs="Arial"/>
          <w:b w:val="0"/>
        </w:rPr>
        <w:t xml:space="preserve">. 67 e 73 da Lei nº 8.666, de 1993, e do art. 6º do Decreto nº 2.271, de 1997, que deverá exercer o acompanhamento e gestão da execução contratual, devendo informar à Administração sobre eventuais vícios, irregularidades ou baixa qualidade dos serviços prestados pela </w:t>
      </w:r>
      <w:r w:rsidR="008D4C45" w:rsidRPr="008527AA">
        <w:rPr>
          <w:b w:val="0"/>
        </w:rPr>
        <w:t>CESSIONÁRIA</w:t>
      </w:r>
      <w:r w:rsidRPr="008527AA">
        <w:rPr>
          <w:rFonts w:cs="Arial"/>
          <w:b w:val="0"/>
        </w:rPr>
        <w:t xml:space="preserve">, propor soluções para regularização das falhas e problemas observados e sanções que entender cabíveis. </w:t>
      </w:r>
    </w:p>
    <w:p w14:paraId="18478B55" w14:textId="77777777" w:rsidR="00ED5289" w:rsidRPr="008527AA" w:rsidRDefault="00ED5289" w:rsidP="008527AA">
      <w:pPr>
        <w:pStyle w:val="Nivel1"/>
        <w:numPr>
          <w:ilvl w:val="2"/>
          <w:numId w:val="1"/>
        </w:numPr>
        <w:suppressAutoHyphens/>
        <w:spacing w:before="120" w:after="120" w:line="240" w:lineRule="auto"/>
        <w:ind w:left="0" w:firstLine="0"/>
        <w:outlineLvl w:val="9"/>
        <w:rPr>
          <w:rFonts w:cs="Arial"/>
          <w:b w:val="0"/>
        </w:rPr>
      </w:pPr>
      <w:r w:rsidRPr="008527AA">
        <w:rPr>
          <w:rFonts w:cs="Arial"/>
          <w:b w:val="0"/>
        </w:rPr>
        <w:t>Fiscal Técnico do Contrato: servidor designado para auxiliar o Gestor quanto à fiscalização dos aspectos técnicos do objeto do Contrato.</w:t>
      </w:r>
    </w:p>
    <w:p w14:paraId="1A0DE92F" w14:textId="5C4121A5" w:rsidR="00ED5289" w:rsidRPr="008527AA" w:rsidRDefault="00ED5289" w:rsidP="008527AA">
      <w:pPr>
        <w:pStyle w:val="Nivel1"/>
        <w:numPr>
          <w:ilvl w:val="2"/>
          <w:numId w:val="1"/>
        </w:numPr>
        <w:suppressAutoHyphens/>
        <w:spacing w:before="120" w:after="120" w:line="240" w:lineRule="auto"/>
        <w:ind w:left="0" w:firstLine="0"/>
        <w:outlineLvl w:val="9"/>
        <w:rPr>
          <w:rFonts w:cs="Arial"/>
          <w:b w:val="0"/>
        </w:rPr>
      </w:pPr>
      <w:r w:rsidRPr="008527AA">
        <w:rPr>
          <w:rFonts w:cs="Arial"/>
          <w:b w:val="0"/>
        </w:rPr>
        <w:t>Fiscal Setorial: servidor designado para acompanhar a execução do contrato nos aspectos técnicos ou administrativos quando a prestação dos serviços ocorrer concomitantemente em setores distintos ou em unidades desconcentradas de um mesmo órgão ou entidade.</w:t>
      </w:r>
    </w:p>
    <w:p w14:paraId="29D3FEAA" w14:textId="77777777" w:rsidR="00ED5289" w:rsidRPr="00AF0FB1" w:rsidRDefault="00ED5289" w:rsidP="008527AA">
      <w:pPr>
        <w:pStyle w:val="Nivel1"/>
        <w:numPr>
          <w:ilvl w:val="1"/>
          <w:numId w:val="1"/>
        </w:numPr>
        <w:suppressAutoHyphens/>
        <w:spacing w:before="120" w:after="120" w:line="240" w:lineRule="auto"/>
        <w:ind w:left="0" w:firstLine="0"/>
        <w:outlineLvl w:val="9"/>
        <w:rPr>
          <w:rFonts w:cs="Arial"/>
        </w:rPr>
      </w:pPr>
      <w:r w:rsidRPr="00AF0FB1">
        <w:rPr>
          <w:rFonts w:cs="Arial"/>
        </w:rPr>
        <w:t>Da indicação do gestor, fiscais e preposto</w:t>
      </w:r>
    </w:p>
    <w:p w14:paraId="6B6B3DDF" w14:textId="77777777" w:rsidR="00ED5289" w:rsidRPr="008527AA" w:rsidRDefault="00ED5289" w:rsidP="008527AA">
      <w:pPr>
        <w:pStyle w:val="Nivel1"/>
        <w:numPr>
          <w:ilvl w:val="2"/>
          <w:numId w:val="1"/>
        </w:numPr>
        <w:suppressAutoHyphens/>
        <w:spacing w:before="120" w:after="120" w:line="240" w:lineRule="auto"/>
        <w:ind w:left="0" w:firstLine="0"/>
        <w:outlineLvl w:val="9"/>
        <w:rPr>
          <w:rFonts w:cs="Arial"/>
          <w:b w:val="0"/>
        </w:rPr>
      </w:pPr>
      <w:r w:rsidRPr="008527AA">
        <w:rPr>
          <w:rFonts w:cs="Arial"/>
          <w:b w:val="0"/>
        </w:rPr>
        <w:t xml:space="preserve"> A indicação do gestor, fiscais e seus substitutos caberá à Direção do Centro de Formação de Professores da UFCG, a qual emitirá Portaria específica de designação da equipe de fiscalização, com posterior publicação no Boletim de Serviços do CFP/UFCG.</w:t>
      </w:r>
    </w:p>
    <w:p w14:paraId="4F0456B9" w14:textId="77777777" w:rsidR="00AE0679" w:rsidRPr="008527AA" w:rsidRDefault="00ED5289" w:rsidP="008527AA">
      <w:pPr>
        <w:pStyle w:val="Nivel1"/>
        <w:numPr>
          <w:ilvl w:val="2"/>
          <w:numId w:val="1"/>
        </w:numPr>
        <w:suppressAutoHyphens/>
        <w:spacing w:before="120" w:after="120" w:line="240" w:lineRule="auto"/>
        <w:ind w:left="0" w:firstLine="0"/>
        <w:outlineLvl w:val="9"/>
        <w:rPr>
          <w:rFonts w:cs="Arial"/>
          <w:b w:val="0"/>
        </w:rPr>
      </w:pPr>
      <w:r w:rsidRPr="008527AA">
        <w:rPr>
          <w:rFonts w:cs="Arial"/>
          <w:b w:val="0"/>
        </w:rPr>
        <w:t>Para o exercício da função, considera-se cientificada a equipe de fiscalização contratual a partir da publicação da portaria.</w:t>
      </w:r>
    </w:p>
    <w:p w14:paraId="7EC6CF45" w14:textId="77777777" w:rsidR="00AE0679" w:rsidRPr="008527AA" w:rsidRDefault="00ED5289" w:rsidP="008527AA">
      <w:pPr>
        <w:pStyle w:val="Nivel1"/>
        <w:numPr>
          <w:ilvl w:val="2"/>
          <w:numId w:val="1"/>
        </w:numPr>
        <w:suppressAutoHyphens/>
        <w:spacing w:before="120" w:after="120" w:line="240" w:lineRule="auto"/>
        <w:ind w:left="0" w:firstLine="0"/>
        <w:outlineLvl w:val="9"/>
        <w:rPr>
          <w:rFonts w:cs="Arial"/>
          <w:b w:val="0"/>
        </w:rPr>
      </w:pPr>
      <w:r w:rsidRPr="008527AA">
        <w:rPr>
          <w:rFonts w:cs="Arial"/>
          <w:b w:val="0"/>
        </w:rPr>
        <w:t>Nos casos de atraso ou falta de indicação, de desligamento ou afastamento extemporâneo e definitivo do gestor ou fiscais e seus substitutos, até que seja providenciada a indicação, a competência de suas atribuições caberá à autoridade administrativa demandante dos serviços ou à autoridade por esta delegada.</w:t>
      </w:r>
    </w:p>
    <w:p w14:paraId="69F36DD7" w14:textId="77777777" w:rsidR="00AE0679" w:rsidRPr="008527AA" w:rsidRDefault="00ED5289" w:rsidP="008527AA">
      <w:pPr>
        <w:pStyle w:val="Nivel1"/>
        <w:numPr>
          <w:ilvl w:val="2"/>
          <w:numId w:val="1"/>
        </w:numPr>
        <w:suppressAutoHyphens/>
        <w:spacing w:before="120" w:after="120" w:line="240" w:lineRule="auto"/>
        <w:ind w:left="0" w:firstLine="0"/>
        <w:outlineLvl w:val="9"/>
        <w:rPr>
          <w:rFonts w:cs="Arial"/>
          <w:b w:val="0"/>
        </w:rPr>
      </w:pPr>
      <w:r w:rsidRPr="008527AA">
        <w:rPr>
          <w:rFonts w:cs="Arial"/>
          <w:b w:val="0"/>
        </w:rPr>
        <w:t>Os fiscais substitutos atuarão como fiscais do contrato nas ausências e nos impedimentos eventuais e regulamentares dos titulares.</w:t>
      </w:r>
    </w:p>
    <w:p w14:paraId="32347359" w14:textId="77777777" w:rsidR="00AE0679" w:rsidRPr="008527AA" w:rsidRDefault="00ED5289" w:rsidP="008527AA">
      <w:pPr>
        <w:pStyle w:val="Nivel1"/>
        <w:numPr>
          <w:ilvl w:val="2"/>
          <w:numId w:val="1"/>
        </w:numPr>
        <w:suppressAutoHyphens/>
        <w:spacing w:before="120" w:after="120" w:line="240" w:lineRule="auto"/>
        <w:ind w:left="0" w:firstLine="0"/>
        <w:outlineLvl w:val="9"/>
        <w:rPr>
          <w:rFonts w:cs="Arial"/>
          <w:b w:val="0"/>
        </w:rPr>
      </w:pPr>
      <w:r w:rsidRPr="008527AA">
        <w:rPr>
          <w:rFonts w:cs="Arial"/>
          <w:b w:val="0"/>
        </w:rPr>
        <w:t>O gestor ou fiscais e seus substitutos deverão elaborar relatório registrando as ocorrências sobre a prestação dos serviços referentes ao período de sua atuação quando do seu desligamento ou afastamento definitivo.</w:t>
      </w:r>
    </w:p>
    <w:p w14:paraId="5582B176" w14:textId="77777777" w:rsidR="00AE0679" w:rsidRPr="008527AA" w:rsidRDefault="00ED5289" w:rsidP="008527AA">
      <w:pPr>
        <w:pStyle w:val="Nivel1"/>
        <w:numPr>
          <w:ilvl w:val="2"/>
          <w:numId w:val="1"/>
        </w:numPr>
        <w:suppressAutoHyphens/>
        <w:spacing w:before="120" w:after="120" w:line="240" w:lineRule="auto"/>
        <w:ind w:left="0" w:firstLine="0"/>
        <w:outlineLvl w:val="9"/>
        <w:rPr>
          <w:rFonts w:cs="Arial"/>
          <w:b w:val="0"/>
        </w:rPr>
      </w:pPr>
      <w:r w:rsidRPr="008527AA">
        <w:rPr>
          <w:rFonts w:cs="Arial"/>
          <w:b w:val="0"/>
        </w:rPr>
        <w:t>Para o exercício da função, os fiscais deverão receber os documentos essenciais da contratação. Consideram-se recebidos os documentos/processos relacionados e/ou mencionados através do SEI.</w:t>
      </w:r>
    </w:p>
    <w:p w14:paraId="2DED232E" w14:textId="77777777" w:rsidR="00AE0679" w:rsidRPr="008527AA" w:rsidRDefault="00ED5289" w:rsidP="008527AA">
      <w:pPr>
        <w:pStyle w:val="Nivel1"/>
        <w:numPr>
          <w:ilvl w:val="2"/>
          <w:numId w:val="1"/>
        </w:numPr>
        <w:suppressAutoHyphens/>
        <w:spacing w:before="120" w:after="120" w:line="240" w:lineRule="auto"/>
        <w:ind w:left="0" w:firstLine="0"/>
        <w:outlineLvl w:val="9"/>
        <w:rPr>
          <w:rFonts w:cs="Arial"/>
          <w:b w:val="0"/>
        </w:rPr>
      </w:pPr>
      <w:r w:rsidRPr="008527AA">
        <w:rPr>
          <w:rFonts w:cs="Arial"/>
          <w:b w:val="0"/>
        </w:rPr>
        <w:t>O encargo de gestor ou fiscal não pode ser recusado pelo servidor, por não se tratar de ordem ilegal, devendo expor à autoridade administrativa as deficiências e limitações técnicas que possam impedir o diligente cumprimento do exercício de suas atribuições, se for o caso.</w:t>
      </w:r>
    </w:p>
    <w:p w14:paraId="24182801" w14:textId="77777777" w:rsidR="00AE0679" w:rsidRPr="008527AA" w:rsidRDefault="00ED5289" w:rsidP="008527AA">
      <w:pPr>
        <w:pStyle w:val="Nivel1"/>
        <w:numPr>
          <w:ilvl w:val="2"/>
          <w:numId w:val="1"/>
        </w:numPr>
        <w:suppressAutoHyphens/>
        <w:spacing w:before="120" w:after="120" w:line="240" w:lineRule="auto"/>
        <w:ind w:left="0" w:firstLine="0"/>
        <w:outlineLvl w:val="9"/>
        <w:rPr>
          <w:rFonts w:cs="Arial"/>
          <w:b w:val="0"/>
        </w:rPr>
      </w:pPr>
      <w:r w:rsidRPr="008527AA">
        <w:rPr>
          <w:rFonts w:cs="Arial"/>
          <w:b w:val="0"/>
        </w:rPr>
        <w:lastRenderedPageBreak/>
        <w:t>Comprovada a deficiência ou limitação técnica do servidor designado para o exercício da atividade de fiscal ou gestor do contrato, a Administração deverá providenciar a sua qualificação para o desempenho das atribuições, conforme a natureza e complexidade do objeto, ou designar outro servidor com a qualificação requerida.</w:t>
      </w:r>
    </w:p>
    <w:p w14:paraId="20242F78" w14:textId="49B460F1" w:rsidR="00AE0679" w:rsidRPr="008527AA" w:rsidRDefault="00ED5289" w:rsidP="008527AA">
      <w:pPr>
        <w:pStyle w:val="Nivel1"/>
        <w:numPr>
          <w:ilvl w:val="2"/>
          <w:numId w:val="1"/>
        </w:numPr>
        <w:suppressAutoHyphens/>
        <w:spacing w:before="120" w:after="120" w:line="240" w:lineRule="auto"/>
        <w:ind w:left="0" w:firstLine="0"/>
        <w:outlineLvl w:val="9"/>
        <w:rPr>
          <w:rFonts w:cs="Arial"/>
          <w:b w:val="0"/>
        </w:rPr>
      </w:pPr>
      <w:r w:rsidRPr="008527AA">
        <w:rPr>
          <w:rFonts w:cs="Arial"/>
          <w:b w:val="0"/>
        </w:rPr>
        <w:t xml:space="preserve">O preposto da empresa deve ser formalmente designado pela </w:t>
      </w:r>
      <w:r w:rsidR="008D4C45" w:rsidRPr="008527AA">
        <w:rPr>
          <w:b w:val="0"/>
        </w:rPr>
        <w:t>Cessionária</w:t>
      </w:r>
      <w:r w:rsidR="008D4C45" w:rsidRPr="008527AA">
        <w:rPr>
          <w:rFonts w:cs="Arial"/>
          <w:b w:val="0"/>
        </w:rPr>
        <w:t xml:space="preserve"> </w:t>
      </w:r>
      <w:r w:rsidRPr="008527AA">
        <w:rPr>
          <w:rFonts w:cs="Arial"/>
          <w:b w:val="0"/>
        </w:rPr>
        <w:t xml:space="preserve">antes do início da prestação dos serviços, em cujo instrumento deverá constar expressamente os poderes e deveres em relação à execução do objeto. </w:t>
      </w:r>
    </w:p>
    <w:p w14:paraId="75B9FCFD" w14:textId="587B6839" w:rsidR="00AE0679" w:rsidRPr="008527AA" w:rsidRDefault="00ED5289" w:rsidP="008527AA">
      <w:pPr>
        <w:pStyle w:val="Nivel1"/>
        <w:numPr>
          <w:ilvl w:val="2"/>
          <w:numId w:val="1"/>
        </w:numPr>
        <w:suppressAutoHyphens/>
        <w:spacing w:before="120" w:after="120" w:line="240" w:lineRule="auto"/>
        <w:ind w:left="0" w:firstLine="0"/>
        <w:outlineLvl w:val="9"/>
        <w:rPr>
          <w:rFonts w:cs="Arial"/>
          <w:b w:val="0"/>
        </w:rPr>
      </w:pPr>
      <w:r w:rsidRPr="008527AA">
        <w:rPr>
          <w:rFonts w:cs="Arial"/>
          <w:b w:val="0"/>
        </w:rPr>
        <w:t xml:space="preserve">A indicação ou a manutenção do preposto da empresa poderá ser recusada pelo </w:t>
      </w:r>
      <w:r w:rsidR="002F431C" w:rsidRPr="008527AA">
        <w:rPr>
          <w:rFonts w:cs="Arial"/>
          <w:b w:val="0"/>
        </w:rPr>
        <w:t>CEDENTE</w:t>
      </w:r>
      <w:r w:rsidRPr="008527AA">
        <w:rPr>
          <w:rFonts w:cs="Arial"/>
          <w:b w:val="0"/>
        </w:rPr>
        <w:t>, desde que devidamente justificada, devendo a empresa designar outro para o exercício da atividade.</w:t>
      </w:r>
    </w:p>
    <w:p w14:paraId="225385DC" w14:textId="59DBC49B" w:rsidR="00AE0679" w:rsidRPr="00AF0FB1" w:rsidRDefault="00ED5289" w:rsidP="008527AA">
      <w:pPr>
        <w:pStyle w:val="Nivel1"/>
        <w:numPr>
          <w:ilvl w:val="1"/>
          <w:numId w:val="1"/>
        </w:numPr>
        <w:suppressAutoHyphens/>
        <w:spacing w:before="120" w:after="120" w:line="240" w:lineRule="auto"/>
        <w:ind w:left="0" w:firstLine="0"/>
        <w:outlineLvl w:val="9"/>
        <w:rPr>
          <w:rFonts w:cs="Arial"/>
        </w:rPr>
      </w:pPr>
      <w:r w:rsidRPr="00AF0FB1">
        <w:rPr>
          <w:rFonts w:cs="Arial"/>
        </w:rPr>
        <w:t>Da comunicação</w:t>
      </w:r>
    </w:p>
    <w:p w14:paraId="12DAAA0A" w14:textId="1BA99A46" w:rsidR="00AE0679" w:rsidRPr="008527AA" w:rsidRDefault="00ED5289" w:rsidP="008527AA">
      <w:pPr>
        <w:pStyle w:val="Nivel1"/>
        <w:numPr>
          <w:ilvl w:val="2"/>
          <w:numId w:val="1"/>
        </w:numPr>
        <w:suppressAutoHyphens/>
        <w:spacing w:before="120" w:after="120" w:line="240" w:lineRule="auto"/>
        <w:ind w:left="0" w:firstLine="0"/>
        <w:outlineLvl w:val="9"/>
        <w:rPr>
          <w:rFonts w:cs="Arial"/>
          <w:b w:val="0"/>
        </w:rPr>
      </w:pPr>
      <w:r w:rsidRPr="008527AA">
        <w:rPr>
          <w:rFonts w:cs="Arial"/>
          <w:b w:val="0"/>
        </w:rPr>
        <w:t xml:space="preserve">As comunicações entre o CFP/UFCG e a </w:t>
      </w:r>
      <w:r w:rsidR="008D4C45" w:rsidRPr="008527AA">
        <w:rPr>
          <w:b w:val="0"/>
        </w:rPr>
        <w:t>Cessionária</w:t>
      </w:r>
      <w:r w:rsidR="008D4C45" w:rsidRPr="008527AA">
        <w:rPr>
          <w:rFonts w:cs="Arial"/>
          <w:b w:val="0"/>
        </w:rPr>
        <w:t xml:space="preserve"> </w:t>
      </w:r>
      <w:r w:rsidRPr="008527AA">
        <w:rPr>
          <w:rFonts w:cs="Arial"/>
          <w:b w:val="0"/>
        </w:rPr>
        <w:t>devem ser realizadas por escrito sempre que o ato exigir tal formalidade, admitindo-se, o uso de mensagem eletrônica anexada aos autos.</w:t>
      </w:r>
    </w:p>
    <w:p w14:paraId="25703C37" w14:textId="77777777" w:rsidR="00AE0679" w:rsidRPr="008527AA" w:rsidRDefault="00ED5289" w:rsidP="008527AA">
      <w:pPr>
        <w:pStyle w:val="Nivel1"/>
        <w:numPr>
          <w:ilvl w:val="2"/>
          <w:numId w:val="1"/>
        </w:numPr>
        <w:suppressAutoHyphens/>
        <w:spacing w:before="120" w:after="120" w:line="240" w:lineRule="auto"/>
        <w:ind w:left="0" w:firstLine="0"/>
        <w:outlineLvl w:val="9"/>
        <w:rPr>
          <w:rFonts w:cs="Arial"/>
          <w:b w:val="0"/>
        </w:rPr>
      </w:pPr>
      <w:r w:rsidRPr="008527AA">
        <w:rPr>
          <w:rFonts w:cs="Arial"/>
          <w:b w:val="0"/>
        </w:rPr>
        <w:t>O CFP/UFCG convocará o preposto para adoção de providências que devam ser cumpridas de imediato.</w:t>
      </w:r>
    </w:p>
    <w:p w14:paraId="706AEA7B" w14:textId="3B720F1B" w:rsidR="00AE0679" w:rsidRPr="008527AA" w:rsidRDefault="00ED5289" w:rsidP="008527AA">
      <w:pPr>
        <w:pStyle w:val="Nivel1"/>
        <w:numPr>
          <w:ilvl w:val="2"/>
          <w:numId w:val="1"/>
        </w:numPr>
        <w:suppressAutoHyphens/>
        <w:spacing w:before="120" w:after="120" w:line="240" w:lineRule="auto"/>
        <w:ind w:left="0" w:firstLine="0"/>
        <w:outlineLvl w:val="9"/>
        <w:rPr>
          <w:rFonts w:cs="Arial"/>
          <w:b w:val="0"/>
        </w:rPr>
      </w:pPr>
      <w:r w:rsidRPr="008527AA">
        <w:rPr>
          <w:rFonts w:cs="Arial"/>
          <w:b w:val="0"/>
        </w:rPr>
        <w:t xml:space="preserve">Após a assinatura do contrato, sempre que a natureza da prestação dos serviços exigir, o CFP/UFCG poderá promover reunião inicial para apresentação do plano de fiscalização, que conterá informações acerca das obrigações contratuais, dos mecanismos de fiscalização, das estratégias para execução do objeto, do plano complementar de execução da </w:t>
      </w:r>
      <w:r w:rsidR="008D4C45" w:rsidRPr="008527AA">
        <w:rPr>
          <w:b w:val="0"/>
        </w:rPr>
        <w:t>Cessionária</w:t>
      </w:r>
      <w:r w:rsidRPr="008527AA">
        <w:rPr>
          <w:rFonts w:cs="Arial"/>
          <w:b w:val="0"/>
        </w:rPr>
        <w:t>, quando houver, do método de aferição dos resultados e das sanções aplicáveis, dentre outros.</w:t>
      </w:r>
    </w:p>
    <w:p w14:paraId="35DAE127" w14:textId="65840C79" w:rsidR="00AE0679" w:rsidRPr="008527AA" w:rsidRDefault="00ED5289" w:rsidP="008527AA">
      <w:pPr>
        <w:pStyle w:val="Nivel1"/>
        <w:numPr>
          <w:ilvl w:val="2"/>
          <w:numId w:val="1"/>
        </w:numPr>
        <w:suppressAutoHyphens/>
        <w:spacing w:before="120" w:after="120" w:line="240" w:lineRule="auto"/>
        <w:ind w:left="0" w:firstLine="0"/>
        <w:outlineLvl w:val="9"/>
        <w:rPr>
          <w:rFonts w:cs="Arial"/>
          <w:b w:val="0"/>
        </w:rPr>
      </w:pPr>
      <w:r w:rsidRPr="008527AA">
        <w:rPr>
          <w:rFonts w:cs="Arial"/>
          <w:b w:val="0"/>
        </w:rPr>
        <w:t xml:space="preserve">Os assuntos tratados na reunião inicial devem ser registrados em ata e, preferencialmente, estarem presentes o gestor, os fiscais ou equipe responsável pela fiscalização do contrato, o preposto da empresa e, se for o caso, o servidor ou a equipe de Planejamento da Contratação. </w:t>
      </w:r>
    </w:p>
    <w:p w14:paraId="709C494B" w14:textId="77777777" w:rsidR="00AE0679" w:rsidRPr="00AF0FB1" w:rsidRDefault="00ED5289" w:rsidP="008527AA">
      <w:pPr>
        <w:pStyle w:val="Nivel1"/>
        <w:numPr>
          <w:ilvl w:val="1"/>
          <w:numId w:val="1"/>
        </w:numPr>
        <w:suppressAutoHyphens/>
        <w:spacing w:before="120" w:after="120" w:line="240" w:lineRule="auto"/>
        <w:ind w:left="0" w:firstLine="0"/>
        <w:outlineLvl w:val="9"/>
        <w:rPr>
          <w:rFonts w:cs="Arial"/>
        </w:rPr>
      </w:pPr>
      <w:r w:rsidRPr="00AF0FB1">
        <w:rPr>
          <w:rFonts w:cs="Arial"/>
        </w:rPr>
        <w:t>Da medição dos serviços</w:t>
      </w:r>
    </w:p>
    <w:p w14:paraId="6D8AFB3A" w14:textId="77777777" w:rsidR="00AE0679" w:rsidRPr="008527AA" w:rsidRDefault="00ED5289" w:rsidP="008527AA">
      <w:pPr>
        <w:pStyle w:val="Nivel1"/>
        <w:numPr>
          <w:ilvl w:val="2"/>
          <w:numId w:val="1"/>
        </w:numPr>
        <w:suppressAutoHyphens/>
        <w:spacing w:before="120" w:after="120" w:line="240" w:lineRule="auto"/>
        <w:ind w:left="0" w:firstLine="0"/>
        <w:outlineLvl w:val="9"/>
        <w:rPr>
          <w:rFonts w:cs="Arial"/>
          <w:b w:val="0"/>
        </w:rPr>
      </w:pPr>
      <w:r w:rsidRPr="008527AA">
        <w:rPr>
          <w:rFonts w:cs="Arial"/>
          <w:b w:val="0"/>
        </w:rPr>
        <w:t>Os serviços deverão ser executados com base nos parâmetros mínimos a seguir estabelecidos:</w:t>
      </w:r>
    </w:p>
    <w:p w14:paraId="77B4971F" w14:textId="77777777" w:rsidR="00AE0679" w:rsidRPr="008527AA" w:rsidRDefault="00ED5289" w:rsidP="008527AA">
      <w:pPr>
        <w:pStyle w:val="Nivel1"/>
        <w:numPr>
          <w:ilvl w:val="3"/>
          <w:numId w:val="1"/>
        </w:numPr>
        <w:suppressAutoHyphens/>
        <w:spacing w:before="120" w:after="120" w:line="240" w:lineRule="auto"/>
        <w:ind w:left="0" w:firstLine="0"/>
        <w:outlineLvl w:val="9"/>
        <w:rPr>
          <w:rFonts w:cs="Arial"/>
          <w:b w:val="0"/>
        </w:rPr>
      </w:pPr>
      <w:r w:rsidRPr="008527AA">
        <w:rPr>
          <w:rFonts w:cs="Arial"/>
          <w:b w:val="0"/>
        </w:rPr>
        <w:t>Será adotado, durante toda a vigência do contrato, o Índice de Medição de Resultado, estabelecido na Instrução Normativa 05/2017-SLTI-MPDG, contemplando indicadores e respectivas metas a cumprir, que serão acompanhados pela fiscalização designada pela Administração, visando à qualidade da prestação do serviço e respectiva adequação de pagamento.</w:t>
      </w:r>
    </w:p>
    <w:p w14:paraId="5074ED4F" w14:textId="169C6114" w:rsidR="00AE0679" w:rsidRPr="008527AA" w:rsidRDefault="00ED5289" w:rsidP="008527AA">
      <w:pPr>
        <w:pStyle w:val="Nivel1"/>
        <w:numPr>
          <w:ilvl w:val="3"/>
          <w:numId w:val="1"/>
        </w:numPr>
        <w:suppressAutoHyphens/>
        <w:spacing w:before="120" w:after="120" w:line="240" w:lineRule="auto"/>
        <w:ind w:left="0" w:firstLine="0"/>
        <w:outlineLvl w:val="9"/>
        <w:rPr>
          <w:rFonts w:cs="Arial"/>
          <w:b w:val="0"/>
        </w:rPr>
      </w:pPr>
      <w:r w:rsidRPr="008527AA">
        <w:rPr>
          <w:rFonts w:cs="Arial"/>
          <w:b w:val="0"/>
        </w:rPr>
        <w:t>Os indicadores eleitos refletem fatores que estão sob controle da Administração no acompanhamento da execução do contrato que são essencialmente relevantes para obtenção de resultados positivos dos serviços.</w:t>
      </w:r>
    </w:p>
    <w:p w14:paraId="213EE5E0" w14:textId="77777777" w:rsidR="00AE0679" w:rsidRPr="008527AA" w:rsidRDefault="00ED5289" w:rsidP="008527AA">
      <w:pPr>
        <w:pStyle w:val="Nivel1"/>
        <w:numPr>
          <w:ilvl w:val="2"/>
          <w:numId w:val="1"/>
        </w:numPr>
        <w:suppressAutoHyphens/>
        <w:spacing w:before="120" w:after="120" w:line="240" w:lineRule="auto"/>
        <w:ind w:left="0" w:firstLine="0"/>
        <w:outlineLvl w:val="9"/>
        <w:rPr>
          <w:rFonts w:cs="Arial"/>
          <w:b w:val="0"/>
        </w:rPr>
      </w:pPr>
      <w:r w:rsidRPr="008527AA">
        <w:rPr>
          <w:rFonts w:cs="Arial"/>
          <w:b w:val="0"/>
        </w:rPr>
        <w:t xml:space="preserve"> Os indicadores são:</w:t>
      </w:r>
    </w:p>
    <w:p w14:paraId="6416E445" w14:textId="77777777" w:rsidR="00AE0679" w:rsidRPr="008527AA" w:rsidRDefault="00ED5289" w:rsidP="008527AA">
      <w:pPr>
        <w:pStyle w:val="Nivel1"/>
        <w:numPr>
          <w:ilvl w:val="3"/>
          <w:numId w:val="1"/>
        </w:numPr>
        <w:suppressAutoHyphens/>
        <w:spacing w:before="120" w:after="120" w:line="240" w:lineRule="auto"/>
        <w:ind w:left="0" w:firstLine="0"/>
        <w:outlineLvl w:val="9"/>
        <w:rPr>
          <w:rFonts w:cs="Arial"/>
          <w:b w:val="0"/>
        </w:rPr>
      </w:pPr>
      <w:r w:rsidRPr="008527AA">
        <w:rPr>
          <w:rFonts w:cs="Arial"/>
          <w:b w:val="0"/>
        </w:rPr>
        <w:t>Prestação dos serviços contratados de acordo com as disposições previstas na legislação, de caráter contínuo regulamentado pela IN 05/2017-SLTI-MPDG, pontualidade e qualidade na prestação do serviço com fornecimento de peças.</w:t>
      </w:r>
    </w:p>
    <w:p w14:paraId="6C943D24" w14:textId="77777777" w:rsidR="00AE0679" w:rsidRPr="008527AA" w:rsidRDefault="00ED5289" w:rsidP="008527AA">
      <w:pPr>
        <w:pStyle w:val="Nivel1"/>
        <w:numPr>
          <w:ilvl w:val="2"/>
          <w:numId w:val="1"/>
        </w:numPr>
        <w:suppressAutoHyphens/>
        <w:spacing w:before="120" w:after="120" w:line="240" w:lineRule="auto"/>
        <w:ind w:left="0" w:firstLine="0"/>
        <w:outlineLvl w:val="9"/>
        <w:rPr>
          <w:rFonts w:cs="Arial"/>
          <w:b w:val="0"/>
        </w:rPr>
      </w:pPr>
      <w:r w:rsidRPr="008527AA">
        <w:rPr>
          <w:rFonts w:cs="Arial"/>
          <w:b w:val="0"/>
        </w:rPr>
        <w:t>As avaliações serão realizadas mensalmente e consecutivamente durante a vigência do Contrato.</w:t>
      </w:r>
    </w:p>
    <w:p w14:paraId="09EA516B" w14:textId="77777777" w:rsidR="006D16A0" w:rsidRPr="008527AA" w:rsidRDefault="00ED5289" w:rsidP="008527AA">
      <w:pPr>
        <w:pStyle w:val="Nivel1"/>
        <w:numPr>
          <w:ilvl w:val="2"/>
          <w:numId w:val="1"/>
        </w:numPr>
        <w:suppressAutoHyphens/>
        <w:spacing w:before="120" w:after="120" w:line="240" w:lineRule="auto"/>
        <w:ind w:left="0" w:firstLine="0"/>
        <w:outlineLvl w:val="9"/>
        <w:rPr>
          <w:rFonts w:cs="Arial"/>
          <w:b w:val="0"/>
        </w:rPr>
      </w:pPr>
      <w:r w:rsidRPr="008527AA">
        <w:rPr>
          <w:rFonts w:cs="Arial"/>
          <w:b w:val="0"/>
        </w:rPr>
        <w:t>A primeira avaliação será formulada após o 30º (trigésimo) dia da data da assinatura do Contrato, no primeiro dia útil imediatamente subsequente ao mês do 30° dia.</w:t>
      </w:r>
    </w:p>
    <w:p w14:paraId="6B25EE9F" w14:textId="296DABC1" w:rsidR="006D16A0" w:rsidRPr="008527AA" w:rsidRDefault="00ED5289" w:rsidP="008527AA">
      <w:pPr>
        <w:pStyle w:val="Nivel1"/>
        <w:numPr>
          <w:ilvl w:val="2"/>
          <w:numId w:val="1"/>
        </w:numPr>
        <w:suppressAutoHyphens/>
        <w:spacing w:before="120" w:after="120" w:line="240" w:lineRule="auto"/>
        <w:ind w:left="0" w:firstLine="0"/>
        <w:outlineLvl w:val="9"/>
        <w:rPr>
          <w:rFonts w:cs="Arial"/>
          <w:b w:val="0"/>
        </w:rPr>
      </w:pPr>
      <w:r w:rsidRPr="008527AA">
        <w:rPr>
          <w:rFonts w:cs="Arial"/>
          <w:b w:val="0"/>
        </w:rPr>
        <w:t>O fisca</w:t>
      </w:r>
      <w:r w:rsidR="007C040C" w:rsidRPr="008527AA">
        <w:rPr>
          <w:rFonts w:cs="Arial"/>
          <w:b w:val="0"/>
        </w:rPr>
        <w:t>l</w:t>
      </w:r>
      <w:r w:rsidRPr="008527AA">
        <w:rPr>
          <w:rFonts w:cs="Arial"/>
          <w:b w:val="0"/>
        </w:rPr>
        <w:t xml:space="preserve"> do contrato acompanhará mensalmente o cumprimento das atividades previstas n</w:t>
      </w:r>
      <w:r w:rsidR="007C040C" w:rsidRPr="008527AA">
        <w:rPr>
          <w:rFonts w:cs="Arial"/>
          <w:b w:val="0"/>
        </w:rPr>
        <w:t>o IMR</w:t>
      </w:r>
      <w:r w:rsidRPr="008527AA">
        <w:rPr>
          <w:rFonts w:cs="Arial"/>
          <w:b w:val="0"/>
        </w:rPr>
        <w:t>.</w:t>
      </w:r>
    </w:p>
    <w:p w14:paraId="7C94609F" w14:textId="51429272" w:rsidR="0027163F" w:rsidRPr="008527AA" w:rsidRDefault="00ED5289" w:rsidP="008527AA">
      <w:pPr>
        <w:pStyle w:val="Nivel1"/>
        <w:numPr>
          <w:ilvl w:val="2"/>
          <w:numId w:val="1"/>
        </w:numPr>
        <w:suppressAutoHyphens/>
        <w:spacing w:before="120" w:after="120" w:line="240" w:lineRule="auto"/>
        <w:ind w:left="0" w:firstLine="0"/>
        <w:outlineLvl w:val="9"/>
        <w:rPr>
          <w:rFonts w:cs="Arial"/>
          <w:b w:val="0"/>
        </w:rPr>
      </w:pPr>
      <w:r w:rsidRPr="008527AA">
        <w:rPr>
          <w:rFonts w:cs="Arial"/>
          <w:b w:val="0"/>
        </w:rPr>
        <w:t xml:space="preserve">Apurado o número de não cumprimento do IMR, na fatura do mês da formalização, o </w:t>
      </w:r>
      <w:r w:rsidR="002F431C" w:rsidRPr="008527AA">
        <w:rPr>
          <w:rFonts w:cs="Arial"/>
          <w:b w:val="0"/>
        </w:rPr>
        <w:t xml:space="preserve">CEDENTE </w:t>
      </w:r>
      <w:r w:rsidRPr="008527AA">
        <w:rPr>
          <w:rFonts w:cs="Arial"/>
          <w:b w:val="0"/>
        </w:rPr>
        <w:t>providenciará glosa.</w:t>
      </w:r>
    </w:p>
    <w:p w14:paraId="74DC20C2" w14:textId="21FAFF12" w:rsidR="006D16A0" w:rsidRPr="008527AA" w:rsidRDefault="00ED5289" w:rsidP="008527AA">
      <w:pPr>
        <w:pStyle w:val="Nivel1"/>
        <w:numPr>
          <w:ilvl w:val="2"/>
          <w:numId w:val="1"/>
        </w:numPr>
        <w:suppressAutoHyphens/>
        <w:spacing w:before="120" w:after="120" w:line="240" w:lineRule="auto"/>
        <w:ind w:left="0" w:firstLine="0"/>
        <w:outlineLvl w:val="9"/>
        <w:rPr>
          <w:rFonts w:cs="Arial"/>
          <w:b w:val="0"/>
        </w:rPr>
      </w:pPr>
      <w:r w:rsidRPr="008527AA">
        <w:rPr>
          <w:rFonts w:cs="Arial"/>
          <w:b w:val="0"/>
        </w:rPr>
        <w:t xml:space="preserve">O </w:t>
      </w:r>
      <w:r w:rsidR="002F431C" w:rsidRPr="008527AA">
        <w:rPr>
          <w:rFonts w:cs="Arial"/>
          <w:b w:val="0"/>
        </w:rPr>
        <w:t xml:space="preserve">CEDENTE </w:t>
      </w:r>
      <w:r w:rsidRPr="008527AA">
        <w:rPr>
          <w:rFonts w:cs="Arial"/>
          <w:b w:val="0"/>
        </w:rPr>
        <w:t xml:space="preserve">notificará a </w:t>
      </w:r>
      <w:r w:rsidR="008D4C45" w:rsidRPr="008527AA">
        <w:rPr>
          <w:b w:val="0"/>
        </w:rPr>
        <w:t>CESSIONÁRIA</w:t>
      </w:r>
      <w:r w:rsidR="008D4C45" w:rsidRPr="008527AA">
        <w:rPr>
          <w:rFonts w:cs="Arial"/>
          <w:b w:val="0"/>
        </w:rPr>
        <w:t xml:space="preserve"> </w:t>
      </w:r>
      <w:r w:rsidRPr="008527AA">
        <w:rPr>
          <w:rFonts w:cs="Arial"/>
          <w:b w:val="0"/>
        </w:rPr>
        <w:t>quanto à formalização mencionada no subitem anterior, até o 5º (quinto) dia útil imediatamente posterior ao da formalização.</w:t>
      </w:r>
    </w:p>
    <w:p w14:paraId="2BCBC841" w14:textId="4D110A3D" w:rsidR="0027163F" w:rsidRPr="008527AA" w:rsidRDefault="0027163F" w:rsidP="008527AA">
      <w:pPr>
        <w:pStyle w:val="Nivel1"/>
        <w:numPr>
          <w:ilvl w:val="2"/>
          <w:numId w:val="1"/>
        </w:numPr>
        <w:suppressAutoHyphens/>
        <w:spacing w:before="120" w:after="120" w:line="240" w:lineRule="auto"/>
        <w:ind w:left="0" w:firstLine="0"/>
        <w:rPr>
          <w:rFonts w:cs="Arial"/>
          <w:b w:val="0"/>
        </w:rPr>
      </w:pPr>
      <w:r w:rsidRPr="008527AA">
        <w:rPr>
          <w:b w:val="0"/>
        </w:rPr>
        <w:t xml:space="preserve"> </w:t>
      </w:r>
      <w:r w:rsidRPr="008527AA">
        <w:rPr>
          <w:rFonts w:cs="Arial"/>
          <w:b w:val="0"/>
        </w:rPr>
        <w:t xml:space="preserve">A </w:t>
      </w:r>
      <w:r w:rsidR="008D4C45" w:rsidRPr="008527AA">
        <w:rPr>
          <w:b w:val="0"/>
        </w:rPr>
        <w:t>CESSIONÁRIA</w:t>
      </w:r>
      <w:r w:rsidRPr="008527AA">
        <w:rPr>
          <w:rFonts w:cs="Arial"/>
          <w:b w:val="0"/>
        </w:rPr>
        <w:t>, terá 3 (três) dias úteis, antes do pagamento da fatura do último mês do período avaliativo, para apresentar recurso quantos aos apontamentos do IMR, sob pena de rescisão.</w:t>
      </w:r>
    </w:p>
    <w:p w14:paraId="43CE2A19" w14:textId="79494BA7" w:rsidR="0027163F" w:rsidRPr="008527AA" w:rsidRDefault="0027163F" w:rsidP="008527AA">
      <w:pPr>
        <w:pStyle w:val="Nivel1"/>
        <w:numPr>
          <w:ilvl w:val="2"/>
          <w:numId w:val="1"/>
        </w:numPr>
        <w:suppressAutoHyphens/>
        <w:spacing w:before="120" w:after="120" w:line="240" w:lineRule="auto"/>
        <w:ind w:left="0" w:firstLine="0"/>
        <w:rPr>
          <w:rFonts w:cs="Arial"/>
          <w:b w:val="0"/>
        </w:rPr>
      </w:pPr>
      <w:r w:rsidRPr="008527AA">
        <w:rPr>
          <w:rFonts w:cs="Arial"/>
          <w:b w:val="0"/>
        </w:rPr>
        <w:lastRenderedPageBreak/>
        <w:t xml:space="preserve"> Caso seja verificado em um dos períodos mensais avaliativos realizados durante a vigência deste Contrato a existência de mais de 15 ocorrências, inclusive, poderá o </w:t>
      </w:r>
      <w:r w:rsidR="002F431C" w:rsidRPr="008527AA">
        <w:rPr>
          <w:rFonts w:cs="Arial"/>
          <w:b w:val="0"/>
        </w:rPr>
        <w:t>CEDENTE</w:t>
      </w:r>
      <w:r w:rsidRPr="008527AA">
        <w:rPr>
          <w:rFonts w:cs="Arial"/>
          <w:b w:val="0"/>
        </w:rPr>
        <w:t>, a seu exclusivo critério, rescindir o Contrato.</w:t>
      </w:r>
    </w:p>
    <w:p w14:paraId="2B4244B2" w14:textId="45DF9C7E" w:rsidR="0027163F" w:rsidRPr="008527AA" w:rsidRDefault="0027163F" w:rsidP="008527AA">
      <w:pPr>
        <w:pStyle w:val="Nivel1"/>
        <w:numPr>
          <w:ilvl w:val="2"/>
          <w:numId w:val="1"/>
        </w:numPr>
        <w:suppressAutoHyphens/>
        <w:spacing w:before="120" w:after="120" w:line="240" w:lineRule="auto"/>
        <w:ind w:left="0" w:firstLine="0"/>
        <w:outlineLvl w:val="9"/>
        <w:rPr>
          <w:rFonts w:cs="Arial"/>
          <w:b w:val="0"/>
          <w:color w:val="auto"/>
        </w:rPr>
      </w:pPr>
      <w:r w:rsidRPr="008527AA">
        <w:rPr>
          <w:rFonts w:cs="Arial"/>
          <w:b w:val="0"/>
        </w:rPr>
        <w:t>Os pagamentos deverão ser proporcionais ao atendimento das metas estabelecidas no IMR</w:t>
      </w:r>
      <w:r w:rsidR="001E509A" w:rsidRPr="008527AA">
        <w:rPr>
          <w:rFonts w:cs="Arial"/>
          <w:b w:val="0"/>
        </w:rPr>
        <w:t>,</w:t>
      </w:r>
      <w:r w:rsidRPr="008527AA">
        <w:rPr>
          <w:rFonts w:cs="Arial"/>
          <w:b w:val="0"/>
        </w:rPr>
        <w:t xml:space="preserve"> </w:t>
      </w:r>
      <w:r w:rsidRPr="008527AA">
        <w:rPr>
          <w:rFonts w:cs="Arial"/>
          <w:b w:val="0"/>
          <w:color w:val="auto"/>
        </w:rPr>
        <w:t xml:space="preserve">conforme </w:t>
      </w:r>
      <w:r w:rsidR="00560F56" w:rsidRPr="008527AA">
        <w:rPr>
          <w:rFonts w:cs="Arial"/>
          <w:b w:val="0"/>
          <w:color w:val="auto"/>
        </w:rPr>
        <w:t>Anexo I</w:t>
      </w:r>
      <w:r w:rsidR="000215E8" w:rsidRPr="008527AA">
        <w:rPr>
          <w:rFonts w:cs="Arial"/>
          <w:b w:val="0"/>
          <w:color w:val="auto"/>
        </w:rPr>
        <w:t>I</w:t>
      </w:r>
      <w:r w:rsidR="00560F56" w:rsidRPr="008527AA">
        <w:rPr>
          <w:rFonts w:cs="Arial"/>
          <w:b w:val="0"/>
          <w:color w:val="auto"/>
        </w:rPr>
        <w:t>.</w:t>
      </w:r>
    </w:p>
    <w:p w14:paraId="3D045D7A" w14:textId="77777777" w:rsidR="008527AA" w:rsidRPr="008527AA" w:rsidRDefault="008527AA" w:rsidP="008527AA">
      <w:pPr>
        <w:pStyle w:val="Nivel1"/>
        <w:numPr>
          <w:ilvl w:val="0"/>
          <w:numId w:val="0"/>
        </w:numPr>
        <w:suppressAutoHyphens/>
        <w:spacing w:before="120" w:after="120" w:line="240" w:lineRule="auto"/>
        <w:outlineLvl w:val="9"/>
        <w:rPr>
          <w:rFonts w:cs="Arial"/>
          <w:b w:val="0"/>
          <w:color w:val="auto"/>
        </w:rPr>
      </w:pPr>
    </w:p>
    <w:p w14:paraId="66AD8A21" w14:textId="77777777" w:rsidR="007B7E1C" w:rsidRPr="008527AA" w:rsidRDefault="007B7E1C" w:rsidP="008527AA">
      <w:pPr>
        <w:pStyle w:val="PargrafodaLista"/>
        <w:keepNext/>
        <w:keepLines/>
        <w:numPr>
          <w:ilvl w:val="1"/>
          <w:numId w:val="6"/>
        </w:numPr>
        <w:suppressAutoHyphens/>
        <w:spacing w:before="120" w:after="120"/>
        <w:ind w:left="0" w:firstLine="0"/>
        <w:contextualSpacing w:val="0"/>
        <w:jc w:val="both"/>
        <w:outlineLvl w:val="0"/>
        <w:rPr>
          <w:rFonts w:eastAsiaTheme="majorEastAsia" w:cs="Arial"/>
          <w:b/>
          <w:bCs/>
          <w:vanish/>
          <w:szCs w:val="20"/>
        </w:rPr>
      </w:pPr>
    </w:p>
    <w:p w14:paraId="08710AA4" w14:textId="77777777" w:rsidR="00822758" w:rsidRPr="008527AA" w:rsidRDefault="00822758" w:rsidP="008527AA">
      <w:pPr>
        <w:pStyle w:val="Nivel1"/>
        <w:suppressAutoHyphens/>
        <w:spacing w:before="120" w:after="120" w:line="240" w:lineRule="auto"/>
        <w:ind w:left="0" w:firstLine="0"/>
        <w:rPr>
          <w:rFonts w:cs="Arial"/>
          <w:color w:val="auto"/>
        </w:rPr>
      </w:pPr>
      <w:bookmarkStart w:id="2" w:name="_Hlk528056197"/>
      <w:r w:rsidRPr="008527AA">
        <w:rPr>
          <w:rFonts w:cs="Arial"/>
          <w:color w:val="auto"/>
        </w:rPr>
        <w:t>MATERIAIS A SEREM DISPONIBILIZADOS</w:t>
      </w:r>
    </w:p>
    <w:p w14:paraId="73B1DD83" w14:textId="5B7917AA" w:rsidR="00822758" w:rsidRPr="008527AA" w:rsidRDefault="00822758" w:rsidP="008527AA">
      <w:pPr>
        <w:keepNext/>
        <w:keepLines/>
        <w:numPr>
          <w:ilvl w:val="1"/>
          <w:numId w:val="1"/>
        </w:numPr>
        <w:suppressAutoHyphens/>
        <w:spacing w:before="120" w:after="120"/>
        <w:ind w:left="0" w:firstLine="0"/>
        <w:jc w:val="both"/>
        <w:rPr>
          <w:rFonts w:cs="Arial"/>
          <w:bCs/>
          <w:szCs w:val="20"/>
        </w:rPr>
      </w:pPr>
      <w:r w:rsidRPr="008527AA">
        <w:rPr>
          <w:rFonts w:cs="Arial"/>
          <w:bCs/>
          <w:szCs w:val="20"/>
        </w:rPr>
        <w:t xml:space="preserve">Para a perfeita execução dos serviços, a </w:t>
      </w:r>
      <w:r w:rsidR="008D4C45" w:rsidRPr="008527AA">
        <w:rPr>
          <w:szCs w:val="20"/>
        </w:rPr>
        <w:t>Cessionária</w:t>
      </w:r>
      <w:r w:rsidR="008D4C45" w:rsidRPr="008527AA">
        <w:rPr>
          <w:rFonts w:cs="Arial"/>
          <w:bCs/>
          <w:szCs w:val="20"/>
        </w:rPr>
        <w:t xml:space="preserve"> </w:t>
      </w:r>
      <w:r w:rsidRPr="008527AA">
        <w:rPr>
          <w:rFonts w:cs="Arial"/>
          <w:bCs/>
          <w:szCs w:val="20"/>
        </w:rPr>
        <w:t xml:space="preserve">deverá disponibilizar os materiais, equipamentos, ferramentas e utensílios necessários, nas quantidades </w:t>
      </w:r>
      <w:r w:rsidR="00AB43AF" w:rsidRPr="008527AA">
        <w:rPr>
          <w:rFonts w:cs="Arial"/>
          <w:bCs/>
          <w:szCs w:val="20"/>
        </w:rPr>
        <w:t xml:space="preserve">necessárias a perfeita execução dos serviços, </w:t>
      </w:r>
      <w:r w:rsidRPr="008527AA">
        <w:rPr>
          <w:rFonts w:cs="Arial"/>
          <w:bCs/>
          <w:szCs w:val="20"/>
        </w:rPr>
        <w:t>promovendo sua substituição quando necessário</w:t>
      </w:r>
      <w:r w:rsidR="00AB43AF" w:rsidRPr="008527AA">
        <w:rPr>
          <w:rFonts w:cs="Arial"/>
          <w:bCs/>
          <w:szCs w:val="20"/>
        </w:rPr>
        <w:t>.</w:t>
      </w:r>
    </w:p>
    <w:p w14:paraId="6B82F473" w14:textId="77777777" w:rsidR="008527AA" w:rsidRPr="008527AA" w:rsidRDefault="008527AA" w:rsidP="008527AA">
      <w:pPr>
        <w:keepNext/>
        <w:keepLines/>
        <w:suppressAutoHyphens/>
        <w:spacing w:before="120" w:after="120"/>
        <w:jc w:val="both"/>
        <w:rPr>
          <w:rFonts w:cs="Arial"/>
          <w:bCs/>
          <w:szCs w:val="20"/>
        </w:rPr>
      </w:pPr>
    </w:p>
    <w:bookmarkEnd w:id="2"/>
    <w:p w14:paraId="20403B36" w14:textId="1F537DDD" w:rsidR="00FD69FE" w:rsidRPr="00101759" w:rsidRDefault="00FD69FE" w:rsidP="008527AA">
      <w:pPr>
        <w:pStyle w:val="Nivel1"/>
        <w:suppressAutoHyphens/>
        <w:spacing w:before="120" w:after="120" w:line="240" w:lineRule="auto"/>
        <w:ind w:left="0" w:firstLine="0"/>
        <w:rPr>
          <w:bCs/>
          <w:color w:val="auto"/>
        </w:rPr>
      </w:pPr>
      <w:r w:rsidRPr="00101759">
        <w:rPr>
          <w:rFonts w:cs="Arial"/>
          <w:bCs/>
          <w:color w:val="auto"/>
        </w:rPr>
        <w:t>INFORMAÇÕES</w:t>
      </w:r>
      <w:r w:rsidRPr="00101759">
        <w:rPr>
          <w:bCs/>
          <w:color w:val="auto"/>
        </w:rPr>
        <w:t xml:space="preserve"> RELEVANTES PARA O DIMENSIONAMENTO DA PROPOSTA</w:t>
      </w:r>
    </w:p>
    <w:p w14:paraId="5B2C38D1" w14:textId="319D7BFB" w:rsidR="00FD69FE" w:rsidRPr="008B2FD7" w:rsidRDefault="00FD69FE" w:rsidP="008527AA">
      <w:pPr>
        <w:keepNext/>
        <w:keepLines/>
        <w:numPr>
          <w:ilvl w:val="1"/>
          <w:numId w:val="1"/>
        </w:numPr>
        <w:suppressAutoHyphens/>
        <w:spacing w:before="120" w:after="120"/>
        <w:ind w:left="0" w:firstLine="0"/>
        <w:jc w:val="both"/>
        <w:rPr>
          <w:rFonts w:cs="Arial"/>
          <w:bCs/>
          <w:szCs w:val="20"/>
        </w:rPr>
      </w:pPr>
      <w:r w:rsidRPr="008B2FD7">
        <w:rPr>
          <w:rFonts w:cs="Arial"/>
          <w:bCs/>
          <w:szCs w:val="20"/>
        </w:rPr>
        <w:t>A demanda do órgão tem como base as seguintes características:</w:t>
      </w:r>
    </w:p>
    <w:p w14:paraId="201FE149" w14:textId="77777777" w:rsidR="006D184C" w:rsidRPr="008B2FD7" w:rsidRDefault="006D184C" w:rsidP="008527AA">
      <w:pPr>
        <w:keepNext/>
        <w:keepLines/>
        <w:numPr>
          <w:ilvl w:val="2"/>
          <w:numId w:val="1"/>
        </w:numPr>
        <w:suppressAutoHyphens/>
        <w:spacing w:before="120" w:after="120"/>
        <w:ind w:left="0" w:firstLine="0"/>
        <w:jc w:val="both"/>
        <w:rPr>
          <w:rFonts w:cs="Arial"/>
          <w:bCs/>
          <w:szCs w:val="20"/>
        </w:rPr>
      </w:pPr>
      <w:r w:rsidRPr="008B2FD7">
        <w:rPr>
          <w:rFonts w:cs="Arial"/>
          <w:bCs/>
          <w:szCs w:val="20"/>
        </w:rPr>
        <w:t xml:space="preserve">O Campus Cajazeiras da UFCG atende uma população aproximada de 2.000 estudantes, 221 professores, 64 servidores técnicos administrativos e 238 prestadores de serviços terceirizados, o que totaliza 2.523 pessoas. O campus funciona em três períodos distintos (manhã, tarde e noite). </w:t>
      </w:r>
    </w:p>
    <w:p w14:paraId="01AA0BC4" w14:textId="0F3C8E76" w:rsidR="00120A2A" w:rsidRPr="008B2FD7" w:rsidRDefault="006D184C" w:rsidP="008527AA">
      <w:pPr>
        <w:keepNext/>
        <w:keepLines/>
        <w:numPr>
          <w:ilvl w:val="2"/>
          <w:numId w:val="1"/>
        </w:numPr>
        <w:suppressAutoHyphens/>
        <w:spacing w:before="120" w:after="120"/>
        <w:ind w:left="0" w:firstLine="0"/>
        <w:jc w:val="both"/>
        <w:rPr>
          <w:rFonts w:cs="Arial"/>
          <w:bCs/>
          <w:szCs w:val="20"/>
        </w:rPr>
      </w:pPr>
      <w:r w:rsidRPr="008B2FD7">
        <w:rPr>
          <w:rFonts w:cs="Arial"/>
          <w:bCs/>
          <w:szCs w:val="20"/>
        </w:rPr>
        <w:t xml:space="preserve">Apesar dessa grande comunidade acadêmica, sendo o segundo maior campus da UFCG, a oferta de </w:t>
      </w:r>
      <w:r w:rsidR="00F655A4" w:rsidRPr="008B2FD7">
        <w:rPr>
          <w:rFonts w:cs="Arial"/>
          <w:bCs/>
          <w:szCs w:val="20"/>
        </w:rPr>
        <w:t>LANCHONETES</w:t>
      </w:r>
      <w:r w:rsidRPr="008B2FD7">
        <w:rPr>
          <w:rFonts w:cs="Arial"/>
          <w:bCs/>
          <w:szCs w:val="20"/>
        </w:rPr>
        <w:t xml:space="preserve"> fora do espaço acadêmico concentra-se, em sua maioria na região central da cidade, que dista 2,5 km do Campus, o que gera a estudantes, professores, técnicos administrativos e terceirizados longos e demorados deslocamentos em busca de tais serviços.</w:t>
      </w:r>
    </w:p>
    <w:p w14:paraId="40C2A715" w14:textId="70A594C3" w:rsidR="00556E8F" w:rsidRPr="008B2FD7" w:rsidRDefault="00556E8F" w:rsidP="008527AA">
      <w:pPr>
        <w:keepNext/>
        <w:keepLines/>
        <w:numPr>
          <w:ilvl w:val="2"/>
          <w:numId w:val="1"/>
        </w:numPr>
        <w:suppressAutoHyphens/>
        <w:spacing w:before="120" w:after="120"/>
        <w:ind w:left="0" w:firstLine="0"/>
        <w:jc w:val="both"/>
        <w:rPr>
          <w:rFonts w:cs="Arial"/>
          <w:bCs/>
          <w:szCs w:val="20"/>
        </w:rPr>
      </w:pPr>
      <w:r w:rsidRPr="008B2FD7">
        <w:rPr>
          <w:rFonts w:cs="Arial"/>
          <w:bCs/>
          <w:szCs w:val="20"/>
        </w:rPr>
        <w:t>Para a concessão de uso para exploração comercial (</w:t>
      </w:r>
      <w:r w:rsidR="00F655A4" w:rsidRPr="008B2FD7">
        <w:rPr>
          <w:rFonts w:cs="Arial"/>
          <w:bCs/>
          <w:szCs w:val="20"/>
        </w:rPr>
        <w:t>LANCHONETE</w:t>
      </w:r>
      <w:r w:rsidRPr="008B2FD7">
        <w:rPr>
          <w:rFonts w:cs="Arial"/>
          <w:bCs/>
          <w:szCs w:val="20"/>
        </w:rPr>
        <w:t xml:space="preserve">) do Campus </w:t>
      </w:r>
      <w:r w:rsidR="00995070" w:rsidRPr="008B2FD7">
        <w:rPr>
          <w:rFonts w:cs="Arial"/>
          <w:bCs/>
          <w:szCs w:val="20"/>
        </w:rPr>
        <w:t xml:space="preserve">de </w:t>
      </w:r>
      <w:r w:rsidRPr="008B2FD7">
        <w:rPr>
          <w:rFonts w:cs="Arial"/>
          <w:bCs/>
          <w:szCs w:val="20"/>
        </w:rPr>
        <w:t>Cajazeiras</w:t>
      </w:r>
      <w:r w:rsidR="00995070" w:rsidRPr="008B2FD7">
        <w:rPr>
          <w:rFonts w:cs="Arial"/>
          <w:bCs/>
          <w:szCs w:val="20"/>
        </w:rPr>
        <w:t xml:space="preserve"> da UFCG</w:t>
      </w:r>
      <w:r w:rsidRPr="008B2FD7">
        <w:rPr>
          <w:rFonts w:cs="Arial"/>
          <w:bCs/>
          <w:szCs w:val="20"/>
        </w:rPr>
        <w:t>, será devido uma contraprestação mensal (aluguel)</w:t>
      </w:r>
      <w:r w:rsidR="00BC40C8" w:rsidRPr="008B2FD7">
        <w:rPr>
          <w:rFonts w:cs="Arial"/>
          <w:bCs/>
          <w:szCs w:val="20"/>
        </w:rPr>
        <w:t>.</w:t>
      </w:r>
    </w:p>
    <w:p w14:paraId="26864162" w14:textId="74205154" w:rsidR="00556E8F" w:rsidRPr="008B2FD7" w:rsidRDefault="00556E8F" w:rsidP="008527AA">
      <w:pPr>
        <w:keepNext/>
        <w:keepLines/>
        <w:numPr>
          <w:ilvl w:val="2"/>
          <w:numId w:val="1"/>
        </w:numPr>
        <w:suppressAutoHyphens/>
        <w:spacing w:before="120" w:after="120"/>
        <w:ind w:left="0" w:firstLine="0"/>
        <w:jc w:val="both"/>
        <w:rPr>
          <w:rFonts w:cs="Arial"/>
          <w:bCs/>
          <w:szCs w:val="20"/>
        </w:rPr>
      </w:pPr>
      <w:r w:rsidRPr="008B2FD7">
        <w:rPr>
          <w:rFonts w:cs="Arial"/>
          <w:bCs/>
          <w:szCs w:val="20"/>
        </w:rPr>
        <w:t xml:space="preserve">A taxa da contraprestação foi definida com base na área do espaço físico a ser utilizado pela </w:t>
      </w:r>
      <w:r w:rsidR="008D4C45" w:rsidRPr="008B2FD7">
        <w:rPr>
          <w:szCs w:val="20"/>
        </w:rPr>
        <w:t>Cessionária</w:t>
      </w:r>
      <w:r w:rsidR="00D75703" w:rsidRPr="008B2FD7">
        <w:rPr>
          <w:szCs w:val="20"/>
        </w:rPr>
        <w:t>, além desse valor serão</w:t>
      </w:r>
      <w:r w:rsidR="008D4C45" w:rsidRPr="008B2FD7">
        <w:rPr>
          <w:rFonts w:cs="Arial"/>
          <w:bCs/>
          <w:szCs w:val="20"/>
        </w:rPr>
        <w:t xml:space="preserve"> </w:t>
      </w:r>
      <w:r w:rsidRPr="008B2FD7">
        <w:rPr>
          <w:rFonts w:cs="Arial"/>
          <w:bCs/>
          <w:szCs w:val="20"/>
        </w:rPr>
        <w:t>acrescidos a taxa de consumo de energia elétrica, de água e dos serviços de vigilância, limpeza e coleta de resíduos sólidos mantidos pelo CFP</w:t>
      </w:r>
      <w:r w:rsidR="00C41234" w:rsidRPr="008B2FD7">
        <w:rPr>
          <w:rFonts w:cs="Arial"/>
          <w:bCs/>
          <w:szCs w:val="20"/>
        </w:rPr>
        <w:t>/UFCG</w:t>
      </w:r>
      <w:r w:rsidRPr="008B2FD7">
        <w:rPr>
          <w:rFonts w:cs="Arial"/>
          <w:bCs/>
          <w:szCs w:val="20"/>
        </w:rPr>
        <w:t>.</w:t>
      </w:r>
    </w:p>
    <w:p w14:paraId="5A6F562B" w14:textId="54E53418" w:rsidR="00556E8F" w:rsidRPr="008B2FD7" w:rsidRDefault="00556E8F" w:rsidP="008527AA">
      <w:pPr>
        <w:keepNext/>
        <w:keepLines/>
        <w:numPr>
          <w:ilvl w:val="2"/>
          <w:numId w:val="1"/>
        </w:numPr>
        <w:suppressAutoHyphens/>
        <w:spacing w:before="120" w:after="120"/>
        <w:ind w:left="0" w:firstLine="0"/>
        <w:jc w:val="both"/>
        <w:rPr>
          <w:rFonts w:cs="Arial"/>
          <w:bCs/>
          <w:szCs w:val="20"/>
        </w:rPr>
      </w:pPr>
      <w:r w:rsidRPr="008B2FD7">
        <w:rPr>
          <w:rFonts w:cs="Arial"/>
          <w:bCs/>
          <w:szCs w:val="20"/>
        </w:rPr>
        <w:t>O cálculo do espaço físico baseou-se no preço médio por metro quadrado pesquisado, conforme demonstrado nos Estudos Preliminares.</w:t>
      </w:r>
    </w:p>
    <w:p w14:paraId="20E80CEA" w14:textId="4B485771" w:rsidR="00CC2E5F" w:rsidRPr="008B2FD7" w:rsidRDefault="001759B8" w:rsidP="008527AA">
      <w:pPr>
        <w:keepNext/>
        <w:keepLines/>
        <w:numPr>
          <w:ilvl w:val="2"/>
          <w:numId w:val="1"/>
        </w:numPr>
        <w:suppressAutoHyphens/>
        <w:spacing w:before="120" w:after="120"/>
        <w:ind w:left="0" w:firstLine="0"/>
        <w:jc w:val="both"/>
        <w:rPr>
          <w:rFonts w:cs="Arial"/>
          <w:bCs/>
          <w:szCs w:val="20"/>
        </w:rPr>
      </w:pPr>
      <w:r w:rsidRPr="008B2FD7">
        <w:rPr>
          <w:rFonts w:cs="Arial"/>
          <w:bCs/>
          <w:szCs w:val="20"/>
        </w:rPr>
        <w:t>O</w:t>
      </w:r>
      <w:r w:rsidR="00CC2E5F" w:rsidRPr="008B2FD7">
        <w:rPr>
          <w:rFonts w:cs="Arial"/>
          <w:bCs/>
          <w:szCs w:val="20"/>
        </w:rPr>
        <w:t xml:space="preserve"> preço proposto </w:t>
      </w:r>
      <w:r w:rsidR="00135096" w:rsidRPr="008B2FD7">
        <w:rPr>
          <w:rFonts w:cs="Arial"/>
          <w:bCs/>
          <w:szCs w:val="20"/>
        </w:rPr>
        <w:t xml:space="preserve">no </w:t>
      </w:r>
      <w:r w:rsidR="000D6CA4" w:rsidRPr="008B2FD7">
        <w:rPr>
          <w:rFonts w:cs="Arial"/>
          <w:bCs/>
          <w:szCs w:val="20"/>
        </w:rPr>
        <w:t xml:space="preserve">sistema do </w:t>
      </w:r>
      <w:r w:rsidR="00135096" w:rsidRPr="008B2FD7">
        <w:rPr>
          <w:rFonts w:cs="Arial"/>
          <w:bCs/>
          <w:szCs w:val="20"/>
        </w:rPr>
        <w:t>pregão</w:t>
      </w:r>
      <w:r w:rsidR="000D6CA4" w:rsidRPr="008B2FD7">
        <w:rPr>
          <w:rFonts w:cs="Arial"/>
          <w:bCs/>
          <w:szCs w:val="20"/>
        </w:rPr>
        <w:t xml:space="preserve"> eletrônico</w:t>
      </w:r>
      <w:r w:rsidR="00135096" w:rsidRPr="008B2FD7">
        <w:rPr>
          <w:rFonts w:cs="Arial"/>
          <w:bCs/>
          <w:szCs w:val="20"/>
        </w:rPr>
        <w:t xml:space="preserve"> </w:t>
      </w:r>
      <w:r w:rsidR="00CC2E5F" w:rsidRPr="008B2FD7">
        <w:rPr>
          <w:rFonts w:cs="Arial"/>
          <w:bCs/>
          <w:szCs w:val="20"/>
        </w:rPr>
        <w:t>NÃO DEVERÁ incluir além do valor do espaço (aluguel), despesas de consumo de energia, água, vigilância, limpeza, etc., que serão cobrados a parte através de medidores individuais ou através de estimativa de consumo elaborada por setor competente, à critério da Administração.</w:t>
      </w:r>
    </w:p>
    <w:p w14:paraId="01443997" w14:textId="77777777" w:rsidR="00CC2E5F" w:rsidRPr="008B2FD7" w:rsidRDefault="00CC2E5F" w:rsidP="008527AA">
      <w:pPr>
        <w:keepNext/>
        <w:keepLines/>
        <w:numPr>
          <w:ilvl w:val="2"/>
          <w:numId w:val="1"/>
        </w:numPr>
        <w:suppressAutoHyphens/>
        <w:spacing w:before="120" w:after="120"/>
        <w:ind w:left="0" w:firstLine="0"/>
        <w:jc w:val="both"/>
        <w:rPr>
          <w:rFonts w:cs="Arial"/>
          <w:bCs/>
          <w:szCs w:val="20"/>
        </w:rPr>
      </w:pPr>
      <w:r w:rsidRPr="008B2FD7">
        <w:rPr>
          <w:rFonts w:cs="Arial"/>
          <w:bCs/>
          <w:szCs w:val="20"/>
        </w:rPr>
        <w:t xml:space="preserve">Assim, como forma de melhor aferir o consumo individualizado dos recursos disponíveis da UFCG, optou-se por definir taxa para despesa com água, cujo o valor mensal do consumo corresponderá à taxa comercial mínima (até 10m³) para área pública, conforme tabela da CAGEPA, disponível em http://agenciavirtual.cagepa.pb.gov.br/gsan/exibirConsultarEstruturaTarifariaPortalCagepaAction.do, que atualmente é de R$ 76,83 (setenta e seis reais e oitenta e três centavos),  taxa fixa para coleta de resíduos sólidos, no valor de R$ 5,00 (cinco reais) e taxa variável pela medição estimada do consumo de energia elétrica dos ambientes ora destacados neste Estudo Preliminar. Para isso, a comissão de fiscalização da Universidade deverá aferir mensalmente os equipamentos elétricos, de acordo com a quantidade de quilowatt-hora consumida por equipamento, potência e tempo médio diário de uso desses equipamentos, utilizados em cada ambiente da concessão para que seja calculado o consumo individual de cada área, conforme simulação de consumo disponível no site da </w:t>
      </w:r>
      <w:proofErr w:type="spellStart"/>
      <w:r w:rsidRPr="008B2FD7">
        <w:rPr>
          <w:rFonts w:cs="Arial"/>
          <w:bCs/>
          <w:szCs w:val="20"/>
        </w:rPr>
        <w:t>Energisa</w:t>
      </w:r>
      <w:proofErr w:type="spellEnd"/>
      <w:r w:rsidRPr="008B2FD7">
        <w:rPr>
          <w:rFonts w:cs="Arial"/>
          <w:bCs/>
          <w:szCs w:val="20"/>
        </w:rPr>
        <w:t xml:space="preserve"> https://www.energisa.com.br/Paginas/simulador-de-consumo.aspx.</w:t>
      </w:r>
    </w:p>
    <w:p w14:paraId="780C5BA6" w14:textId="14C65D02" w:rsidR="00CC2E5F" w:rsidRPr="008B2FD7" w:rsidRDefault="00CC2E5F" w:rsidP="008527AA">
      <w:pPr>
        <w:keepNext/>
        <w:keepLines/>
        <w:numPr>
          <w:ilvl w:val="2"/>
          <w:numId w:val="1"/>
        </w:numPr>
        <w:suppressAutoHyphens/>
        <w:spacing w:before="120" w:after="120"/>
        <w:ind w:left="0" w:firstLine="0"/>
        <w:jc w:val="both"/>
        <w:rPr>
          <w:rFonts w:cs="Arial"/>
          <w:bCs/>
          <w:szCs w:val="20"/>
        </w:rPr>
      </w:pPr>
      <w:r w:rsidRPr="008B2FD7">
        <w:rPr>
          <w:rFonts w:cs="Arial"/>
          <w:bCs/>
          <w:szCs w:val="20"/>
        </w:rPr>
        <w:t>Para calcular as despesas com serviço de limpeza dos banheiros masculino e feminino, a subprefeitura universitária apresent</w:t>
      </w:r>
      <w:r w:rsidR="00257A2B" w:rsidRPr="008B2FD7">
        <w:rPr>
          <w:rFonts w:cs="Arial"/>
          <w:bCs/>
          <w:szCs w:val="20"/>
        </w:rPr>
        <w:t>ou</w:t>
      </w:r>
      <w:r w:rsidRPr="008B2FD7">
        <w:rPr>
          <w:rFonts w:cs="Arial"/>
          <w:bCs/>
          <w:szCs w:val="20"/>
        </w:rPr>
        <w:t xml:space="preserve"> um </w:t>
      </w:r>
      <w:r w:rsidR="00257A2B" w:rsidRPr="008B2FD7">
        <w:rPr>
          <w:rFonts w:cs="Arial"/>
          <w:bCs/>
          <w:szCs w:val="20"/>
        </w:rPr>
        <w:t>relatório</w:t>
      </w:r>
      <w:r w:rsidRPr="008B2FD7">
        <w:rPr>
          <w:rFonts w:cs="Arial"/>
          <w:bCs/>
          <w:szCs w:val="20"/>
        </w:rPr>
        <w:t xml:space="preserve"> com os custos mensais que deverá ser rateado entre os </w:t>
      </w:r>
      <w:r w:rsidR="00257A2B" w:rsidRPr="008B2FD7">
        <w:rPr>
          <w:rFonts w:cs="Arial"/>
          <w:bCs/>
          <w:szCs w:val="20"/>
        </w:rPr>
        <w:t>con</w:t>
      </w:r>
      <w:r w:rsidRPr="008B2FD7">
        <w:rPr>
          <w:rFonts w:cs="Arial"/>
          <w:bCs/>
          <w:szCs w:val="20"/>
        </w:rPr>
        <w:t xml:space="preserve">cessionários, que serão responsáveis pela limpeza das áreas comuns que ficarem à frente da área concedida, a exemplo dos locais onde ficarão dispostas as mesas das </w:t>
      </w:r>
      <w:r w:rsidR="00F655A4" w:rsidRPr="008B2FD7">
        <w:rPr>
          <w:rFonts w:cs="Arial"/>
          <w:bCs/>
          <w:szCs w:val="20"/>
        </w:rPr>
        <w:t>LANCHONETES</w:t>
      </w:r>
      <w:r w:rsidRPr="008B2FD7">
        <w:rPr>
          <w:rFonts w:cs="Arial"/>
          <w:bCs/>
          <w:szCs w:val="20"/>
        </w:rPr>
        <w:t xml:space="preserve"> (itens 1 e 2) que serão responsabilidade das mesmas.</w:t>
      </w:r>
    </w:p>
    <w:p w14:paraId="41EACF1F" w14:textId="54DC4B3D" w:rsidR="00CC2E5F" w:rsidRPr="008B2FD7" w:rsidRDefault="00CC2E5F" w:rsidP="008527AA">
      <w:pPr>
        <w:keepNext/>
        <w:keepLines/>
        <w:numPr>
          <w:ilvl w:val="2"/>
          <w:numId w:val="1"/>
        </w:numPr>
        <w:suppressAutoHyphens/>
        <w:spacing w:before="120" w:after="120"/>
        <w:ind w:left="0" w:firstLine="0"/>
        <w:jc w:val="both"/>
        <w:rPr>
          <w:rFonts w:cs="Arial"/>
          <w:bCs/>
          <w:szCs w:val="20"/>
        </w:rPr>
      </w:pPr>
      <w:r w:rsidRPr="008B2FD7">
        <w:rPr>
          <w:rFonts w:cs="Arial"/>
          <w:bCs/>
          <w:szCs w:val="20"/>
        </w:rPr>
        <w:t>Ressalta-se que a Subprefeitura do CFP/UFCG apresent</w:t>
      </w:r>
      <w:r w:rsidR="00055F32" w:rsidRPr="008B2FD7">
        <w:rPr>
          <w:rFonts w:cs="Arial"/>
          <w:bCs/>
          <w:szCs w:val="20"/>
        </w:rPr>
        <w:t>ou</w:t>
      </w:r>
      <w:r w:rsidRPr="008B2FD7">
        <w:rPr>
          <w:rFonts w:cs="Arial"/>
          <w:bCs/>
          <w:szCs w:val="20"/>
        </w:rPr>
        <w:t xml:space="preserve"> cálculo similar para o custo de serviço de vigilância, visto que o Centro de Vivência está localizado dentro do CFP e este dispõe de serviço de vigilância 24 horas por dia. </w:t>
      </w:r>
    </w:p>
    <w:p w14:paraId="20B5EF29" w14:textId="1A669D8B" w:rsidR="00CC2E5F" w:rsidRDefault="00CC2E5F" w:rsidP="008527AA">
      <w:pPr>
        <w:keepNext/>
        <w:keepLines/>
        <w:numPr>
          <w:ilvl w:val="2"/>
          <w:numId w:val="1"/>
        </w:numPr>
        <w:suppressAutoHyphens/>
        <w:spacing w:before="120" w:after="120"/>
        <w:ind w:left="0" w:firstLine="0"/>
        <w:jc w:val="both"/>
        <w:rPr>
          <w:rFonts w:cs="Arial"/>
          <w:szCs w:val="20"/>
        </w:rPr>
      </w:pPr>
      <w:r w:rsidRPr="008B2FD7">
        <w:rPr>
          <w:rFonts w:cs="Arial"/>
          <w:szCs w:val="20"/>
        </w:rPr>
        <w:lastRenderedPageBreak/>
        <w:t xml:space="preserve">Logo, o Anexo </w:t>
      </w:r>
      <w:r w:rsidR="000215E8" w:rsidRPr="008B2FD7">
        <w:rPr>
          <w:rFonts w:cs="Arial"/>
          <w:szCs w:val="20"/>
        </w:rPr>
        <w:t>I</w:t>
      </w:r>
      <w:r w:rsidR="00A877DB" w:rsidRPr="008B2FD7">
        <w:rPr>
          <w:rFonts w:cs="Arial"/>
          <w:szCs w:val="20"/>
        </w:rPr>
        <w:t>V</w:t>
      </w:r>
      <w:r w:rsidRPr="008B2FD7">
        <w:rPr>
          <w:rFonts w:cs="Arial"/>
          <w:szCs w:val="20"/>
        </w:rPr>
        <w:t xml:space="preserve"> desse </w:t>
      </w:r>
      <w:r w:rsidR="00055F32" w:rsidRPr="008B2FD7">
        <w:rPr>
          <w:rFonts w:cs="Arial"/>
          <w:szCs w:val="20"/>
        </w:rPr>
        <w:t>Termo de Referência</w:t>
      </w:r>
      <w:r w:rsidRPr="008B2FD7">
        <w:rPr>
          <w:rFonts w:cs="Arial"/>
          <w:szCs w:val="20"/>
        </w:rPr>
        <w:t xml:space="preserve"> apresenta um mapa </w:t>
      </w:r>
      <w:r w:rsidR="000215E8" w:rsidRPr="008B2FD7">
        <w:rPr>
          <w:rFonts w:cs="Arial"/>
          <w:szCs w:val="20"/>
        </w:rPr>
        <w:t xml:space="preserve">demonstrativo </w:t>
      </w:r>
      <w:r w:rsidRPr="008B2FD7">
        <w:rPr>
          <w:rFonts w:cs="Arial"/>
          <w:szCs w:val="20"/>
        </w:rPr>
        <w:t xml:space="preserve">de preços que </w:t>
      </w:r>
      <w:r w:rsidR="000215E8" w:rsidRPr="008B2FD7">
        <w:rPr>
          <w:rFonts w:cs="Arial"/>
          <w:szCs w:val="20"/>
        </w:rPr>
        <w:t xml:space="preserve">traz </w:t>
      </w:r>
      <w:r w:rsidRPr="008B2FD7">
        <w:rPr>
          <w:rFonts w:cs="Arial"/>
          <w:szCs w:val="20"/>
        </w:rPr>
        <w:t xml:space="preserve">uma estimativa do que será cobrado por cada área </w:t>
      </w:r>
      <w:r w:rsidR="00055F32" w:rsidRPr="008B2FD7">
        <w:rPr>
          <w:rFonts w:cs="Arial"/>
          <w:szCs w:val="20"/>
        </w:rPr>
        <w:t>con</w:t>
      </w:r>
      <w:r w:rsidRPr="008B2FD7">
        <w:rPr>
          <w:rFonts w:cs="Arial"/>
          <w:szCs w:val="20"/>
        </w:rPr>
        <w:t>cedida para uso</w:t>
      </w:r>
      <w:r w:rsidR="00055F32" w:rsidRPr="008B2FD7">
        <w:rPr>
          <w:rFonts w:cs="Arial"/>
          <w:szCs w:val="20"/>
        </w:rPr>
        <w:t>, oneroso,</w:t>
      </w:r>
      <w:r w:rsidRPr="008B2FD7">
        <w:rPr>
          <w:rFonts w:cs="Arial"/>
          <w:szCs w:val="20"/>
        </w:rPr>
        <w:t xml:space="preserve"> do espaço público do CFP/UFCG.</w:t>
      </w:r>
    </w:p>
    <w:p w14:paraId="12A85C48" w14:textId="77777777" w:rsidR="008B2FD7" w:rsidRPr="008B2FD7" w:rsidRDefault="008B2FD7" w:rsidP="008B2FD7">
      <w:pPr>
        <w:keepNext/>
        <w:keepLines/>
        <w:suppressAutoHyphens/>
        <w:spacing w:before="120" w:after="120"/>
        <w:jc w:val="both"/>
        <w:rPr>
          <w:rFonts w:cs="Arial"/>
          <w:szCs w:val="20"/>
        </w:rPr>
      </w:pPr>
    </w:p>
    <w:p w14:paraId="01554741" w14:textId="5EC57D72" w:rsidR="00DB206B" w:rsidRPr="00AF0FB1" w:rsidRDefault="00DB206B" w:rsidP="008527AA">
      <w:pPr>
        <w:pStyle w:val="Nivel1"/>
        <w:suppressAutoHyphens/>
        <w:spacing w:before="120" w:after="120" w:line="240" w:lineRule="auto"/>
        <w:ind w:left="0" w:firstLine="0"/>
        <w:rPr>
          <w:rFonts w:cs="Arial"/>
        </w:rPr>
      </w:pPr>
      <w:r w:rsidRPr="00AF0FB1">
        <w:rPr>
          <w:rFonts w:cs="Arial"/>
          <w:lang w:eastAsia="en-US"/>
        </w:rPr>
        <w:t xml:space="preserve">OBRIGAÇÕES DA </w:t>
      </w:r>
      <w:r w:rsidR="00D52359" w:rsidRPr="00AF0FB1">
        <w:rPr>
          <w:rFonts w:cs="Arial"/>
          <w:lang w:eastAsia="en-US"/>
        </w:rPr>
        <w:t>C</w:t>
      </w:r>
      <w:r w:rsidR="008E413B" w:rsidRPr="00AF0FB1">
        <w:rPr>
          <w:rFonts w:cs="Arial"/>
          <w:lang w:eastAsia="en-US"/>
        </w:rPr>
        <w:t>EDENTE</w:t>
      </w:r>
    </w:p>
    <w:p w14:paraId="3F9B2F6D" w14:textId="3A5BDBB5" w:rsidR="00DB206B" w:rsidRPr="00AF0FB1" w:rsidRDefault="00A36676" w:rsidP="008527AA">
      <w:pPr>
        <w:keepNext/>
        <w:keepLines/>
        <w:numPr>
          <w:ilvl w:val="1"/>
          <w:numId w:val="1"/>
        </w:numPr>
        <w:suppressAutoHyphens/>
        <w:spacing w:before="120" w:after="120"/>
        <w:ind w:left="0" w:firstLine="0"/>
        <w:jc w:val="both"/>
        <w:rPr>
          <w:rFonts w:cs="Arial"/>
          <w:color w:val="000000"/>
          <w:szCs w:val="20"/>
        </w:rPr>
      </w:pPr>
      <w:r w:rsidRPr="00AF0FB1">
        <w:rPr>
          <w:rFonts w:cs="Arial"/>
          <w:color w:val="000000"/>
          <w:szCs w:val="20"/>
        </w:rPr>
        <w:t>E</w:t>
      </w:r>
      <w:r w:rsidR="00DB206B" w:rsidRPr="00AF0FB1">
        <w:rPr>
          <w:rFonts w:cs="Arial"/>
          <w:color w:val="000000"/>
          <w:szCs w:val="20"/>
        </w:rPr>
        <w:t xml:space="preserve">xigir o cumprimento de todas as obrigações assumidas pela </w:t>
      </w:r>
      <w:r w:rsidR="00D52359" w:rsidRPr="00AF0FB1">
        <w:rPr>
          <w:rFonts w:cs="Arial"/>
          <w:color w:val="000000"/>
          <w:szCs w:val="20"/>
        </w:rPr>
        <w:t>C</w:t>
      </w:r>
      <w:r w:rsidR="008E413B" w:rsidRPr="00AF0FB1">
        <w:rPr>
          <w:rFonts w:cs="Arial"/>
          <w:color w:val="000000"/>
          <w:szCs w:val="20"/>
        </w:rPr>
        <w:t>essionária</w:t>
      </w:r>
      <w:r w:rsidR="00DB206B" w:rsidRPr="00AF0FB1">
        <w:rPr>
          <w:rFonts w:cs="Arial"/>
          <w:color w:val="000000"/>
          <w:szCs w:val="20"/>
        </w:rPr>
        <w:t>, de acordo com as cláusulas contratuais e os termos de sua proposta;</w:t>
      </w:r>
    </w:p>
    <w:p w14:paraId="3F7745E3" w14:textId="77777777" w:rsidR="00DB206B" w:rsidRPr="00AF0FB1" w:rsidRDefault="00A36676" w:rsidP="008527AA">
      <w:pPr>
        <w:keepNext/>
        <w:keepLines/>
        <w:numPr>
          <w:ilvl w:val="1"/>
          <w:numId w:val="1"/>
        </w:numPr>
        <w:suppressAutoHyphens/>
        <w:spacing w:before="120" w:after="120"/>
        <w:ind w:left="0" w:firstLine="0"/>
        <w:jc w:val="both"/>
        <w:rPr>
          <w:rFonts w:cs="Arial"/>
          <w:color w:val="000000"/>
          <w:szCs w:val="20"/>
        </w:rPr>
      </w:pPr>
      <w:r w:rsidRPr="00AF0FB1">
        <w:rPr>
          <w:rFonts w:cs="Arial"/>
          <w:color w:val="000000"/>
          <w:szCs w:val="20"/>
        </w:rPr>
        <w:t>E</w:t>
      </w:r>
      <w:r w:rsidR="00DB206B" w:rsidRPr="00AF0FB1">
        <w:rPr>
          <w:rFonts w:cs="Arial"/>
          <w:color w:val="000000"/>
          <w:szCs w:val="20"/>
        </w:rPr>
        <w:t>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14:paraId="4A7339FF" w14:textId="5B388B59" w:rsidR="00DB206B" w:rsidRPr="00AF0FB1" w:rsidRDefault="00A36676" w:rsidP="008527AA">
      <w:pPr>
        <w:keepNext/>
        <w:keepLines/>
        <w:numPr>
          <w:ilvl w:val="1"/>
          <w:numId w:val="1"/>
        </w:numPr>
        <w:suppressAutoHyphens/>
        <w:spacing w:before="120" w:after="120"/>
        <w:ind w:left="0" w:firstLine="0"/>
        <w:jc w:val="both"/>
        <w:rPr>
          <w:rFonts w:cs="Arial"/>
          <w:color w:val="000000"/>
          <w:szCs w:val="20"/>
        </w:rPr>
      </w:pPr>
      <w:r w:rsidRPr="00AF0FB1">
        <w:rPr>
          <w:rFonts w:cs="Arial"/>
          <w:color w:val="000000"/>
          <w:szCs w:val="20"/>
        </w:rPr>
        <w:t>N</w:t>
      </w:r>
      <w:r w:rsidR="00DB206B" w:rsidRPr="00AF0FB1">
        <w:rPr>
          <w:rFonts w:cs="Arial"/>
          <w:color w:val="000000"/>
          <w:szCs w:val="20"/>
        </w:rPr>
        <w:t xml:space="preserve">otificar a </w:t>
      </w:r>
      <w:r w:rsidR="008E413B" w:rsidRPr="00AF0FB1">
        <w:rPr>
          <w:rFonts w:cs="Arial"/>
          <w:color w:val="000000"/>
          <w:szCs w:val="20"/>
        </w:rPr>
        <w:t>Cessionária</w:t>
      </w:r>
      <w:r w:rsidR="00DB206B" w:rsidRPr="00AF0FB1">
        <w:rPr>
          <w:rFonts w:cs="Arial"/>
          <w:color w:val="000000"/>
          <w:szCs w:val="20"/>
        </w:rPr>
        <w:t xml:space="preserve"> por escrito da ocorrência de eventuais imperfeições</w:t>
      </w:r>
      <w:r w:rsidR="001C3AB6" w:rsidRPr="00AF0FB1">
        <w:rPr>
          <w:rFonts w:cs="Arial"/>
          <w:color w:val="000000"/>
          <w:szCs w:val="20"/>
        </w:rPr>
        <w:t>, falhas ou irregularidades constatadas</w:t>
      </w:r>
      <w:r w:rsidR="00DB206B" w:rsidRPr="00AF0FB1">
        <w:rPr>
          <w:rFonts w:cs="Arial"/>
          <w:color w:val="000000"/>
          <w:szCs w:val="20"/>
        </w:rPr>
        <w:t xml:space="preserve"> no curso da execução dos serviços, fixando prazo para a sua correção</w:t>
      </w:r>
      <w:r w:rsidR="001C3AB6" w:rsidRPr="00AF0FB1">
        <w:rPr>
          <w:rFonts w:cs="Arial"/>
          <w:color w:val="000000"/>
          <w:szCs w:val="20"/>
        </w:rPr>
        <w:t>, certificando-se que as soluções por ela propostas sejam as mais adequadas</w:t>
      </w:r>
      <w:r w:rsidR="00DB206B" w:rsidRPr="00AF0FB1">
        <w:rPr>
          <w:rFonts w:cs="Arial"/>
          <w:color w:val="000000"/>
          <w:szCs w:val="20"/>
        </w:rPr>
        <w:t>;</w:t>
      </w:r>
    </w:p>
    <w:p w14:paraId="45B64E56" w14:textId="43A4B418" w:rsidR="00A05F72" w:rsidRPr="00AF0FB1" w:rsidRDefault="00A05F72" w:rsidP="008527AA">
      <w:pPr>
        <w:keepNext/>
        <w:keepLines/>
        <w:numPr>
          <w:ilvl w:val="1"/>
          <w:numId w:val="1"/>
        </w:numPr>
        <w:suppressAutoHyphens/>
        <w:spacing w:before="120" w:after="120"/>
        <w:ind w:left="0" w:firstLine="0"/>
        <w:jc w:val="both"/>
        <w:rPr>
          <w:rFonts w:cs="Arial"/>
          <w:color w:val="000000"/>
          <w:szCs w:val="20"/>
        </w:rPr>
      </w:pPr>
      <w:r w:rsidRPr="00AF0FB1">
        <w:rPr>
          <w:rFonts w:cs="Arial"/>
          <w:color w:val="000000"/>
          <w:szCs w:val="20"/>
        </w:rPr>
        <w:t xml:space="preserve">Garantir que a Cessionária </w:t>
      </w:r>
      <w:r w:rsidR="00001CED" w:rsidRPr="00AF0FB1">
        <w:rPr>
          <w:rFonts w:cs="Arial"/>
          <w:color w:val="000000"/>
          <w:szCs w:val="20"/>
        </w:rPr>
        <w:t xml:space="preserve">não </w:t>
      </w:r>
      <w:r w:rsidRPr="00AF0FB1">
        <w:rPr>
          <w:rFonts w:cs="Arial"/>
          <w:color w:val="000000"/>
          <w:szCs w:val="20"/>
        </w:rPr>
        <w:t xml:space="preserve">irá praticar preços </w:t>
      </w:r>
      <w:r w:rsidR="00001CED" w:rsidRPr="00AF0FB1">
        <w:rPr>
          <w:rFonts w:cs="Arial"/>
          <w:color w:val="000000"/>
          <w:szCs w:val="20"/>
        </w:rPr>
        <w:t>abusivos no fornecimento dos itens por ela comercializados</w:t>
      </w:r>
      <w:r w:rsidRPr="00AF0FB1">
        <w:rPr>
          <w:rFonts w:cs="Arial"/>
          <w:color w:val="000000"/>
          <w:szCs w:val="20"/>
        </w:rPr>
        <w:t>;</w:t>
      </w:r>
    </w:p>
    <w:p w14:paraId="5A428DA5" w14:textId="5AE1704B" w:rsidR="00001CED" w:rsidRPr="00AF0FB1" w:rsidRDefault="00001CED" w:rsidP="008527AA">
      <w:pPr>
        <w:keepNext/>
        <w:keepLines/>
        <w:numPr>
          <w:ilvl w:val="2"/>
          <w:numId w:val="1"/>
        </w:numPr>
        <w:suppressAutoHyphens/>
        <w:spacing w:before="120" w:after="120"/>
        <w:ind w:left="0" w:firstLine="0"/>
        <w:jc w:val="both"/>
        <w:rPr>
          <w:rFonts w:cs="Arial"/>
          <w:color w:val="000000"/>
          <w:szCs w:val="20"/>
        </w:rPr>
      </w:pPr>
      <w:r w:rsidRPr="00AF0FB1">
        <w:rPr>
          <w:rFonts w:cs="Arial"/>
          <w:color w:val="000000"/>
          <w:szCs w:val="20"/>
        </w:rPr>
        <w:t>Os preços abusivos se caracterizam por aqueles superiores a 20% do preço médio praticado no mercado;</w:t>
      </w:r>
    </w:p>
    <w:p w14:paraId="497530CD" w14:textId="52745F4F" w:rsidR="00A05F72" w:rsidRPr="00AF0FB1" w:rsidRDefault="00A05F72" w:rsidP="008527AA">
      <w:pPr>
        <w:keepNext/>
        <w:keepLines/>
        <w:numPr>
          <w:ilvl w:val="2"/>
          <w:numId w:val="1"/>
        </w:numPr>
        <w:suppressAutoHyphens/>
        <w:spacing w:before="120" w:after="120"/>
        <w:ind w:left="0" w:firstLine="0"/>
        <w:jc w:val="both"/>
        <w:rPr>
          <w:rFonts w:cs="Arial"/>
          <w:color w:val="000000"/>
          <w:szCs w:val="20"/>
        </w:rPr>
      </w:pPr>
      <w:r w:rsidRPr="00AF0FB1">
        <w:rPr>
          <w:rFonts w:cs="Arial"/>
          <w:color w:val="000000"/>
          <w:szCs w:val="20"/>
        </w:rPr>
        <w:t>A média de mercado será auferida pela Administração</w:t>
      </w:r>
      <w:r w:rsidR="00001CED" w:rsidRPr="00AF0FB1">
        <w:rPr>
          <w:rFonts w:cs="Arial"/>
          <w:color w:val="000000"/>
          <w:szCs w:val="20"/>
        </w:rPr>
        <w:t xml:space="preserve"> mediante pesquisas de preços realizadas conforme IN 05/2014-SLTI/MPOG</w:t>
      </w:r>
      <w:r w:rsidRPr="00AF0FB1">
        <w:rPr>
          <w:rFonts w:cs="Arial"/>
          <w:color w:val="000000"/>
          <w:szCs w:val="20"/>
        </w:rPr>
        <w:t>;</w:t>
      </w:r>
    </w:p>
    <w:p w14:paraId="066EC168" w14:textId="08496E9B" w:rsidR="00655076" w:rsidRPr="008B2FD7" w:rsidRDefault="00655076" w:rsidP="008527AA">
      <w:pPr>
        <w:keepNext/>
        <w:keepLines/>
        <w:numPr>
          <w:ilvl w:val="1"/>
          <w:numId w:val="1"/>
        </w:numPr>
        <w:suppressAutoHyphens/>
        <w:spacing w:before="120" w:after="120"/>
        <w:ind w:left="0" w:firstLine="0"/>
        <w:jc w:val="both"/>
        <w:rPr>
          <w:rFonts w:cs="Arial"/>
          <w:bCs/>
          <w:color w:val="000000"/>
          <w:szCs w:val="20"/>
        </w:rPr>
      </w:pPr>
      <w:r w:rsidRPr="008B2FD7">
        <w:rPr>
          <w:rFonts w:cs="Arial"/>
          <w:bCs/>
          <w:color w:val="000000"/>
          <w:szCs w:val="20"/>
        </w:rPr>
        <w:t>Manifestar-se, oficialmente, a respeito do interesse de prorrogar ou não a concessão em até 90 dias antes do término do mesmo;</w:t>
      </w:r>
    </w:p>
    <w:p w14:paraId="063B3F9D" w14:textId="76AA82F4" w:rsidR="008E413B" w:rsidRPr="008B2FD7" w:rsidRDefault="008E413B" w:rsidP="008527AA">
      <w:pPr>
        <w:keepNext/>
        <w:keepLines/>
        <w:numPr>
          <w:ilvl w:val="1"/>
          <w:numId w:val="1"/>
        </w:numPr>
        <w:suppressAutoHyphens/>
        <w:spacing w:before="120" w:after="120"/>
        <w:ind w:left="0" w:firstLine="0"/>
        <w:jc w:val="both"/>
        <w:rPr>
          <w:rFonts w:cs="Arial"/>
          <w:bCs/>
          <w:color w:val="000000"/>
          <w:szCs w:val="20"/>
        </w:rPr>
      </w:pPr>
      <w:r w:rsidRPr="008B2FD7">
        <w:rPr>
          <w:rFonts w:cs="Arial"/>
          <w:bCs/>
          <w:color w:val="000000"/>
          <w:szCs w:val="20"/>
        </w:rPr>
        <w:t>Não permitir que os empregados da Cessionária realizem horas extras, observado o limite da legislação trabalhista;</w:t>
      </w:r>
    </w:p>
    <w:p w14:paraId="1579AC5D" w14:textId="6AE1C389" w:rsidR="008E413B" w:rsidRDefault="008E413B" w:rsidP="008527AA">
      <w:pPr>
        <w:keepNext/>
        <w:keepLines/>
        <w:numPr>
          <w:ilvl w:val="1"/>
          <w:numId w:val="1"/>
        </w:numPr>
        <w:suppressAutoHyphens/>
        <w:spacing w:before="120" w:after="120"/>
        <w:ind w:left="0" w:firstLine="0"/>
        <w:jc w:val="both"/>
        <w:rPr>
          <w:rFonts w:cs="Arial"/>
          <w:bCs/>
          <w:color w:val="000000"/>
          <w:szCs w:val="20"/>
        </w:rPr>
      </w:pPr>
      <w:r w:rsidRPr="008B2FD7">
        <w:rPr>
          <w:rFonts w:cs="Arial"/>
          <w:bCs/>
          <w:color w:val="000000"/>
          <w:szCs w:val="20"/>
        </w:rPr>
        <w:t>Cobrar na GRU subsequente, constatando-se o atraso no pagamento da contraprestação mensal, multa de 1% (um por cento) e juros de 1%/mês (um por cento ao mês), ambos incidentes sobre o valor da GRU atrasada.</w:t>
      </w:r>
    </w:p>
    <w:p w14:paraId="5FE8F3BF" w14:textId="77777777" w:rsidR="008B2FD7" w:rsidRPr="008B2FD7" w:rsidRDefault="008B2FD7" w:rsidP="008B2FD7">
      <w:pPr>
        <w:keepNext/>
        <w:keepLines/>
        <w:suppressAutoHyphens/>
        <w:spacing w:before="120" w:after="120"/>
        <w:jc w:val="both"/>
        <w:rPr>
          <w:rFonts w:cs="Arial"/>
          <w:bCs/>
          <w:color w:val="000000"/>
          <w:szCs w:val="20"/>
        </w:rPr>
      </w:pPr>
    </w:p>
    <w:p w14:paraId="455BE896" w14:textId="6F884D74" w:rsidR="000F5573" w:rsidRPr="008B2FD7" w:rsidRDefault="00DB206B" w:rsidP="008527AA">
      <w:pPr>
        <w:pStyle w:val="Nivel1"/>
        <w:suppressAutoHyphens/>
        <w:spacing w:before="120" w:after="120" w:line="240" w:lineRule="auto"/>
        <w:ind w:left="0" w:firstLine="0"/>
        <w:rPr>
          <w:rFonts w:cs="Arial"/>
        </w:rPr>
      </w:pPr>
      <w:r w:rsidRPr="008B2FD7">
        <w:rPr>
          <w:rFonts w:cs="Arial"/>
        </w:rPr>
        <w:t xml:space="preserve">OBRIGAÇÕES DA </w:t>
      </w:r>
      <w:r w:rsidR="00D52359" w:rsidRPr="008B2FD7">
        <w:rPr>
          <w:rFonts w:cs="Arial"/>
        </w:rPr>
        <w:t>C</w:t>
      </w:r>
      <w:r w:rsidR="00B94DCD" w:rsidRPr="008B2FD7">
        <w:rPr>
          <w:rFonts w:cs="Arial"/>
        </w:rPr>
        <w:t>ESSIONÁRIA</w:t>
      </w:r>
    </w:p>
    <w:p w14:paraId="1DDC4253" w14:textId="70F8C2BF" w:rsidR="00B94DCD" w:rsidRPr="008B2FD7" w:rsidRDefault="00B94DCD" w:rsidP="008527AA">
      <w:pPr>
        <w:keepNext/>
        <w:keepLines/>
        <w:numPr>
          <w:ilvl w:val="1"/>
          <w:numId w:val="1"/>
        </w:numPr>
        <w:suppressAutoHyphens/>
        <w:spacing w:before="120" w:after="120"/>
        <w:ind w:left="0" w:right="-1" w:firstLine="0"/>
        <w:contextualSpacing/>
        <w:jc w:val="both"/>
        <w:textAlignment w:val="baseline"/>
        <w:outlineLvl w:val="0"/>
        <w:rPr>
          <w:rFonts w:cs="Arial"/>
          <w:bCs/>
          <w:color w:val="00000A"/>
          <w:szCs w:val="20"/>
        </w:rPr>
      </w:pPr>
      <w:r w:rsidRPr="008B2FD7">
        <w:rPr>
          <w:rFonts w:cs="Arial"/>
          <w:bCs/>
          <w:color w:val="00000A"/>
          <w:szCs w:val="20"/>
        </w:rPr>
        <w:t>Efetuar os pagamentos referentes a contraprestação mensal da concessão no máximo até o quinto dia útil do mês</w:t>
      </w:r>
      <w:r w:rsidR="00D62448" w:rsidRPr="008B2FD7">
        <w:rPr>
          <w:rFonts w:cs="Arial"/>
          <w:bCs/>
          <w:color w:val="00000A"/>
          <w:szCs w:val="20"/>
        </w:rPr>
        <w:t xml:space="preserve"> subsequente</w:t>
      </w:r>
      <w:r w:rsidRPr="008B2FD7">
        <w:rPr>
          <w:rFonts w:cs="Arial"/>
          <w:bCs/>
          <w:color w:val="00000A"/>
          <w:szCs w:val="20"/>
        </w:rPr>
        <w:t xml:space="preserve"> e enviar o comprovante do pagamento para o Fiscal do Contrato até </w:t>
      </w:r>
      <w:r w:rsidR="0086049C" w:rsidRPr="008B2FD7">
        <w:rPr>
          <w:rFonts w:cs="Arial"/>
          <w:bCs/>
          <w:color w:val="00000A"/>
          <w:szCs w:val="20"/>
        </w:rPr>
        <w:t xml:space="preserve">dois </w:t>
      </w:r>
      <w:r w:rsidRPr="008B2FD7">
        <w:rPr>
          <w:rFonts w:cs="Arial"/>
          <w:bCs/>
          <w:color w:val="00000A"/>
          <w:szCs w:val="20"/>
        </w:rPr>
        <w:t>dia</w:t>
      </w:r>
      <w:r w:rsidR="0086049C" w:rsidRPr="008B2FD7">
        <w:rPr>
          <w:rFonts w:cs="Arial"/>
          <w:bCs/>
          <w:color w:val="00000A"/>
          <w:szCs w:val="20"/>
        </w:rPr>
        <w:t>s</w:t>
      </w:r>
      <w:r w:rsidRPr="008B2FD7">
        <w:rPr>
          <w:rFonts w:cs="Arial"/>
          <w:bCs/>
          <w:color w:val="00000A"/>
          <w:szCs w:val="20"/>
        </w:rPr>
        <w:t xml:space="preserve"> út</w:t>
      </w:r>
      <w:r w:rsidR="0086049C" w:rsidRPr="008B2FD7">
        <w:rPr>
          <w:rFonts w:cs="Arial"/>
          <w:bCs/>
          <w:color w:val="00000A"/>
          <w:szCs w:val="20"/>
        </w:rPr>
        <w:t>eis</w:t>
      </w:r>
      <w:r w:rsidRPr="008B2FD7">
        <w:rPr>
          <w:rFonts w:cs="Arial"/>
          <w:bCs/>
          <w:color w:val="00000A"/>
          <w:szCs w:val="20"/>
        </w:rPr>
        <w:t xml:space="preserve"> após a data de pagamento;</w:t>
      </w:r>
    </w:p>
    <w:p w14:paraId="0D76B3CC" w14:textId="329C8EE6" w:rsidR="00B94DCD" w:rsidRPr="008B2FD7" w:rsidRDefault="00B94DCD" w:rsidP="008527AA">
      <w:pPr>
        <w:keepNext/>
        <w:keepLines/>
        <w:numPr>
          <w:ilvl w:val="1"/>
          <w:numId w:val="1"/>
        </w:numPr>
        <w:suppressAutoHyphens/>
        <w:spacing w:before="120" w:after="120"/>
        <w:ind w:left="0" w:firstLine="0"/>
        <w:jc w:val="both"/>
        <w:rPr>
          <w:rFonts w:cs="Arial"/>
          <w:bCs/>
          <w:color w:val="000000"/>
          <w:szCs w:val="20"/>
        </w:rPr>
      </w:pPr>
      <w:r w:rsidRPr="008B2FD7">
        <w:rPr>
          <w:rFonts w:cs="Arial"/>
          <w:bCs/>
          <w:color w:val="00000A"/>
          <w:szCs w:val="20"/>
        </w:rPr>
        <w:t>Disponibilizar a Tabela de Preços dos produtos no espaço destinado a Cessionária em forma de banner, cartaz ou cardápio em um local de fácil visualização por parte dos usuários. Neste, deverá conter todos os itens oferecidos e seus respectivos preços de venda;</w:t>
      </w:r>
    </w:p>
    <w:p w14:paraId="3B22E90B" w14:textId="05B7865A" w:rsidR="00A05F72" w:rsidRPr="008B2FD7" w:rsidRDefault="00A05F72" w:rsidP="008527AA">
      <w:pPr>
        <w:keepNext/>
        <w:keepLines/>
        <w:numPr>
          <w:ilvl w:val="1"/>
          <w:numId w:val="1"/>
        </w:numPr>
        <w:suppressAutoHyphens/>
        <w:spacing w:before="120" w:after="120"/>
        <w:ind w:left="0" w:firstLine="0"/>
        <w:jc w:val="both"/>
        <w:rPr>
          <w:rFonts w:cs="Arial"/>
          <w:bCs/>
          <w:szCs w:val="20"/>
        </w:rPr>
      </w:pPr>
      <w:r w:rsidRPr="008B2FD7">
        <w:rPr>
          <w:rFonts w:cs="Arial"/>
          <w:bCs/>
          <w:color w:val="00000A"/>
          <w:szCs w:val="20"/>
        </w:rPr>
        <w:t>A Cessionária deverá praticar preços de acordo com a média de mercado obtida mediante pesquisas a serem realizadas pela Administração</w:t>
      </w:r>
      <w:r w:rsidR="000B5C74" w:rsidRPr="008B2FD7">
        <w:rPr>
          <w:rFonts w:cs="Arial"/>
          <w:bCs/>
          <w:color w:val="00000A"/>
          <w:szCs w:val="20"/>
        </w:rPr>
        <w:t xml:space="preserve">, conforme estabelecido no </w:t>
      </w:r>
      <w:r w:rsidR="000B5C74" w:rsidRPr="008B2FD7">
        <w:rPr>
          <w:rFonts w:cs="Arial"/>
          <w:bCs/>
          <w:szCs w:val="20"/>
        </w:rPr>
        <w:t>item 11.4</w:t>
      </w:r>
      <w:r w:rsidR="00A877DB" w:rsidRPr="008B2FD7">
        <w:rPr>
          <w:rFonts w:cs="Arial"/>
          <w:bCs/>
          <w:szCs w:val="20"/>
        </w:rPr>
        <w:t>.2</w:t>
      </w:r>
      <w:r w:rsidRPr="008B2FD7">
        <w:rPr>
          <w:rFonts w:cs="Arial"/>
          <w:bCs/>
          <w:szCs w:val="20"/>
        </w:rPr>
        <w:t>;</w:t>
      </w:r>
    </w:p>
    <w:p w14:paraId="58B1FCDE" w14:textId="3352E061" w:rsidR="00DB206B" w:rsidRPr="00AF0FB1" w:rsidRDefault="00A36676" w:rsidP="008527AA">
      <w:pPr>
        <w:keepNext/>
        <w:keepLines/>
        <w:numPr>
          <w:ilvl w:val="1"/>
          <w:numId w:val="1"/>
        </w:numPr>
        <w:suppressAutoHyphens/>
        <w:spacing w:before="120" w:after="120"/>
        <w:ind w:left="0" w:firstLine="0"/>
        <w:jc w:val="both"/>
        <w:rPr>
          <w:rFonts w:cs="Arial"/>
          <w:color w:val="000000"/>
          <w:szCs w:val="20"/>
        </w:rPr>
      </w:pPr>
      <w:r w:rsidRPr="00AF0FB1">
        <w:rPr>
          <w:rFonts w:cs="Arial"/>
          <w:color w:val="000000"/>
          <w:szCs w:val="20"/>
        </w:rPr>
        <w:t>E</w:t>
      </w:r>
      <w:r w:rsidR="00DB206B" w:rsidRPr="00AF0FB1">
        <w:rPr>
          <w:rFonts w:cs="Arial"/>
          <w:color w:val="000000"/>
          <w:szCs w:val="20"/>
        </w:rPr>
        <w:t>xecutar os serviços conforme especificações deste Termo de Referência e de sua proposta, com a alocação dos empregados necessários ao perfeito cumprimento das cláusulas contratuais, além de fornecer</w:t>
      </w:r>
      <w:r w:rsidR="001D6D07" w:rsidRPr="00AF0FB1">
        <w:rPr>
          <w:rFonts w:cs="Arial"/>
          <w:color w:val="000000"/>
          <w:szCs w:val="20"/>
        </w:rPr>
        <w:t xml:space="preserve"> e utilizar</w:t>
      </w:r>
      <w:r w:rsidR="00DB206B" w:rsidRPr="00AF0FB1">
        <w:rPr>
          <w:rFonts w:cs="Arial"/>
          <w:color w:val="000000"/>
          <w:szCs w:val="20"/>
        </w:rPr>
        <w:t xml:space="preserve"> os materiais e equipamentos, ferramentas e utensílios necessários, na qualidade e quantidade</w:t>
      </w:r>
      <w:r w:rsidR="001D6D07" w:rsidRPr="00AF0FB1">
        <w:rPr>
          <w:rFonts w:cs="Arial"/>
          <w:color w:val="000000"/>
          <w:szCs w:val="20"/>
        </w:rPr>
        <w:t xml:space="preserve"> mínimas</w:t>
      </w:r>
      <w:r w:rsidR="00DB206B" w:rsidRPr="00AF0FB1">
        <w:rPr>
          <w:rFonts w:cs="Arial"/>
          <w:color w:val="000000"/>
          <w:szCs w:val="20"/>
        </w:rPr>
        <w:t xml:space="preserve"> especificadas neste Termo de Referência e em sua proposta;</w:t>
      </w:r>
    </w:p>
    <w:p w14:paraId="7B44165A" w14:textId="371BEC14" w:rsidR="00350762" w:rsidRPr="00AF0FB1" w:rsidRDefault="00A36676" w:rsidP="008527AA">
      <w:pPr>
        <w:keepNext/>
        <w:keepLines/>
        <w:numPr>
          <w:ilvl w:val="1"/>
          <w:numId w:val="1"/>
        </w:numPr>
        <w:suppressAutoHyphens/>
        <w:spacing w:before="120" w:after="120"/>
        <w:ind w:left="0" w:firstLine="0"/>
        <w:jc w:val="both"/>
        <w:rPr>
          <w:rFonts w:cs="Arial"/>
          <w:color w:val="000000"/>
          <w:szCs w:val="20"/>
        </w:rPr>
      </w:pPr>
      <w:r w:rsidRPr="00AF0FB1">
        <w:rPr>
          <w:rFonts w:cs="Arial"/>
          <w:color w:val="000000"/>
          <w:szCs w:val="20"/>
        </w:rPr>
        <w:t>R</w:t>
      </w:r>
      <w:r w:rsidR="00DB206B" w:rsidRPr="00AF0FB1">
        <w:rPr>
          <w:rFonts w:cs="Arial"/>
          <w:color w:val="000000"/>
          <w:szCs w:val="20"/>
        </w:rPr>
        <w:t xml:space="preserve">eparar, corrigir, remover ou substituir, às suas expensas, no total ou em parte, no prazo </w:t>
      </w:r>
      <w:r w:rsidR="00F37721" w:rsidRPr="00AF0FB1">
        <w:rPr>
          <w:rFonts w:cs="Arial"/>
          <w:color w:val="000000"/>
          <w:szCs w:val="20"/>
        </w:rPr>
        <w:t>fixado pelo fiscal do contrato</w:t>
      </w:r>
      <w:r w:rsidR="00DB206B" w:rsidRPr="00AF0FB1">
        <w:rPr>
          <w:rFonts w:cs="Arial"/>
          <w:color w:val="000000"/>
          <w:szCs w:val="20"/>
        </w:rPr>
        <w:t>, os serviços efetuados em que se verificarem vícios, defeitos ou incorreções resultantes da execução ou dos materiais empregados;</w:t>
      </w:r>
    </w:p>
    <w:p w14:paraId="046F9782" w14:textId="59321F88" w:rsidR="00DB206B" w:rsidRPr="00AF0FB1" w:rsidRDefault="00A36676" w:rsidP="008527AA">
      <w:pPr>
        <w:keepNext/>
        <w:keepLines/>
        <w:numPr>
          <w:ilvl w:val="1"/>
          <w:numId w:val="1"/>
        </w:numPr>
        <w:suppressAutoHyphens/>
        <w:spacing w:before="120" w:after="120"/>
        <w:ind w:left="0" w:firstLine="0"/>
        <w:jc w:val="both"/>
        <w:rPr>
          <w:rFonts w:cs="Arial"/>
          <w:color w:val="000000"/>
          <w:szCs w:val="20"/>
        </w:rPr>
      </w:pPr>
      <w:r w:rsidRPr="00AF0FB1">
        <w:rPr>
          <w:rFonts w:cs="Arial"/>
          <w:color w:val="000000"/>
          <w:szCs w:val="20"/>
        </w:rPr>
        <w:t>R</w:t>
      </w:r>
      <w:r w:rsidR="00DB206B" w:rsidRPr="00AF0FB1">
        <w:rPr>
          <w:rFonts w:cs="Arial"/>
          <w:color w:val="000000"/>
          <w:szCs w:val="20"/>
        </w:rPr>
        <w:t>esponsabilizar-se pelos vícios e danos decorrentes d</w:t>
      </w:r>
      <w:r w:rsidR="00F37721" w:rsidRPr="00AF0FB1">
        <w:rPr>
          <w:rFonts w:cs="Arial"/>
          <w:color w:val="000000"/>
          <w:szCs w:val="20"/>
        </w:rPr>
        <w:t>a execução d</w:t>
      </w:r>
      <w:r w:rsidR="00DB206B" w:rsidRPr="00AF0FB1">
        <w:rPr>
          <w:rFonts w:cs="Arial"/>
          <w:color w:val="000000"/>
          <w:szCs w:val="20"/>
        </w:rPr>
        <w:t xml:space="preserve">o objeto, </w:t>
      </w:r>
      <w:r w:rsidR="001D6D07" w:rsidRPr="00AF0FB1">
        <w:rPr>
          <w:rFonts w:cs="Arial"/>
          <w:color w:val="000000"/>
          <w:szCs w:val="20"/>
        </w:rPr>
        <w:t xml:space="preserve">bem como por todo e qualquer dano causado à União ou à entidade federal, devendo ressarcir imediatamente a </w:t>
      </w:r>
      <w:r w:rsidR="001D6D07" w:rsidRPr="002D561A">
        <w:rPr>
          <w:rFonts w:cs="Arial"/>
          <w:color w:val="000000"/>
          <w:szCs w:val="20"/>
        </w:rPr>
        <w:t>Administração em sua integralidade,</w:t>
      </w:r>
      <w:r w:rsidR="001D6D07" w:rsidRPr="002D561A">
        <w:rPr>
          <w:rFonts w:cs="Arial"/>
          <w:bCs/>
          <w:color w:val="000000"/>
          <w:szCs w:val="20"/>
        </w:rPr>
        <w:t xml:space="preserve"> </w:t>
      </w:r>
      <w:r w:rsidR="00F37721" w:rsidRPr="002D561A">
        <w:rPr>
          <w:rFonts w:cs="Arial"/>
          <w:bCs/>
          <w:color w:val="000000"/>
          <w:szCs w:val="20"/>
        </w:rPr>
        <w:t xml:space="preserve">ficando a </w:t>
      </w:r>
      <w:r w:rsidR="009F6E0A" w:rsidRPr="002D561A">
        <w:rPr>
          <w:rFonts w:cs="Arial"/>
          <w:bCs/>
          <w:color w:val="000000"/>
          <w:szCs w:val="20"/>
        </w:rPr>
        <w:t>Cedente</w:t>
      </w:r>
      <w:r w:rsidR="00F37721" w:rsidRPr="002D561A">
        <w:rPr>
          <w:rFonts w:cs="Arial"/>
          <w:bCs/>
          <w:color w:val="000000"/>
          <w:szCs w:val="20"/>
        </w:rPr>
        <w:t xml:space="preserve"> autorizada a descontar da garantia, caso exigida no edital, ou </w:t>
      </w:r>
      <w:r w:rsidR="00BD3B6F" w:rsidRPr="002D561A">
        <w:rPr>
          <w:rFonts w:cs="Arial"/>
          <w:bCs/>
          <w:color w:val="000000"/>
          <w:szCs w:val="20"/>
        </w:rPr>
        <w:t xml:space="preserve">cobrar </w:t>
      </w:r>
      <w:r w:rsidR="00500F06" w:rsidRPr="002D561A">
        <w:rPr>
          <w:rFonts w:cs="Arial"/>
          <w:bCs/>
          <w:color w:val="000000"/>
          <w:szCs w:val="20"/>
        </w:rPr>
        <w:t>n</w:t>
      </w:r>
      <w:r w:rsidR="00F37721" w:rsidRPr="002D561A">
        <w:rPr>
          <w:rFonts w:cs="Arial"/>
          <w:bCs/>
          <w:color w:val="000000"/>
          <w:szCs w:val="20"/>
        </w:rPr>
        <w:t xml:space="preserve">os pagamentos </w:t>
      </w:r>
      <w:r w:rsidR="00500F06" w:rsidRPr="002D561A">
        <w:rPr>
          <w:rFonts w:cs="Arial"/>
          <w:bCs/>
          <w:color w:val="000000"/>
          <w:szCs w:val="20"/>
        </w:rPr>
        <w:t>devidos da</w:t>
      </w:r>
      <w:r w:rsidR="00F37721" w:rsidRPr="002D561A">
        <w:rPr>
          <w:rFonts w:cs="Arial"/>
          <w:bCs/>
          <w:color w:val="000000"/>
          <w:szCs w:val="20"/>
        </w:rPr>
        <w:t xml:space="preserve"> </w:t>
      </w:r>
      <w:r w:rsidR="00D52359" w:rsidRPr="002D561A">
        <w:rPr>
          <w:rFonts w:cs="Arial"/>
          <w:bCs/>
          <w:color w:val="000000"/>
          <w:szCs w:val="20"/>
        </w:rPr>
        <w:t>C</w:t>
      </w:r>
      <w:r w:rsidR="009F6E0A" w:rsidRPr="002D561A">
        <w:rPr>
          <w:rFonts w:cs="Arial"/>
          <w:bCs/>
          <w:color w:val="000000"/>
          <w:szCs w:val="20"/>
        </w:rPr>
        <w:t>essionária</w:t>
      </w:r>
      <w:r w:rsidR="00F37721" w:rsidRPr="002D561A">
        <w:rPr>
          <w:rFonts w:cs="Arial"/>
          <w:bCs/>
          <w:color w:val="000000"/>
          <w:szCs w:val="20"/>
        </w:rPr>
        <w:t>, o valor correspondente aos danos sofridos</w:t>
      </w:r>
      <w:r w:rsidR="00DB206B" w:rsidRPr="002D561A">
        <w:rPr>
          <w:rFonts w:cs="Arial"/>
          <w:bCs/>
          <w:color w:val="000000"/>
          <w:szCs w:val="20"/>
        </w:rPr>
        <w:t>;</w:t>
      </w:r>
    </w:p>
    <w:p w14:paraId="4813FFD0" w14:textId="77777777" w:rsidR="00DB206B" w:rsidRPr="00AF0FB1" w:rsidRDefault="00A36676" w:rsidP="008527AA">
      <w:pPr>
        <w:keepNext/>
        <w:keepLines/>
        <w:numPr>
          <w:ilvl w:val="1"/>
          <w:numId w:val="1"/>
        </w:numPr>
        <w:suppressAutoHyphens/>
        <w:spacing w:before="120" w:after="120"/>
        <w:ind w:left="0" w:firstLine="0"/>
        <w:jc w:val="both"/>
        <w:rPr>
          <w:rFonts w:cs="Arial"/>
          <w:color w:val="000000"/>
          <w:szCs w:val="20"/>
        </w:rPr>
      </w:pPr>
      <w:r w:rsidRPr="00AF0FB1">
        <w:rPr>
          <w:rFonts w:cs="Arial"/>
          <w:color w:val="000000"/>
          <w:szCs w:val="20"/>
        </w:rPr>
        <w:lastRenderedPageBreak/>
        <w:t>U</w:t>
      </w:r>
      <w:r w:rsidR="00DB206B" w:rsidRPr="00AF0FB1">
        <w:rPr>
          <w:rFonts w:cs="Arial"/>
          <w:color w:val="000000"/>
          <w:szCs w:val="20"/>
        </w:rPr>
        <w:t xml:space="preserve">tilizar empregados habilitados e com conhecimentos básicos dos serviços a serem </w:t>
      </w:r>
      <w:r w:rsidR="00FE5B7C" w:rsidRPr="00AF0FB1">
        <w:rPr>
          <w:rFonts w:cs="Arial"/>
          <w:color w:val="000000"/>
          <w:szCs w:val="20"/>
        </w:rPr>
        <w:t>exe</w:t>
      </w:r>
      <w:r w:rsidR="00DB206B" w:rsidRPr="00AF0FB1">
        <w:rPr>
          <w:rFonts w:cs="Arial"/>
          <w:color w:val="000000"/>
          <w:szCs w:val="20"/>
        </w:rPr>
        <w:t>cutados, e</w:t>
      </w:r>
      <w:r w:rsidR="00F37721" w:rsidRPr="00AF0FB1">
        <w:rPr>
          <w:rFonts w:cs="Arial"/>
          <w:color w:val="000000"/>
          <w:szCs w:val="20"/>
        </w:rPr>
        <w:t>m</w:t>
      </w:r>
      <w:r w:rsidR="00DB206B" w:rsidRPr="00AF0FB1">
        <w:rPr>
          <w:rFonts w:cs="Arial"/>
          <w:color w:val="000000"/>
          <w:szCs w:val="20"/>
        </w:rPr>
        <w:t xml:space="preserve"> conformidade com as normas e determinações em vigor;</w:t>
      </w:r>
    </w:p>
    <w:p w14:paraId="4249A122" w14:textId="670CE1EE" w:rsidR="00DB206B" w:rsidRPr="00AF0FB1" w:rsidRDefault="00A36676" w:rsidP="008527AA">
      <w:pPr>
        <w:keepNext/>
        <w:keepLines/>
        <w:numPr>
          <w:ilvl w:val="1"/>
          <w:numId w:val="1"/>
        </w:numPr>
        <w:suppressAutoHyphens/>
        <w:spacing w:before="120" w:after="120"/>
        <w:ind w:left="0" w:firstLine="0"/>
        <w:jc w:val="both"/>
        <w:rPr>
          <w:rFonts w:cs="Arial"/>
          <w:color w:val="000000"/>
          <w:szCs w:val="20"/>
        </w:rPr>
      </w:pPr>
      <w:r w:rsidRPr="00AF0FB1">
        <w:rPr>
          <w:rFonts w:cs="Arial"/>
          <w:color w:val="000000"/>
          <w:szCs w:val="20"/>
        </w:rPr>
        <w:t>V</w:t>
      </w:r>
      <w:r w:rsidR="00DB206B" w:rsidRPr="00AF0FB1">
        <w:rPr>
          <w:rFonts w:cs="Arial"/>
          <w:color w:val="000000"/>
          <w:szCs w:val="20"/>
        </w:rPr>
        <w:t xml:space="preserve">edar a utilização, na execução dos serviços, de empregado que seja familiar de agente público ocupante de cargo em comissão ou função de confiança no órgão </w:t>
      </w:r>
      <w:r w:rsidR="002F431C" w:rsidRPr="00AF0FB1">
        <w:rPr>
          <w:rFonts w:cs="Arial"/>
        </w:rPr>
        <w:t>CEDENTE</w:t>
      </w:r>
      <w:r w:rsidR="00DB206B" w:rsidRPr="00AF0FB1">
        <w:rPr>
          <w:rFonts w:cs="Arial"/>
          <w:color w:val="000000"/>
          <w:szCs w:val="20"/>
        </w:rPr>
        <w:t>, nos termos do artigo 7° do Decreto n° 7.203, de 2010</w:t>
      </w:r>
      <w:r w:rsidR="00F53E2A" w:rsidRPr="00AF0FB1">
        <w:rPr>
          <w:rFonts w:cs="Arial"/>
          <w:color w:val="000000"/>
          <w:szCs w:val="20"/>
        </w:rPr>
        <w:t>;</w:t>
      </w:r>
    </w:p>
    <w:p w14:paraId="3C56E2C4" w14:textId="490E6B86" w:rsidR="00C41CCB" w:rsidRPr="00AF0FB1" w:rsidRDefault="00647983" w:rsidP="008527AA">
      <w:pPr>
        <w:keepNext/>
        <w:keepLines/>
        <w:numPr>
          <w:ilvl w:val="1"/>
          <w:numId w:val="1"/>
        </w:numPr>
        <w:suppressAutoHyphens/>
        <w:spacing w:before="120" w:after="120"/>
        <w:ind w:left="0" w:firstLine="0"/>
        <w:jc w:val="both"/>
        <w:rPr>
          <w:rFonts w:cs="Arial"/>
          <w:lang w:eastAsia="en-US"/>
        </w:rPr>
      </w:pPr>
      <w:r w:rsidRPr="00AF0FB1">
        <w:rPr>
          <w:rFonts w:cs="Arial"/>
          <w:color w:val="000000"/>
          <w:szCs w:val="20"/>
        </w:rPr>
        <w:t xml:space="preserve">Quando não for possível a verificação da regularidade no Sistema de Cadastro de Fornecedores – </w:t>
      </w:r>
      <w:r w:rsidR="000B1A17" w:rsidRPr="00AF0FB1">
        <w:rPr>
          <w:rFonts w:cs="Arial"/>
          <w:color w:val="000000"/>
          <w:szCs w:val="20"/>
        </w:rPr>
        <w:t>SICAF</w:t>
      </w:r>
      <w:r w:rsidRPr="00AF0FB1">
        <w:rPr>
          <w:rFonts w:cs="Arial"/>
          <w:color w:val="000000"/>
          <w:szCs w:val="20"/>
        </w:rPr>
        <w:t xml:space="preserve">, a empresa </w:t>
      </w:r>
      <w:r w:rsidR="008D4C45" w:rsidRPr="00AF0FB1">
        <w:rPr>
          <w:szCs w:val="20"/>
        </w:rPr>
        <w:t>Cessionária</w:t>
      </w:r>
      <w:r w:rsidR="008D4C45" w:rsidRPr="00AF0FB1">
        <w:rPr>
          <w:rFonts w:cs="Arial"/>
          <w:color w:val="000000"/>
          <w:szCs w:val="20"/>
        </w:rPr>
        <w:t xml:space="preserve"> </w:t>
      </w:r>
      <w:r w:rsidRPr="00AF0FB1">
        <w:rPr>
          <w:rFonts w:cs="Arial"/>
          <w:color w:val="000000"/>
          <w:szCs w:val="20"/>
        </w:rPr>
        <w:t xml:space="preserve">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w:t>
      </w:r>
      <w:r w:rsidRPr="00AF0FB1">
        <w:rPr>
          <w:rFonts w:cs="Arial"/>
          <w:szCs w:val="20"/>
        </w:rPr>
        <w:t>perante a Fazenda Municipal</w:t>
      </w:r>
      <w:r w:rsidR="00BB7BCE" w:rsidRPr="00AF0FB1">
        <w:rPr>
          <w:rFonts w:cs="Arial"/>
          <w:szCs w:val="20"/>
        </w:rPr>
        <w:t xml:space="preserve"> ou Distrital</w:t>
      </w:r>
      <w:r w:rsidRPr="00AF0FB1">
        <w:rPr>
          <w:rFonts w:cs="Arial"/>
          <w:szCs w:val="20"/>
        </w:rPr>
        <w:t xml:space="preserve"> do domicílio ou sede do contratado; 4) Certidão de Regularidade do FGTS – CRF; e 5) Certidão Negativa de Débitos Trabalhistas – CNDT</w:t>
      </w:r>
      <w:r w:rsidR="000D04A9" w:rsidRPr="00AF0FB1">
        <w:rPr>
          <w:rFonts w:cs="Arial"/>
          <w:szCs w:val="20"/>
        </w:rPr>
        <w:t>, conforme alínea "c" do item 10.2 do Anexo VIII-B da IN SEGES/</w:t>
      </w:r>
      <w:r w:rsidR="000B1A17" w:rsidRPr="00AF0FB1">
        <w:rPr>
          <w:rFonts w:cs="Arial"/>
          <w:szCs w:val="20"/>
        </w:rPr>
        <w:t>MP</w:t>
      </w:r>
      <w:r w:rsidR="000D04A9" w:rsidRPr="00AF0FB1">
        <w:rPr>
          <w:rFonts w:cs="Arial"/>
          <w:szCs w:val="20"/>
        </w:rPr>
        <w:t xml:space="preserve"> n. 5/2017</w:t>
      </w:r>
      <w:r w:rsidRPr="00AF0FB1">
        <w:rPr>
          <w:rFonts w:cs="Arial"/>
          <w:szCs w:val="20"/>
        </w:rPr>
        <w:t>;</w:t>
      </w:r>
      <w:r w:rsidR="00001024" w:rsidRPr="00AF0FB1">
        <w:rPr>
          <w:rFonts w:cs="Arial"/>
          <w:szCs w:val="20"/>
        </w:rPr>
        <w:t xml:space="preserve"> </w:t>
      </w:r>
      <w:r w:rsidR="00001024" w:rsidRPr="00AF0FB1">
        <w:rPr>
          <w:rFonts w:cs="Arial"/>
          <w:szCs w:val="20"/>
        </w:rPr>
        <w:tab/>
      </w:r>
    </w:p>
    <w:p w14:paraId="1AD22C5A" w14:textId="07FAE9FF" w:rsidR="00F80683" w:rsidRPr="00AF0FB1" w:rsidRDefault="00A340C0" w:rsidP="008527AA">
      <w:pPr>
        <w:keepNext/>
        <w:keepLines/>
        <w:numPr>
          <w:ilvl w:val="1"/>
          <w:numId w:val="1"/>
        </w:numPr>
        <w:suppressAutoHyphens/>
        <w:spacing w:before="120" w:after="120"/>
        <w:ind w:left="0" w:firstLine="0"/>
        <w:jc w:val="both"/>
        <w:rPr>
          <w:rFonts w:cs="Arial"/>
          <w:lang w:eastAsia="en-US"/>
        </w:rPr>
      </w:pPr>
      <w:r w:rsidRPr="00AF0FB1">
        <w:rPr>
          <w:rFonts w:cs="Arial"/>
          <w:szCs w:val="20"/>
        </w:rPr>
        <w:t>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à C</w:t>
      </w:r>
      <w:r w:rsidR="00934579" w:rsidRPr="00AF0FB1">
        <w:rPr>
          <w:rFonts w:cs="Arial"/>
          <w:szCs w:val="20"/>
        </w:rPr>
        <w:t>edente</w:t>
      </w:r>
      <w:r w:rsidRPr="00AF0FB1">
        <w:rPr>
          <w:rFonts w:cs="Arial"/>
          <w:szCs w:val="20"/>
        </w:rPr>
        <w:t xml:space="preserve">; </w:t>
      </w:r>
    </w:p>
    <w:p w14:paraId="0881BBBE" w14:textId="77777777" w:rsidR="001D6D07" w:rsidRPr="00AF0FB1" w:rsidRDefault="001D6D07" w:rsidP="008527AA">
      <w:pPr>
        <w:keepNext/>
        <w:keepLines/>
        <w:numPr>
          <w:ilvl w:val="1"/>
          <w:numId w:val="1"/>
        </w:numPr>
        <w:suppressAutoHyphens/>
        <w:spacing w:before="120" w:after="120"/>
        <w:ind w:left="0" w:firstLine="0"/>
        <w:jc w:val="both"/>
        <w:rPr>
          <w:szCs w:val="20"/>
        </w:rPr>
      </w:pPr>
      <w:r w:rsidRPr="00AF0FB1">
        <w:rPr>
          <w:szCs w:val="20"/>
        </w:rPr>
        <w:t xml:space="preserve">Comunicar ao Fiscal do contrato, no prazo de 24 (vinte e quatro) horas, qualquer ocorrência anormal ou </w:t>
      </w:r>
      <w:r w:rsidRPr="00AF0FB1">
        <w:rPr>
          <w:rFonts w:cs="Arial"/>
          <w:color w:val="000000"/>
          <w:szCs w:val="20"/>
        </w:rPr>
        <w:t>acidente</w:t>
      </w:r>
      <w:r w:rsidRPr="00AF0FB1">
        <w:rPr>
          <w:szCs w:val="20"/>
        </w:rPr>
        <w:t xml:space="preserve"> que se verifique no local dos serviços.</w:t>
      </w:r>
    </w:p>
    <w:p w14:paraId="40D36C95" w14:textId="78E76739" w:rsidR="001D6D07" w:rsidRPr="00AF0FB1" w:rsidRDefault="001D6D07" w:rsidP="008527AA">
      <w:pPr>
        <w:keepNext/>
        <w:keepLines/>
        <w:numPr>
          <w:ilvl w:val="1"/>
          <w:numId w:val="1"/>
        </w:numPr>
        <w:suppressAutoHyphens/>
        <w:spacing w:before="120" w:after="120"/>
        <w:ind w:left="0" w:firstLine="0"/>
        <w:jc w:val="both"/>
        <w:rPr>
          <w:rFonts w:cs="Arial"/>
          <w:color w:val="000000"/>
          <w:szCs w:val="20"/>
        </w:rPr>
      </w:pPr>
      <w:r w:rsidRPr="00AF0FB1">
        <w:rPr>
          <w:szCs w:val="20"/>
        </w:rPr>
        <w:t>Prestar todo esclarecimento ou informação solicitada pela C</w:t>
      </w:r>
      <w:r w:rsidR="008E4F6E" w:rsidRPr="00AF0FB1">
        <w:rPr>
          <w:szCs w:val="20"/>
        </w:rPr>
        <w:t>edente</w:t>
      </w:r>
      <w:r w:rsidRPr="00AF0FB1">
        <w:rPr>
          <w:szCs w:val="20"/>
        </w:rPr>
        <w:t xml:space="preserve"> ou por seus prepostos, garantindo-lhes o acesso, a qualquer tempo, ao local dos trabalhos, bem como aos documentos relativos à execução do empreendimento.</w:t>
      </w:r>
    </w:p>
    <w:p w14:paraId="00FE507C" w14:textId="21FECFFC" w:rsidR="001D6D07" w:rsidRPr="00AF0FB1" w:rsidRDefault="001D6D07" w:rsidP="008527AA">
      <w:pPr>
        <w:keepNext/>
        <w:keepLines/>
        <w:numPr>
          <w:ilvl w:val="1"/>
          <w:numId w:val="1"/>
        </w:numPr>
        <w:suppressAutoHyphens/>
        <w:spacing w:before="120" w:after="120"/>
        <w:ind w:left="0" w:firstLine="0"/>
        <w:jc w:val="both"/>
        <w:rPr>
          <w:rFonts w:cs="Arial"/>
          <w:color w:val="000000"/>
          <w:szCs w:val="20"/>
        </w:rPr>
      </w:pPr>
      <w:r w:rsidRPr="00AF0FB1">
        <w:rPr>
          <w:szCs w:val="20"/>
        </w:rPr>
        <w:t>Paralisar, por determinação da C</w:t>
      </w:r>
      <w:r w:rsidR="000C23AA" w:rsidRPr="00AF0FB1">
        <w:rPr>
          <w:szCs w:val="20"/>
        </w:rPr>
        <w:t>edente</w:t>
      </w:r>
      <w:r w:rsidRPr="00AF0FB1">
        <w:rPr>
          <w:szCs w:val="20"/>
        </w:rPr>
        <w:t>, qualquer atividade que não esteja sendo executada de acordo com a boa técnica ou que ponha em risco a segurança de pessoas ou bens de terceiros.</w:t>
      </w:r>
    </w:p>
    <w:p w14:paraId="4AA42F38" w14:textId="04053173" w:rsidR="001D6D07" w:rsidRPr="00AF0FB1" w:rsidRDefault="001D6D07" w:rsidP="008527AA">
      <w:pPr>
        <w:keepNext/>
        <w:keepLines/>
        <w:numPr>
          <w:ilvl w:val="1"/>
          <w:numId w:val="1"/>
        </w:numPr>
        <w:suppressAutoHyphens/>
        <w:spacing w:before="120" w:after="120"/>
        <w:ind w:left="0" w:firstLine="0"/>
        <w:jc w:val="both"/>
        <w:rPr>
          <w:rFonts w:cs="Arial"/>
          <w:color w:val="000000"/>
          <w:szCs w:val="20"/>
        </w:rPr>
      </w:pPr>
      <w:r w:rsidRPr="00AF0FB1">
        <w:rPr>
          <w:szCs w:val="20"/>
        </w:rPr>
        <w:t>Promover a guarda, manutenção e vigilância de materiai</w:t>
      </w:r>
      <w:r w:rsidR="00487EC3" w:rsidRPr="00AF0FB1">
        <w:rPr>
          <w:szCs w:val="20"/>
        </w:rPr>
        <w:t xml:space="preserve">s, ferramentas, </w:t>
      </w:r>
      <w:r w:rsidR="00487EC3" w:rsidRPr="00AF0FB1">
        <w:rPr>
          <w:b/>
          <w:szCs w:val="20"/>
          <w:u w:val="single"/>
        </w:rPr>
        <w:t>infraestrutura</w:t>
      </w:r>
      <w:r w:rsidRPr="00AF0FB1">
        <w:rPr>
          <w:szCs w:val="20"/>
          <w:u w:val="single"/>
        </w:rPr>
        <w:t xml:space="preserve"> </w:t>
      </w:r>
      <w:r w:rsidRPr="00AF0FB1">
        <w:rPr>
          <w:szCs w:val="20"/>
        </w:rPr>
        <w:t>e tudo o que for necessário à execução dos serviços, durante a vigência do contrato.</w:t>
      </w:r>
    </w:p>
    <w:p w14:paraId="42104800" w14:textId="77777777" w:rsidR="006F426A" w:rsidRPr="00AF0FB1" w:rsidRDefault="006F426A" w:rsidP="008527AA">
      <w:pPr>
        <w:keepNext/>
        <w:keepLines/>
        <w:numPr>
          <w:ilvl w:val="1"/>
          <w:numId w:val="1"/>
        </w:numPr>
        <w:suppressAutoHyphens/>
        <w:spacing w:before="120" w:after="120"/>
        <w:ind w:left="0" w:firstLine="0"/>
        <w:jc w:val="both"/>
        <w:rPr>
          <w:szCs w:val="20"/>
        </w:rPr>
      </w:pPr>
      <w:r w:rsidRPr="00AF0FB1">
        <w:rPr>
          <w:szCs w:val="20"/>
        </w:rPr>
        <w:t>Promover a organização técnica e administrativa dos serviços, de modo a conduzi-los eficaz e eficientemente, de acordo com os documentos e especificações que integram este Termo de Referência, no prazo determinado.</w:t>
      </w:r>
    </w:p>
    <w:p w14:paraId="05A70C8F" w14:textId="77777777" w:rsidR="006F426A" w:rsidRPr="00AF0FB1" w:rsidRDefault="006F426A" w:rsidP="008527AA">
      <w:pPr>
        <w:keepNext/>
        <w:keepLines/>
        <w:numPr>
          <w:ilvl w:val="1"/>
          <w:numId w:val="1"/>
        </w:numPr>
        <w:suppressAutoHyphens/>
        <w:spacing w:before="120" w:after="120"/>
        <w:ind w:left="0" w:firstLine="0"/>
        <w:jc w:val="both"/>
        <w:rPr>
          <w:szCs w:val="20"/>
        </w:rPr>
      </w:pPr>
      <w:r w:rsidRPr="00AF0FB1">
        <w:rPr>
          <w:szCs w:val="20"/>
        </w:rPr>
        <w:t>Conduzir os trabalhos com estrita observância às normas da legislação pertinente, cumprindo as determinações dos Poderes Públicos, mantendo sempre limpo o local dos serviços e nas melhores condições de segurança, higiene e disciplina.</w:t>
      </w:r>
    </w:p>
    <w:p w14:paraId="06B3FD7D" w14:textId="522A4967" w:rsidR="006F426A" w:rsidRPr="00AF0FB1" w:rsidRDefault="006F426A" w:rsidP="008527AA">
      <w:pPr>
        <w:keepNext/>
        <w:keepLines/>
        <w:numPr>
          <w:ilvl w:val="1"/>
          <w:numId w:val="1"/>
        </w:numPr>
        <w:suppressAutoHyphens/>
        <w:spacing w:before="120" w:after="120"/>
        <w:ind w:left="0" w:firstLine="0"/>
        <w:jc w:val="both"/>
        <w:rPr>
          <w:szCs w:val="20"/>
        </w:rPr>
      </w:pPr>
      <w:r w:rsidRPr="00AF0FB1">
        <w:rPr>
          <w:szCs w:val="20"/>
        </w:rPr>
        <w:t>Submeter previamente, por escrito, à C</w:t>
      </w:r>
      <w:r w:rsidR="0087595F" w:rsidRPr="00AF0FB1">
        <w:rPr>
          <w:szCs w:val="20"/>
        </w:rPr>
        <w:t>edente</w:t>
      </w:r>
      <w:r w:rsidRPr="00AF0FB1">
        <w:rPr>
          <w:szCs w:val="20"/>
        </w:rPr>
        <w:t>, para análise e aprovação, quaisquer mudanças nos métodos executivos que fujam às especificações do memorial descritivo.</w:t>
      </w:r>
    </w:p>
    <w:p w14:paraId="2628376A" w14:textId="09F96075" w:rsidR="00DB206B" w:rsidRPr="00AF0FB1" w:rsidRDefault="00A36676" w:rsidP="008527AA">
      <w:pPr>
        <w:keepNext/>
        <w:keepLines/>
        <w:numPr>
          <w:ilvl w:val="1"/>
          <w:numId w:val="1"/>
        </w:numPr>
        <w:suppressAutoHyphens/>
        <w:spacing w:before="120" w:after="120"/>
        <w:ind w:left="0" w:firstLine="0"/>
        <w:jc w:val="both"/>
        <w:rPr>
          <w:rFonts w:cs="Arial"/>
          <w:color w:val="000000"/>
          <w:szCs w:val="20"/>
        </w:rPr>
      </w:pPr>
      <w:r w:rsidRPr="00AF0FB1">
        <w:rPr>
          <w:rFonts w:cs="Arial"/>
          <w:color w:val="000000"/>
          <w:szCs w:val="20"/>
        </w:rPr>
        <w:t>N</w:t>
      </w:r>
      <w:r w:rsidR="00DB206B" w:rsidRPr="00AF0FB1">
        <w:rPr>
          <w:rFonts w:cs="Arial"/>
          <w:color w:val="000000"/>
          <w:szCs w:val="20"/>
        </w:rPr>
        <w:t>ão permitir a utilização de qualquer trabalho do menor de dezesseis anos, exceto na condição de aprendiz para os maiores de quatorze anos; nem permitir a utilização do trabalho do menor de dezoito anos em trabalho noturno, perigoso ou insalubre;</w:t>
      </w:r>
    </w:p>
    <w:p w14:paraId="6FE2A510" w14:textId="77777777" w:rsidR="00DB206B" w:rsidRPr="00AF0FB1" w:rsidRDefault="00DB206B" w:rsidP="008527AA">
      <w:pPr>
        <w:keepNext/>
        <w:keepLines/>
        <w:numPr>
          <w:ilvl w:val="1"/>
          <w:numId w:val="1"/>
        </w:numPr>
        <w:suppressAutoHyphens/>
        <w:spacing w:before="120" w:after="120"/>
        <w:ind w:left="0" w:firstLine="0"/>
        <w:jc w:val="both"/>
        <w:rPr>
          <w:rFonts w:cs="Arial"/>
          <w:color w:val="000000"/>
          <w:szCs w:val="20"/>
        </w:rPr>
      </w:pPr>
      <w:r w:rsidRPr="00AF0FB1">
        <w:rPr>
          <w:rFonts w:cs="Arial"/>
          <w:color w:val="000000"/>
          <w:szCs w:val="20"/>
        </w:rPr>
        <w:t xml:space="preserve"> </w:t>
      </w:r>
      <w:r w:rsidR="00A36676" w:rsidRPr="00AF0FB1">
        <w:rPr>
          <w:rFonts w:cs="Arial"/>
          <w:color w:val="000000"/>
          <w:szCs w:val="20"/>
        </w:rPr>
        <w:t>M</w:t>
      </w:r>
      <w:r w:rsidRPr="00AF0FB1">
        <w:rPr>
          <w:rFonts w:cs="Arial"/>
          <w:color w:val="000000"/>
          <w:szCs w:val="20"/>
        </w:rPr>
        <w:t>anter durante toda a vigência do contrato, em compatibilidade com as obrigações assumidas, todas as condições de habilitação e qualificação exigidas na licitação;</w:t>
      </w:r>
    </w:p>
    <w:p w14:paraId="0410D7EA" w14:textId="08B9A003" w:rsidR="006F426A" w:rsidRPr="00AF0FB1" w:rsidRDefault="006F426A" w:rsidP="008527AA">
      <w:pPr>
        <w:pStyle w:val="PargrafodaLista"/>
        <w:keepNext/>
        <w:keepLines/>
        <w:numPr>
          <w:ilvl w:val="1"/>
          <w:numId w:val="1"/>
        </w:numPr>
        <w:suppressAutoHyphens/>
        <w:spacing w:before="120" w:after="120"/>
        <w:ind w:left="0" w:firstLine="0"/>
        <w:contextualSpacing w:val="0"/>
        <w:jc w:val="both"/>
        <w:rPr>
          <w:rFonts w:cs="Arial"/>
          <w:color w:val="000000"/>
          <w:szCs w:val="20"/>
        </w:rPr>
      </w:pPr>
      <w:r w:rsidRPr="00AF0FB1">
        <w:rPr>
          <w:rFonts w:cs="Times New Roman"/>
          <w:color w:val="000000" w:themeColor="text1"/>
          <w:szCs w:val="20"/>
        </w:rPr>
        <w:t xml:space="preserve">Cumprir, durante todo o período de execução do contrato, a reserva de cargos prevista em lei para pessoa com deficiência ou para reabilitado da Previdência Social, bem como as regras de acessibilidade previstas na legislação, quando a </w:t>
      </w:r>
      <w:r w:rsidR="008D4C45" w:rsidRPr="00AF0FB1">
        <w:rPr>
          <w:szCs w:val="20"/>
        </w:rPr>
        <w:t>Cessionária</w:t>
      </w:r>
      <w:r w:rsidR="008D4C45" w:rsidRPr="00AF0FB1">
        <w:rPr>
          <w:rFonts w:cs="Times New Roman"/>
          <w:color w:val="000000" w:themeColor="text1"/>
          <w:szCs w:val="20"/>
        </w:rPr>
        <w:t xml:space="preserve"> </w:t>
      </w:r>
      <w:r w:rsidRPr="00AF0FB1">
        <w:rPr>
          <w:rFonts w:cs="Times New Roman"/>
          <w:color w:val="000000" w:themeColor="text1"/>
          <w:szCs w:val="20"/>
        </w:rPr>
        <w:t>houver se beneficiado da preferência estabelecida pela Lei nº 13.146, de 2015</w:t>
      </w:r>
      <w:r w:rsidRPr="00AF0FB1">
        <w:rPr>
          <w:rFonts w:cs="Times New Roman"/>
          <w:iCs/>
          <w:color w:val="000000" w:themeColor="text1"/>
          <w:szCs w:val="20"/>
        </w:rPr>
        <w:t>.</w:t>
      </w:r>
    </w:p>
    <w:p w14:paraId="64E3428F" w14:textId="77777777" w:rsidR="00133136" w:rsidRPr="00AF0FB1" w:rsidRDefault="001449A3" w:rsidP="008527AA">
      <w:pPr>
        <w:keepNext/>
        <w:keepLines/>
        <w:numPr>
          <w:ilvl w:val="1"/>
          <w:numId w:val="1"/>
        </w:numPr>
        <w:suppressAutoHyphens/>
        <w:spacing w:before="120" w:after="120"/>
        <w:ind w:left="0" w:firstLine="0"/>
        <w:jc w:val="both"/>
        <w:rPr>
          <w:rFonts w:cs="Arial"/>
          <w:color w:val="000000"/>
          <w:szCs w:val="20"/>
        </w:rPr>
      </w:pPr>
      <w:r w:rsidRPr="00AF0FB1">
        <w:rPr>
          <w:rFonts w:cs="Arial"/>
          <w:color w:val="000000"/>
          <w:szCs w:val="20"/>
        </w:rPr>
        <w:t>G</w:t>
      </w:r>
      <w:r w:rsidR="00133136" w:rsidRPr="00AF0FB1">
        <w:rPr>
          <w:rFonts w:cs="Arial"/>
          <w:color w:val="000000"/>
          <w:szCs w:val="20"/>
        </w:rPr>
        <w:t>uardar sigilo sobre todas as informações obtidas em decorrência do cumprimento do contrato;</w:t>
      </w:r>
    </w:p>
    <w:p w14:paraId="2D89A960" w14:textId="670B18D1" w:rsidR="00DB206B" w:rsidRPr="00AF0FB1" w:rsidRDefault="00A36676" w:rsidP="008527AA">
      <w:pPr>
        <w:keepNext/>
        <w:keepLines/>
        <w:numPr>
          <w:ilvl w:val="1"/>
          <w:numId w:val="1"/>
        </w:numPr>
        <w:suppressAutoHyphens/>
        <w:spacing w:before="120" w:after="120"/>
        <w:ind w:left="0" w:firstLine="0"/>
        <w:jc w:val="both"/>
        <w:rPr>
          <w:rFonts w:cs="Arial"/>
          <w:color w:val="000000"/>
          <w:szCs w:val="20"/>
        </w:rPr>
      </w:pPr>
      <w:r w:rsidRPr="00AF0FB1">
        <w:rPr>
          <w:rFonts w:cs="Arial"/>
          <w:color w:val="000000"/>
          <w:szCs w:val="20"/>
        </w:rPr>
        <w:t>A</w:t>
      </w:r>
      <w:r w:rsidR="00DB206B" w:rsidRPr="00AF0FB1">
        <w:rPr>
          <w:rFonts w:cs="Arial"/>
          <w:color w:val="000000"/>
          <w:szCs w:val="20"/>
        </w:rPr>
        <w:t xml:space="preserve">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w:t>
      </w:r>
      <w:r w:rsidR="00225762" w:rsidRPr="00AF0FB1">
        <w:rPr>
          <w:rFonts w:cs="Arial"/>
          <w:color w:val="000000"/>
          <w:szCs w:val="20"/>
        </w:rPr>
        <w:t>d</w:t>
      </w:r>
      <w:r w:rsidR="00DB206B" w:rsidRPr="00AF0FB1">
        <w:rPr>
          <w:rFonts w:cs="Arial"/>
          <w:color w:val="000000"/>
          <w:szCs w:val="20"/>
        </w:rPr>
        <w:t>o objeto da licitação, exceto quando ocorrer algum dos eventos arrolados nos incisos do § 1º do art. 57 da Lei nº 8.666, de 1993.</w:t>
      </w:r>
    </w:p>
    <w:p w14:paraId="30A31AD5" w14:textId="397D76B4" w:rsidR="001D6D07" w:rsidRPr="00AF0FB1" w:rsidRDefault="001D6D07" w:rsidP="008527AA">
      <w:pPr>
        <w:keepNext/>
        <w:keepLines/>
        <w:numPr>
          <w:ilvl w:val="1"/>
          <w:numId w:val="1"/>
        </w:numPr>
        <w:suppressAutoHyphens/>
        <w:spacing w:before="120" w:after="120"/>
        <w:ind w:left="0" w:firstLine="0"/>
        <w:jc w:val="both"/>
        <w:rPr>
          <w:rFonts w:cs="Arial"/>
          <w:color w:val="000000"/>
          <w:szCs w:val="20"/>
        </w:rPr>
      </w:pPr>
      <w:r w:rsidRPr="00AF0FB1">
        <w:rPr>
          <w:szCs w:val="20"/>
        </w:rPr>
        <w:lastRenderedPageBreak/>
        <w:t>Cumprir, além dos postulados legais vigentes de âmbito federal, estadual ou municipal, as normas de segurança da C</w:t>
      </w:r>
      <w:r w:rsidR="00BC09B1" w:rsidRPr="00AF0FB1">
        <w:rPr>
          <w:szCs w:val="20"/>
        </w:rPr>
        <w:t>edente</w:t>
      </w:r>
      <w:r w:rsidRPr="00AF0FB1">
        <w:rPr>
          <w:szCs w:val="20"/>
        </w:rPr>
        <w:t>;</w:t>
      </w:r>
    </w:p>
    <w:p w14:paraId="7ED42165" w14:textId="60E4B15D" w:rsidR="001D6D07" w:rsidRPr="00AF0FB1" w:rsidRDefault="001D6D07" w:rsidP="008527AA">
      <w:pPr>
        <w:keepNext/>
        <w:keepLines/>
        <w:numPr>
          <w:ilvl w:val="1"/>
          <w:numId w:val="1"/>
        </w:numPr>
        <w:suppressAutoHyphens/>
        <w:spacing w:before="120" w:after="120"/>
        <w:ind w:left="0" w:firstLine="0"/>
        <w:jc w:val="both"/>
        <w:rPr>
          <w:szCs w:val="20"/>
        </w:rPr>
      </w:pPr>
      <w:r w:rsidRPr="00AF0FB1">
        <w:rPr>
          <w:szCs w:val="20"/>
        </w:rPr>
        <w:t>Prestar os serviços dentro dos parâmetros e rotinas estabelecidos, fornecendo todos os materiais, equipamentos e utensílios em quantidade, qualidade e tecnologia adequadas, com a observância às recomendações aceitas pela boa técnica, normas e legislação;</w:t>
      </w:r>
    </w:p>
    <w:p w14:paraId="40753891" w14:textId="69F8FFEB" w:rsidR="00342668" w:rsidRPr="002D561A" w:rsidRDefault="00342668" w:rsidP="008527AA">
      <w:pPr>
        <w:keepNext/>
        <w:keepLines/>
        <w:numPr>
          <w:ilvl w:val="1"/>
          <w:numId w:val="1"/>
        </w:numPr>
        <w:suppressAutoHyphens/>
        <w:spacing w:before="120" w:after="120"/>
        <w:ind w:left="0" w:firstLine="0"/>
        <w:jc w:val="both"/>
        <w:rPr>
          <w:szCs w:val="20"/>
        </w:rPr>
      </w:pPr>
      <w:r w:rsidRPr="00AF0FB1">
        <w:t>A contratada observará a Resolução RDC ANVISA 216, de 2004, bem como legislação e/ou normas de órgãos de vigilância sanitária estaduais, distrital e municipais.</w:t>
      </w:r>
    </w:p>
    <w:p w14:paraId="5DFCCD07" w14:textId="77777777" w:rsidR="002D561A" w:rsidRPr="00AF0FB1" w:rsidRDefault="002D561A" w:rsidP="002D561A">
      <w:pPr>
        <w:keepNext/>
        <w:keepLines/>
        <w:suppressAutoHyphens/>
        <w:spacing w:before="120" w:after="120"/>
        <w:jc w:val="both"/>
        <w:rPr>
          <w:szCs w:val="20"/>
        </w:rPr>
      </w:pPr>
    </w:p>
    <w:p w14:paraId="7E36C99E" w14:textId="0ABD4882" w:rsidR="00E014B9" w:rsidRPr="00AF0FB1" w:rsidRDefault="002D561A" w:rsidP="008527AA">
      <w:pPr>
        <w:pStyle w:val="Nivel1"/>
        <w:suppressAutoHyphens/>
        <w:spacing w:before="120" w:after="120" w:line="240" w:lineRule="auto"/>
        <w:ind w:left="0" w:firstLine="0"/>
        <w:rPr>
          <w:rFonts w:cstheme="majorBidi"/>
          <w:szCs w:val="32"/>
        </w:rPr>
      </w:pPr>
      <w:r>
        <w:t xml:space="preserve">DA SUBCONTRATAÇÃO </w:t>
      </w:r>
    </w:p>
    <w:p w14:paraId="0520954A" w14:textId="77777777" w:rsidR="00E014B9" w:rsidRPr="002D561A" w:rsidRDefault="00E014B9" w:rsidP="008527AA">
      <w:pPr>
        <w:pStyle w:val="Nivel1"/>
        <w:numPr>
          <w:ilvl w:val="1"/>
          <w:numId w:val="1"/>
        </w:numPr>
        <w:suppressAutoHyphens/>
        <w:spacing w:before="120" w:after="120" w:line="240" w:lineRule="auto"/>
        <w:ind w:left="0" w:firstLine="0"/>
        <w:rPr>
          <w:b w:val="0"/>
          <w:color w:val="auto"/>
        </w:rPr>
      </w:pPr>
      <w:r w:rsidRPr="002D561A">
        <w:rPr>
          <w:b w:val="0"/>
          <w:color w:val="auto"/>
        </w:rPr>
        <w:t>Não será admitida a subcontratação do objeto licitatório.</w:t>
      </w:r>
    </w:p>
    <w:p w14:paraId="46525B7C" w14:textId="77777777" w:rsidR="002D561A" w:rsidRPr="00AF0FB1" w:rsidRDefault="002D561A" w:rsidP="002D561A">
      <w:pPr>
        <w:pStyle w:val="Nivel1"/>
        <w:numPr>
          <w:ilvl w:val="0"/>
          <w:numId w:val="0"/>
        </w:numPr>
        <w:suppressAutoHyphens/>
        <w:spacing w:before="120" w:after="120" w:line="240" w:lineRule="auto"/>
        <w:rPr>
          <w:b w:val="0"/>
          <w:color w:val="FF0000"/>
        </w:rPr>
      </w:pPr>
    </w:p>
    <w:p w14:paraId="5BC247FE" w14:textId="77777777" w:rsidR="00987810" w:rsidRPr="00AF0FB1" w:rsidRDefault="00987810" w:rsidP="008527AA">
      <w:pPr>
        <w:pStyle w:val="Nivel1"/>
        <w:suppressAutoHyphens/>
        <w:spacing w:before="120" w:after="120" w:line="240" w:lineRule="auto"/>
        <w:ind w:left="0" w:firstLine="0"/>
        <w:rPr>
          <w:rFonts w:cs="Arial"/>
          <w:lang w:eastAsia="en-US"/>
        </w:rPr>
      </w:pPr>
      <w:r w:rsidRPr="00AF0FB1">
        <w:rPr>
          <w:rFonts w:cs="Arial"/>
          <w:lang w:eastAsia="en-US"/>
        </w:rPr>
        <w:t>ALTERAÇÃO SUBJETIVA</w:t>
      </w:r>
    </w:p>
    <w:p w14:paraId="4750CAD7" w14:textId="1379D448" w:rsidR="00987810" w:rsidRDefault="00987810" w:rsidP="008527AA">
      <w:pPr>
        <w:keepNext/>
        <w:keepLines/>
        <w:numPr>
          <w:ilvl w:val="1"/>
          <w:numId w:val="1"/>
        </w:numPr>
        <w:suppressAutoHyphens/>
        <w:spacing w:before="120" w:after="120"/>
        <w:ind w:left="0" w:firstLine="0"/>
        <w:jc w:val="both"/>
        <w:rPr>
          <w:rFonts w:cs="Arial"/>
          <w:szCs w:val="20"/>
          <w:lang w:eastAsia="en-US"/>
        </w:rPr>
      </w:pPr>
      <w:r w:rsidRPr="00AF0FB1">
        <w:rPr>
          <w:rFonts w:cs="Arial"/>
          <w:szCs w:val="20"/>
          <w:lang w:eastAsia="en-US"/>
        </w:rPr>
        <w:t xml:space="preserve">É admissível a fusão, cisão ou incorporação da </w:t>
      </w:r>
      <w:r w:rsidR="008D4C45" w:rsidRPr="00AF0FB1">
        <w:rPr>
          <w:szCs w:val="20"/>
        </w:rPr>
        <w:t>Cessionária</w:t>
      </w:r>
      <w:r w:rsidR="008D4C45" w:rsidRPr="00AF0FB1">
        <w:rPr>
          <w:rFonts w:cs="Arial"/>
          <w:szCs w:val="20"/>
          <w:lang w:eastAsia="en-US"/>
        </w:rPr>
        <w:t xml:space="preserve"> </w:t>
      </w:r>
      <w:r w:rsidRPr="00AF0FB1">
        <w:rPr>
          <w:rFonts w:cs="Arial"/>
          <w:szCs w:val="20"/>
          <w:lang w:eastAsia="en-US"/>
        </w:rPr>
        <w:t>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14:paraId="1A935DF9" w14:textId="77777777" w:rsidR="002D561A" w:rsidRPr="00AF0FB1" w:rsidRDefault="002D561A" w:rsidP="002D561A">
      <w:pPr>
        <w:keepNext/>
        <w:keepLines/>
        <w:suppressAutoHyphens/>
        <w:spacing w:before="120" w:after="120"/>
        <w:jc w:val="both"/>
        <w:rPr>
          <w:rFonts w:cs="Arial"/>
          <w:szCs w:val="20"/>
          <w:lang w:eastAsia="en-US"/>
        </w:rPr>
      </w:pPr>
    </w:p>
    <w:p w14:paraId="1B2DE8CF" w14:textId="4D9BB85E" w:rsidR="00B222EE" w:rsidRPr="00AF0FB1" w:rsidRDefault="00052D53" w:rsidP="008527AA">
      <w:pPr>
        <w:pStyle w:val="Nivel1"/>
        <w:suppressAutoHyphens/>
        <w:spacing w:before="120" w:after="120" w:line="240" w:lineRule="auto"/>
        <w:ind w:left="0" w:firstLine="0"/>
        <w:rPr>
          <w:lang w:eastAsia="en-US"/>
        </w:rPr>
      </w:pPr>
      <w:r w:rsidRPr="00AF0FB1">
        <w:rPr>
          <w:rFonts w:cs="Arial"/>
          <w:lang w:eastAsia="en-US"/>
        </w:rPr>
        <w:t xml:space="preserve">CONTROLE </w:t>
      </w:r>
      <w:r w:rsidR="00683E3C" w:rsidRPr="00AF0FB1">
        <w:rPr>
          <w:rFonts w:cs="Arial"/>
          <w:lang w:eastAsia="en-US"/>
        </w:rPr>
        <w:t xml:space="preserve">E FISCALIZAÇÃO DA EXECUÇÃO </w:t>
      </w:r>
    </w:p>
    <w:p w14:paraId="41D62AE1" w14:textId="71B1CD48" w:rsidR="0066759F" w:rsidRPr="00AF0FB1" w:rsidRDefault="0066759F" w:rsidP="008527AA">
      <w:pPr>
        <w:keepNext/>
        <w:keepLines/>
        <w:numPr>
          <w:ilvl w:val="1"/>
          <w:numId w:val="1"/>
        </w:numPr>
        <w:suppressAutoHyphens/>
        <w:spacing w:before="120" w:after="120"/>
        <w:ind w:left="0" w:firstLine="0"/>
        <w:jc w:val="both"/>
        <w:rPr>
          <w:rFonts w:cs="Arial"/>
          <w:szCs w:val="20"/>
          <w:lang w:eastAsia="en-US"/>
        </w:rPr>
      </w:pPr>
      <w:r w:rsidRPr="00AF0FB1">
        <w:rPr>
          <w:rFonts w:cs="Arial"/>
          <w:szCs w:val="20"/>
          <w:lang w:eastAsia="en-US"/>
        </w:rPr>
        <w:t>O acompanhamento e a fiscalização da execução do contrato consistem na verificação da conformidade da prestação dos serviços, dos materiais, técnicas e equipamentos empregados, de forma a assegurar o perfeito cumprimento do ajuste, que serão exercidos por um ou mais representantes da C</w:t>
      </w:r>
      <w:r w:rsidR="00D65DDE" w:rsidRPr="00AF0FB1">
        <w:rPr>
          <w:rFonts w:cs="Arial"/>
          <w:szCs w:val="20"/>
          <w:lang w:eastAsia="en-US"/>
        </w:rPr>
        <w:t>edente</w:t>
      </w:r>
      <w:r w:rsidRPr="00AF0FB1">
        <w:rPr>
          <w:rFonts w:cs="Arial"/>
          <w:szCs w:val="20"/>
          <w:lang w:eastAsia="en-US"/>
        </w:rPr>
        <w:t xml:space="preserve">, especialmente designados, na forma dos </w:t>
      </w:r>
      <w:proofErr w:type="spellStart"/>
      <w:r w:rsidRPr="00AF0FB1">
        <w:rPr>
          <w:rFonts w:cs="Arial"/>
          <w:szCs w:val="20"/>
          <w:lang w:eastAsia="en-US"/>
        </w:rPr>
        <w:t>arts</w:t>
      </w:r>
      <w:proofErr w:type="spellEnd"/>
      <w:r w:rsidRPr="00AF0FB1">
        <w:rPr>
          <w:rFonts w:cs="Arial"/>
          <w:szCs w:val="20"/>
          <w:lang w:eastAsia="en-US"/>
        </w:rPr>
        <w:t>. 67 e 73 da Lei nº 8.666, de 1993.</w:t>
      </w:r>
    </w:p>
    <w:p w14:paraId="5037DF6A" w14:textId="4C4B2991" w:rsidR="0066759F" w:rsidRPr="00AF0FB1" w:rsidRDefault="0066759F" w:rsidP="008527AA">
      <w:pPr>
        <w:keepNext/>
        <w:keepLines/>
        <w:numPr>
          <w:ilvl w:val="1"/>
          <w:numId w:val="1"/>
        </w:numPr>
        <w:suppressAutoHyphens/>
        <w:spacing w:before="120" w:after="120"/>
        <w:ind w:left="0" w:firstLine="0"/>
        <w:jc w:val="both"/>
        <w:rPr>
          <w:rFonts w:cs="Arial"/>
          <w:szCs w:val="20"/>
          <w:lang w:eastAsia="en-US"/>
        </w:rPr>
      </w:pPr>
      <w:r w:rsidRPr="00AF0FB1">
        <w:rPr>
          <w:rFonts w:cs="Arial"/>
          <w:szCs w:val="20"/>
          <w:lang w:eastAsia="en-US"/>
        </w:rPr>
        <w:t>O representante da C</w:t>
      </w:r>
      <w:r w:rsidR="00D65DDE" w:rsidRPr="00AF0FB1">
        <w:rPr>
          <w:rFonts w:cs="Arial"/>
          <w:szCs w:val="20"/>
          <w:lang w:eastAsia="en-US"/>
        </w:rPr>
        <w:t>edente</w:t>
      </w:r>
      <w:r w:rsidRPr="00AF0FB1">
        <w:rPr>
          <w:rFonts w:cs="Arial"/>
          <w:szCs w:val="20"/>
          <w:lang w:eastAsia="en-US"/>
        </w:rPr>
        <w:t xml:space="preserve"> deverá ter a qualificação necessária para o acompanhamento e controle da execução dos serviços e do contrato.</w:t>
      </w:r>
    </w:p>
    <w:p w14:paraId="0A82D202" w14:textId="77777777" w:rsidR="0066759F" w:rsidRPr="00AF0FB1" w:rsidRDefault="0066759F" w:rsidP="008527AA">
      <w:pPr>
        <w:keepNext/>
        <w:keepLines/>
        <w:numPr>
          <w:ilvl w:val="1"/>
          <w:numId w:val="1"/>
        </w:numPr>
        <w:suppressAutoHyphens/>
        <w:spacing w:before="120" w:after="120"/>
        <w:ind w:left="0" w:firstLine="0"/>
        <w:jc w:val="both"/>
        <w:rPr>
          <w:rFonts w:cs="Arial"/>
          <w:szCs w:val="20"/>
          <w:lang w:eastAsia="en-US"/>
        </w:rPr>
      </w:pPr>
      <w:r w:rsidRPr="00AF0FB1">
        <w:rPr>
          <w:rFonts w:cs="Arial"/>
          <w:szCs w:val="20"/>
          <w:lang w:eastAsia="en-US"/>
        </w:rPr>
        <w:t>A verificação da adequação da prestação do serviço deverá ser realizada com base nos critérios previstos neste Termo de Referência.</w:t>
      </w:r>
    </w:p>
    <w:p w14:paraId="57BF4ACD" w14:textId="77777777" w:rsidR="0066759F" w:rsidRPr="00AF0FB1" w:rsidRDefault="0066759F" w:rsidP="008527AA">
      <w:pPr>
        <w:keepNext/>
        <w:keepLines/>
        <w:numPr>
          <w:ilvl w:val="1"/>
          <w:numId w:val="1"/>
        </w:numPr>
        <w:suppressAutoHyphens/>
        <w:spacing w:before="120" w:after="120"/>
        <w:ind w:left="0" w:firstLine="0"/>
        <w:jc w:val="both"/>
        <w:rPr>
          <w:rFonts w:cs="Arial"/>
          <w:szCs w:val="20"/>
          <w:lang w:eastAsia="en-US"/>
        </w:rPr>
      </w:pPr>
      <w:r w:rsidRPr="00AF0FB1">
        <w:rPr>
          <w:rFonts w:cs="Arial"/>
          <w:szCs w:val="20"/>
          <w:lang w:eastAsia="en-US"/>
        </w:rPr>
        <w:t>A fiscalização do contrato, ao verificar que houve subdimensionamento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artigo 65 da Lei nº 8.666, de 1993.</w:t>
      </w:r>
    </w:p>
    <w:p w14:paraId="60A57D87" w14:textId="23ED141D" w:rsidR="0066759F" w:rsidRPr="00AF0FB1" w:rsidRDefault="0066759F" w:rsidP="008527AA">
      <w:pPr>
        <w:keepNext/>
        <w:keepLines/>
        <w:numPr>
          <w:ilvl w:val="1"/>
          <w:numId w:val="1"/>
        </w:numPr>
        <w:suppressAutoHyphens/>
        <w:spacing w:before="120" w:after="120"/>
        <w:ind w:left="0" w:firstLine="0"/>
        <w:jc w:val="both"/>
        <w:rPr>
          <w:rFonts w:cs="Arial"/>
          <w:szCs w:val="20"/>
          <w:lang w:eastAsia="en-US"/>
        </w:rPr>
      </w:pPr>
      <w:r w:rsidRPr="00AF0FB1">
        <w:rPr>
          <w:rFonts w:cs="Arial"/>
          <w:szCs w:val="20"/>
          <w:lang w:eastAsia="en-US"/>
        </w:rPr>
        <w:t>A conformidade do material/técnica/equipamento a ser utilizado na execução dos serviços deverá ser verificada juntamente com o documento da C</w:t>
      </w:r>
      <w:r w:rsidR="00D65DDE" w:rsidRPr="00AF0FB1">
        <w:rPr>
          <w:rFonts w:cs="Arial"/>
          <w:szCs w:val="20"/>
          <w:lang w:eastAsia="en-US"/>
        </w:rPr>
        <w:t>essionária</w:t>
      </w:r>
      <w:r w:rsidRPr="00AF0FB1">
        <w:rPr>
          <w:rFonts w:cs="Arial"/>
          <w:szCs w:val="20"/>
          <w:lang w:eastAsia="en-US"/>
        </w:rPr>
        <w:t xml:space="preserve"> que contenha a relação detalhada dos mesmos, de acordo com o estabelecido neste Termo de Referência, informando as respectivas quantidades e especificações técnicas, tais como: marca, qualidade e forma de uso.</w:t>
      </w:r>
    </w:p>
    <w:p w14:paraId="47CD82D4" w14:textId="1F25C315" w:rsidR="0066759F" w:rsidRPr="00AF0FB1" w:rsidRDefault="0066759F" w:rsidP="008527AA">
      <w:pPr>
        <w:keepNext/>
        <w:keepLines/>
        <w:numPr>
          <w:ilvl w:val="1"/>
          <w:numId w:val="1"/>
        </w:numPr>
        <w:suppressAutoHyphens/>
        <w:spacing w:before="120" w:after="120"/>
        <w:ind w:left="0" w:firstLine="0"/>
        <w:jc w:val="both"/>
        <w:rPr>
          <w:rFonts w:cs="Arial"/>
          <w:szCs w:val="20"/>
          <w:lang w:eastAsia="en-US"/>
        </w:rPr>
      </w:pPr>
      <w:r w:rsidRPr="00AF0FB1">
        <w:rPr>
          <w:rFonts w:cs="Arial"/>
          <w:szCs w:val="20"/>
          <w:lang w:eastAsia="en-US"/>
        </w:rPr>
        <w:t>O representante da C</w:t>
      </w:r>
      <w:r w:rsidR="00D65DDE" w:rsidRPr="00AF0FB1">
        <w:rPr>
          <w:rFonts w:cs="Arial"/>
          <w:szCs w:val="20"/>
          <w:lang w:eastAsia="en-US"/>
        </w:rPr>
        <w:t>edente</w:t>
      </w:r>
      <w:r w:rsidRPr="00AF0FB1">
        <w:rPr>
          <w:rFonts w:cs="Arial"/>
          <w:szCs w:val="20"/>
          <w:lang w:eastAsia="en-US"/>
        </w:rPr>
        <w:t xml:space="preserve"> deverá promover o registro das ocorrências verificadas, adotando as providências necessárias ao fiel cumprimento das cláusulas contratuais, conforme o disposto nos §§ 1º e 2º do art. 67 da Lei nº 8.666, de 1993.</w:t>
      </w:r>
    </w:p>
    <w:p w14:paraId="3220D03D" w14:textId="67A9DDD2" w:rsidR="0066759F" w:rsidRPr="00AF0FB1" w:rsidRDefault="0066759F" w:rsidP="008527AA">
      <w:pPr>
        <w:keepNext/>
        <w:keepLines/>
        <w:numPr>
          <w:ilvl w:val="1"/>
          <w:numId w:val="1"/>
        </w:numPr>
        <w:suppressAutoHyphens/>
        <w:spacing w:before="120" w:after="120"/>
        <w:ind w:left="0" w:firstLine="0"/>
        <w:jc w:val="both"/>
        <w:rPr>
          <w:rFonts w:cs="Arial"/>
          <w:szCs w:val="20"/>
          <w:lang w:eastAsia="en-US"/>
        </w:rPr>
      </w:pPr>
      <w:r w:rsidRPr="00AF0FB1">
        <w:rPr>
          <w:rFonts w:cs="Arial"/>
          <w:szCs w:val="20"/>
          <w:lang w:eastAsia="en-US"/>
        </w:rPr>
        <w:t>O descumprimento total ou parcial das obrigações e responsabilidades assumidas pela C</w:t>
      </w:r>
      <w:r w:rsidR="00D65DDE" w:rsidRPr="00AF0FB1">
        <w:rPr>
          <w:rFonts w:cs="Arial"/>
          <w:szCs w:val="20"/>
          <w:lang w:eastAsia="en-US"/>
        </w:rPr>
        <w:t>essionária</w:t>
      </w:r>
      <w:r w:rsidRPr="00AF0FB1">
        <w:rPr>
          <w:rFonts w:cs="Arial"/>
          <w:szCs w:val="20"/>
          <w:lang w:eastAsia="en-US"/>
        </w:rPr>
        <w:t>, sobretudo quanto às obrigações e encargos sociais e trabalhistas, ensejará a aplicação de sanções administrativas, previstas neste Termo de Referência e na legislação vigente, podendo culminar em rescisão contratual, conforme disposto nos artigos 77 e 87 da Lei nº 8.666, de 1993.</w:t>
      </w:r>
    </w:p>
    <w:p w14:paraId="32C741F0" w14:textId="6EE51F49" w:rsidR="00222D2F" w:rsidRPr="00AF0FB1" w:rsidRDefault="00052D53" w:rsidP="008527AA">
      <w:pPr>
        <w:keepNext/>
        <w:keepLines/>
        <w:numPr>
          <w:ilvl w:val="1"/>
          <w:numId w:val="1"/>
        </w:numPr>
        <w:suppressAutoHyphens/>
        <w:spacing w:before="120" w:after="120"/>
        <w:ind w:left="0" w:firstLine="0"/>
        <w:jc w:val="both"/>
        <w:rPr>
          <w:rFonts w:cs="Arial"/>
          <w:lang w:eastAsia="en-US"/>
        </w:rPr>
      </w:pPr>
      <w:r w:rsidRPr="00AF0FB1">
        <w:rPr>
          <w:rFonts w:cs="Arial"/>
          <w:lang w:eastAsia="en-US"/>
        </w:rPr>
        <w:t xml:space="preserve">As atividades de gestão e fiscalização da execução contratual devem ser realizadas de forma preventiva, rotineira e sistemática, podendo ser exercidas por servidores, equipe de fiscalização ou único servidor, desde que, no exercício dessas atribuições, fique assegurada a distinção dessas atividades e, em razão do volume de trabalho, não comprometa o desempenho de todas as ações relacionadas à Gestão do Contrato. </w:t>
      </w:r>
    </w:p>
    <w:p w14:paraId="123F9327" w14:textId="3E43AE69" w:rsidR="00B032AB" w:rsidRPr="00AF0FB1" w:rsidRDefault="00B032AB" w:rsidP="008527AA">
      <w:pPr>
        <w:keepNext/>
        <w:keepLines/>
        <w:numPr>
          <w:ilvl w:val="1"/>
          <w:numId w:val="1"/>
        </w:numPr>
        <w:suppressAutoHyphens/>
        <w:spacing w:before="120" w:after="120"/>
        <w:ind w:left="0" w:firstLine="0"/>
        <w:jc w:val="both"/>
        <w:rPr>
          <w:rFonts w:cs="Arial"/>
          <w:szCs w:val="20"/>
        </w:rPr>
      </w:pPr>
      <w:r w:rsidRPr="00AF0FB1">
        <w:rPr>
          <w:rFonts w:cs="Arial"/>
          <w:szCs w:val="20"/>
        </w:rPr>
        <w:lastRenderedPageBreak/>
        <w:t xml:space="preserve">A fiscalização técnica dos contratos avaliará constantemente a execução do objeto e utilizará o Instrumento de </w:t>
      </w:r>
      <w:r w:rsidRPr="00AF0FB1">
        <w:rPr>
          <w:rFonts w:cs="Arial"/>
          <w:lang w:eastAsia="en-US"/>
        </w:rPr>
        <w:t>Medição</w:t>
      </w:r>
      <w:r w:rsidRPr="00AF0FB1">
        <w:rPr>
          <w:rFonts w:cs="Arial"/>
          <w:szCs w:val="20"/>
        </w:rPr>
        <w:t xml:space="preserve"> de Resultado (IMR), conforme modelo previsto no Anexo </w:t>
      </w:r>
      <w:r w:rsidR="00504A54" w:rsidRPr="00AF0FB1">
        <w:rPr>
          <w:rFonts w:cs="Arial"/>
          <w:szCs w:val="20"/>
        </w:rPr>
        <w:t>I</w:t>
      </w:r>
      <w:r w:rsidR="00100494" w:rsidRPr="00AF0FB1">
        <w:rPr>
          <w:rFonts w:cs="Arial"/>
          <w:szCs w:val="20"/>
        </w:rPr>
        <w:t>I</w:t>
      </w:r>
      <w:r w:rsidRPr="00AF0FB1">
        <w:rPr>
          <w:rFonts w:cs="Arial"/>
          <w:szCs w:val="20"/>
        </w:rPr>
        <w:t>, devendo haver o redimensionamento no pagamento com base nos indicadores estabelecidos, sempre que a C</w:t>
      </w:r>
      <w:r w:rsidR="00D65DDE" w:rsidRPr="00AF0FB1">
        <w:rPr>
          <w:rFonts w:cs="Arial"/>
          <w:szCs w:val="20"/>
        </w:rPr>
        <w:t>ESSIONÁRIA</w:t>
      </w:r>
      <w:r w:rsidRPr="00AF0FB1">
        <w:rPr>
          <w:rFonts w:cs="Arial"/>
          <w:szCs w:val="20"/>
        </w:rPr>
        <w:t>:</w:t>
      </w:r>
    </w:p>
    <w:p w14:paraId="6C51B60B" w14:textId="77777777" w:rsidR="00680543" w:rsidRPr="00AF0FB1" w:rsidRDefault="00B032AB" w:rsidP="008527AA">
      <w:pPr>
        <w:keepNext/>
        <w:keepLines/>
        <w:suppressAutoHyphens/>
        <w:spacing w:before="120" w:after="120"/>
        <w:jc w:val="both"/>
        <w:rPr>
          <w:rFonts w:cs="Arial"/>
          <w:szCs w:val="20"/>
        </w:rPr>
      </w:pPr>
      <w:r w:rsidRPr="00AF0FB1">
        <w:rPr>
          <w:rFonts w:cs="Arial"/>
          <w:szCs w:val="20"/>
        </w:rPr>
        <w:t>a) não produzir os resultados, deixar de executar, ou não executar com a qualidade mínima exigida as atividades contratadas; ou</w:t>
      </w:r>
    </w:p>
    <w:p w14:paraId="39E6240D" w14:textId="15C1B48B" w:rsidR="00B032AB" w:rsidRPr="00AF0FB1" w:rsidRDefault="00B032AB" w:rsidP="008527AA">
      <w:pPr>
        <w:keepNext/>
        <w:keepLines/>
        <w:suppressAutoHyphens/>
        <w:spacing w:before="120" w:after="120"/>
        <w:jc w:val="both"/>
        <w:rPr>
          <w:rFonts w:cs="Arial"/>
          <w:szCs w:val="20"/>
        </w:rPr>
      </w:pPr>
      <w:r w:rsidRPr="00AF0FB1">
        <w:rPr>
          <w:rFonts w:cs="Arial"/>
          <w:szCs w:val="20"/>
        </w:rPr>
        <w:t>b) deixar de utilizar materiais e recursos humanos exigidos para a execução do serviço, ou utilizá-los com qualidade ou quantidade inferior à demandada.</w:t>
      </w:r>
    </w:p>
    <w:p w14:paraId="5ADCE13A" w14:textId="613E55F8" w:rsidR="006A414A" w:rsidRPr="00AF0FB1" w:rsidRDefault="00B032AB" w:rsidP="008527AA">
      <w:pPr>
        <w:keepNext/>
        <w:keepLines/>
        <w:numPr>
          <w:ilvl w:val="2"/>
          <w:numId w:val="1"/>
        </w:numPr>
        <w:suppressAutoHyphens/>
        <w:spacing w:before="120" w:after="120"/>
        <w:ind w:left="0" w:firstLine="0"/>
        <w:jc w:val="both"/>
        <w:rPr>
          <w:rFonts w:cs="Arial"/>
          <w:szCs w:val="20"/>
        </w:rPr>
      </w:pPr>
      <w:r w:rsidRPr="00AF0FB1">
        <w:rPr>
          <w:rFonts w:cs="Arial"/>
          <w:szCs w:val="20"/>
        </w:rPr>
        <w:t xml:space="preserve">A </w:t>
      </w:r>
      <w:r w:rsidRPr="00AF0FB1">
        <w:rPr>
          <w:rFonts w:cs="Arial"/>
          <w:lang w:eastAsia="en-US"/>
        </w:rPr>
        <w:t>utilização</w:t>
      </w:r>
      <w:r w:rsidRPr="00AF0FB1">
        <w:rPr>
          <w:rFonts w:cs="Arial"/>
          <w:szCs w:val="20"/>
        </w:rPr>
        <w:t xml:space="preserve"> do IMR não impede a aplicação concomitante de outros mecanismos para a avaliação da prestação dos serviços.</w:t>
      </w:r>
    </w:p>
    <w:p w14:paraId="31AC2724" w14:textId="124A800C" w:rsidR="006A414A" w:rsidRPr="00AF0FB1" w:rsidRDefault="006A414A" w:rsidP="008527AA">
      <w:pPr>
        <w:keepNext/>
        <w:keepLines/>
        <w:numPr>
          <w:ilvl w:val="1"/>
          <w:numId w:val="1"/>
        </w:numPr>
        <w:suppressAutoHyphens/>
        <w:spacing w:before="120" w:after="120"/>
        <w:ind w:left="0" w:firstLine="0"/>
        <w:jc w:val="both"/>
        <w:rPr>
          <w:rFonts w:cs="Arial"/>
          <w:szCs w:val="20"/>
        </w:rPr>
      </w:pPr>
      <w:r w:rsidRPr="00AF0FB1">
        <w:rPr>
          <w:rFonts w:cs="Arial"/>
          <w:szCs w:val="20"/>
        </w:rPr>
        <w:t xml:space="preserve">Durante a execução do objeto, o fiscal técnico deverá monitorar constantemente o nível de qualidade dos serviços para evitar a sua degeneração, devendo intervir para requerer à </w:t>
      </w:r>
      <w:r w:rsidR="00C13F2B" w:rsidRPr="00AF0FB1">
        <w:rPr>
          <w:rFonts w:cs="Arial"/>
          <w:szCs w:val="20"/>
        </w:rPr>
        <w:t>CESSIONÁRIA</w:t>
      </w:r>
      <w:r w:rsidRPr="00AF0FB1">
        <w:rPr>
          <w:rFonts w:cs="Arial"/>
          <w:szCs w:val="20"/>
        </w:rPr>
        <w:t xml:space="preserve"> a correção das faltas, falhas e irregularidades constatadas. </w:t>
      </w:r>
    </w:p>
    <w:p w14:paraId="3466583C" w14:textId="0C8884A6" w:rsidR="006A414A" w:rsidRPr="00AF0FB1" w:rsidRDefault="006A414A" w:rsidP="008527AA">
      <w:pPr>
        <w:keepNext/>
        <w:keepLines/>
        <w:numPr>
          <w:ilvl w:val="1"/>
          <w:numId w:val="1"/>
        </w:numPr>
        <w:suppressAutoHyphens/>
        <w:spacing w:before="120" w:after="120"/>
        <w:ind w:left="0" w:firstLine="0"/>
        <w:jc w:val="both"/>
        <w:rPr>
          <w:rFonts w:cs="Arial"/>
          <w:szCs w:val="20"/>
        </w:rPr>
      </w:pPr>
      <w:r w:rsidRPr="00AF0FB1">
        <w:rPr>
          <w:rFonts w:cs="Arial"/>
          <w:szCs w:val="20"/>
        </w:rPr>
        <w:t xml:space="preserve">O fiscal técnico deverá apresentar ao preposto da </w:t>
      </w:r>
      <w:r w:rsidR="00C13F2B" w:rsidRPr="00AF0FB1">
        <w:rPr>
          <w:rFonts w:cs="Arial"/>
          <w:szCs w:val="20"/>
        </w:rPr>
        <w:t>CESSIONÁRIA</w:t>
      </w:r>
      <w:r w:rsidRPr="00AF0FB1">
        <w:rPr>
          <w:rFonts w:cs="Arial"/>
          <w:szCs w:val="20"/>
        </w:rPr>
        <w:t xml:space="preserve"> a avaliação da execução do objeto ou, se for o caso, a avaliação de desempenho e qualidade da prestação dos serviços realizada. </w:t>
      </w:r>
    </w:p>
    <w:p w14:paraId="5553CC90" w14:textId="4A52F75F" w:rsidR="006A414A" w:rsidRPr="00AF0FB1" w:rsidRDefault="006A414A" w:rsidP="008527AA">
      <w:pPr>
        <w:keepNext/>
        <w:keepLines/>
        <w:numPr>
          <w:ilvl w:val="1"/>
          <w:numId w:val="1"/>
        </w:numPr>
        <w:suppressAutoHyphens/>
        <w:spacing w:before="120" w:after="120"/>
        <w:ind w:left="0" w:firstLine="0"/>
        <w:jc w:val="both"/>
        <w:rPr>
          <w:rFonts w:cs="Arial"/>
          <w:szCs w:val="20"/>
        </w:rPr>
      </w:pPr>
      <w:r w:rsidRPr="00AF0FB1">
        <w:rPr>
          <w:rFonts w:cs="Arial"/>
          <w:szCs w:val="20"/>
        </w:rPr>
        <w:t xml:space="preserve">Em hipótese alguma, será admitido que a própria </w:t>
      </w:r>
      <w:r w:rsidR="00C13F2B" w:rsidRPr="00AF0FB1">
        <w:rPr>
          <w:rFonts w:cs="Arial"/>
          <w:szCs w:val="20"/>
        </w:rPr>
        <w:t xml:space="preserve">CESSIONÁRIA </w:t>
      </w:r>
      <w:r w:rsidRPr="00AF0FB1">
        <w:rPr>
          <w:rFonts w:cs="Arial"/>
          <w:szCs w:val="20"/>
        </w:rPr>
        <w:t xml:space="preserve">materialize a avaliação de desempenho e qualidade da prestação dos serviços realizada. </w:t>
      </w:r>
    </w:p>
    <w:p w14:paraId="0ADB9731" w14:textId="11986B15" w:rsidR="006A414A" w:rsidRPr="00AF0FB1" w:rsidRDefault="006A414A" w:rsidP="008527AA">
      <w:pPr>
        <w:keepNext/>
        <w:keepLines/>
        <w:numPr>
          <w:ilvl w:val="1"/>
          <w:numId w:val="1"/>
        </w:numPr>
        <w:suppressAutoHyphens/>
        <w:spacing w:before="120" w:after="120"/>
        <w:ind w:left="0" w:firstLine="0"/>
        <w:jc w:val="both"/>
        <w:rPr>
          <w:rFonts w:cs="Arial"/>
          <w:szCs w:val="20"/>
        </w:rPr>
      </w:pPr>
      <w:r w:rsidRPr="00AF0FB1">
        <w:rPr>
          <w:rFonts w:cs="Arial"/>
          <w:szCs w:val="20"/>
        </w:rPr>
        <w:t xml:space="preserve">A </w:t>
      </w:r>
      <w:r w:rsidR="00020E4F" w:rsidRPr="00AF0FB1">
        <w:rPr>
          <w:rFonts w:cs="Arial"/>
          <w:szCs w:val="20"/>
        </w:rPr>
        <w:t xml:space="preserve">CESSIONÁRIA </w:t>
      </w:r>
      <w:r w:rsidRPr="00AF0FB1">
        <w:rPr>
          <w:rFonts w:cs="Arial"/>
          <w:szCs w:val="20"/>
        </w:rPr>
        <w:t xml:space="preserve">poderá apresentar justificativa para a prestação do serviço com menor nível de conformidade, que poderá ser aceita pelo fiscal técnico, desde que comprovada a excepcionalidade da ocorrência, resultante exclusivamente de fatores imprevisíveis e alheios ao controle do prestador. </w:t>
      </w:r>
    </w:p>
    <w:p w14:paraId="2543F557" w14:textId="2E2C6183" w:rsidR="006A414A" w:rsidRPr="00AF0FB1" w:rsidRDefault="006A414A" w:rsidP="008527AA">
      <w:pPr>
        <w:keepNext/>
        <w:keepLines/>
        <w:numPr>
          <w:ilvl w:val="1"/>
          <w:numId w:val="1"/>
        </w:numPr>
        <w:suppressAutoHyphens/>
        <w:spacing w:before="120" w:after="120"/>
        <w:ind w:left="0" w:firstLine="0"/>
        <w:jc w:val="both"/>
        <w:rPr>
          <w:rFonts w:cs="Arial"/>
          <w:szCs w:val="20"/>
        </w:rPr>
      </w:pPr>
      <w:r w:rsidRPr="00AF0FB1">
        <w:rPr>
          <w:rFonts w:cs="Arial"/>
          <w:szCs w:val="20"/>
        </w:rPr>
        <w:t>Na hipótese de comportamento contínuo de desconformidade da prestação do serviço em relação à qualidade exigida, bem como quando esta ultrapassar os níveis mínimos toleráveis previstos nos indicadores, além dos fatores redutores, devem ser aplicadas as</w:t>
      </w:r>
      <w:r w:rsidR="00E85E3E" w:rsidRPr="00AF0FB1">
        <w:rPr>
          <w:rFonts w:cs="Arial"/>
          <w:szCs w:val="20"/>
        </w:rPr>
        <w:t xml:space="preserve"> sanções à</w:t>
      </w:r>
      <w:r w:rsidRPr="00AF0FB1">
        <w:rPr>
          <w:rFonts w:cs="Arial"/>
          <w:szCs w:val="20"/>
        </w:rPr>
        <w:t xml:space="preserve"> </w:t>
      </w:r>
      <w:r w:rsidR="00020E4F" w:rsidRPr="00AF0FB1">
        <w:rPr>
          <w:rFonts w:cs="Arial"/>
          <w:szCs w:val="20"/>
        </w:rPr>
        <w:t xml:space="preserve">CESSIONÁRIA </w:t>
      </w:r>
      <w:r w:rsidRPr="00AF0FB1">
        <w:rPr>
          <w:rFonts w:cs="Arial"/>
          <w:szCs w:val="20"/>
        </w:rPr>
        <w:t xml:space="preserve">de acordo com as regras previstas no ato convocatório. </w:t>
      </w:r>
    </w:p>
    <w:p w14:paraId="3B27C979" w14:textId="428DF6A7" w:rsidR="006A414A" w:rsidRPr="00AF0FB1" w:rsidRDefault="006A414A" w:rsidP="008527AA">
      <w:pPr>
        <w:keepNext/>
        <w:keepLines/>
        <w:numPr>
          <w:ilvl w:val="1"/>
          <w:numId w:val="1"/>
        </w:numPr>
        <w:suppressAutoHyphens/>
        <w:spacing w:before="120" w:after="120"/>
        <w:ind w:left="0" w:firstLine="0"/>
        <w:jc w:val="both"/>
        <w:rPr>
          <w:rFonts w:cs="Arial"/>
          <w:szCs w:val="20"/>
        </w:rPr>
      </w:pPr>
      <w:r w:rsidRPr="00AF0FB1">
        <w:rPr>
          <w:rFonts w:cs="Arial"/>
          <w:szCs w:val="20"/>
        </w:rPr>
        <w:t xml:space="preserve">O fiscal técnico poderá realizar avaliação diária, semanal ou mensal, desde que o período escolhido seja suficiente para avaliar ou, se for o caso, aferir o desempenho e qualidade da prestação dos serviços. </w:t>
      </w:r>
    </w:p>
    <w:p w14:paraId="53D82BBE" w14:textId="7A6DF697" w:rsidR="006A414A" w:rsidRPr="00AF0FB1" w:rsidRDefault="006A414A" w:rsidP="008527AA">
      <w:pPr>
        <w:keepNext/>
        <w:keepLines/>
        <w:numPr>
          <w:ilvl w:val="1"/>
          <w:numId w:val="1"/>
        </w:numPr>
        <w:suppressAutoHyphens/>
        <w:spacing w:before="120" w:after="120"/>
        <w:ind w:left="0" w:firstLine="0"/>
        <w:jc w:val="both"/>
        <w:rPr>
          <w:rFonts w:cs="Arial"/>
          <w:szCs w:val="20"/>
        </w:rPr>
      </w:pPr>
      <w:r w:rsidRPr="00AF0FB1">
        <w:rPr>
          <w:rFonts w:cs="Arial"/>
          <w:szCs w:val="20"/>
        </w:rPr>
        <w:t xml:space="preserve">A conformidade do material a ser utilizado na execução dos serviços deverá ser verificada juntamente com o documento da </w:t>
      </w:r>
      <w:r w:rsidR="009609E0" w:rsidRPr="00AF0FB1">
        <w:rPr>
          <w:rFonts w:cs="Arial"/>
          <w:szCs w:val="20"/>
        </w:rPr>
        <w:t xml:space="preserve">CESSIONÁRIA </w:t>
      </w:r>
      <w:r w:rsidRPr="00AF0FB1">
        <w:rPr>
          <w:rFonts w:cs="Arial"/>
          <w:szCs w:val="20"/>
        </w:rPr>
        <w:t xml:space="preserve">que contenha sua relação detalhada, de acordo com o estabelecido neste Termo de Referência e na proposta, informando as respectivas quantidades e especificações técnicas, tais como: marca, qualidade e forma de uso. </w:t>
      </w:r>
    </w:p>
    <w:p w14:paraId="1BBCC8D3" w14:textId="074FA568" w:rsidR="0066759F" w:rsidRPr="00AF0FB1" w:rsidRDefault="0066759F" w:rsidP="008527AA">
      <w:pPr>
        <w:pStyle w:val="PargrafodaLista"/>
        <w:keepNext/>
        <w:keepLines/>
        <w:numPr>
          <w:ilvl w:val="1"/>
          <w:numId w:val="1"/>
        </w:numPr>
        <w:suppressAutoHyphens/>
        <w:spacing w:before="120" w:after="120"/>
        <w:ind w:left="0" w:firstLine="0"/>
        <w:jc w:val="both"/>
        <w:rPr>
          <w:rFonts w:cs="Arial"/>
          <w:szCs w:val="20"/>
        </w:rPr>
      </w:pPr>
      <w:r w:rsidRPr="00AF0FB1">
        <w:rPr>
          <w:rFonts w:cs="Arial"/>
          <w:szCs w:val="20"/>
        </w:rPr>
        <w:t>As disposições previstas nesta cláusula não excluem o disposto no Anexo VIII da Instrução Normativa SLTI/</w:t>
      </w:r>
      <w:r w:rsidR="000B1A17" w:rsidRPr="00AF0FB1">
        <w:rPr>
          <w:rFonts w:cs="Arial"/>
          <w:szCs w:val="20"/>
        </w:rPr>
        <w:t>MP</w:t>
      </w:r>
      <w:r w:rsidRPr="00AF0FB1">
        <w:rPr>
          <w:rFonts w:cs="Arial"/>
          <w:szCs w:val="20"/>
        </w:rPr>
        <w:t xml:space="preserve"> nº 05, de 2017, aplicável no que for pertinente à contratação.</w:t>
      </w:r>
    </w:p>
    <w:p w14:paraId="52559F56" w14:textId="3BD5C3BE" w:rsidR="006A414A" w:rsidRDefault="006A414A" w:rsidP="008527AA">
      <w:pPr>
        <w:keepNext/>
        <w:keepLines/>
        <w:numPr>
          <w:ilvl w:val="1"/>
          <w:numId w:val="1"/>
        </w:numPr>
        <w:suppressAutoHyphens/>
        <w:spacing w:before="120" w:after="120"/>
        <w:ind w:left="0" w:firstLine="0"/>
        <w:jc w:val="both"/>
        <w:rPr>
          <w:rFonts w:cs="Arial"/>
          <w:szCs w:val="20"/>
        </w:rPr>
      </w:pPr>
      <w:r w:rsidRPr="00AF0FB1">
        <w:rPr>
          <w:rFonts w:cs="Arial"/>
          <w:szCs w:val="20"/>
        </w:rPr>
        <w:t xml:space="preserve">A fiscalização de que trata esta cláusula não exclui nem reduz a responsabilidade da </w:t>
      </w:r>
      <w:r w:rsidR="00173D70" w:rsidRPr="00AF0FB1">
        <w:rPr>
          <w:rFonts w:cs="Arial"/>
          <w:szCs w:val="20"/>
        </w:rPr>
        <w:t>CESSIONÁRIA</w:t>
      </w:r>
      <w:r w:rsidRPr="00AF0FB1">
        <w:rPr>
          <w:rFonts w:cs="Arial"/>
          <w:szCs w:val="20"/>
        </w:rPr>
        <w:t xml:space="preserve">, inclusive perante terceiros, por qualquer irregularidade, ainda que resultante de imperfeições técnicas, vícios redibitórios, ou emprego de material inadequado ou de qualidade inferior e, na ocorrência desta, não implica corresponsabilidade da </w:t>
      </w:r>
      <w:r w:rsidR="00173D70" w:rsidRPr="00AF0FB1">
        <w:rPr>
          <w:rFonts w:cs="Arial"/>
          <w:szCs w:val="20"/>
        </w:rPr>
        <w:t>CEDENTE</w:t>
      </w:r>
      <w:r w:rsidRPr="00AF0FB1">
        <w:rPr>
          <w:rFonts w:cs="Arial"/>
          <w:szCs w:val="20"/>
        </w:rPr>
        <w:t xml:space="preserve"> ou de seus agentes, gestores e fiscais, de conformidade com o art. 70 da Lei nº 8.666, de 1993. </w:t>
      </w:r>
    </w:p>
    <w:p w14:paraId="2288DC85" w14:textId="77777777" w:rsidR="002D561A" w:rsidRPr="00AF0FB1" w:rsidRDefault="002D561A" w:rsidP="002D561A">
      <w:pPr>
        <w:keepNext/>
        <w:keepLines/>
        <w:suppressAutoHyphens/>
        <w:spacing w:before="120" w:after="120"/>
        <w:jc w:val="both"/>
        <w:rPr>
          <w:rFonts w:cs="Arial"/>
          <w:szCs w:val="20"/>
        </w:rPr>
      </w:pPr>
    </w:p>
    <w:p w14:paraId="6CA3D928" w14:textId="7780A398" w:rsidR="00B222EE" w:rsidRPr="00AF0FB1" w:rsidRDefault="00C55B69" w:rsidP="008527AA">
      <w:pPr>
        <w:pStyle w:val="Nivel1"/>
        <w:suppressAutoHyphens/>
        <w:spacing w:before="120" w:after="120" w:line="240" w:lineRule="auto"/>
        <w:ind w:left="0" w:firstLine="0"/>
        <w:rPr>
          <w:lang w:eastAsia="en-US"/>
        </w:rPr>
      </w:pPr>
      <w:r w:rsidRPr="00AF0FB1">
        <w:rPr>
          <w:rFonts w:cs="Arial"/>
          <w:color w:val="auto"/>
        </w:rPr>
        <w:t>DO RECEBIMENTO E ACEITAÇÃO DO OBJETO</w:t>
      </w:r>
      <w:r w:rsidR="008C04BB" w:rsidRPr="00AF0FB1">
        <w:rPr>
          <w:rFonts w:cs="Arial"/>
          <w:color w:val="auto"/>
        </w:rPr>
        <w:t xml:space="preserve"> </w:t>
      </w:r>
    </w:p>
    <w:p w14:paraId="2F947CE2" w14:textId="5EEE303F" w:rsidR="00761D03" w:rsidRPr="002D561A" w:rsidRDefault="00761D03" w:rsidP="008527AA">
      <w:pPr>
        <w:keepNext/>
        <w:keepLines/>
        <w:numPr>
          <w:ilvl w:val="1"/>
          <w:numId w:val="1"/>
        </w:numPr>
        <w:suppressAutoHyphens/>
        <w:spacing w:before="120" w:after="120"/>
        <w:ind w:left="0" w:firstLine="0"/>
        <w:jc w:val="both"/>
        <w:rPr>
          <w:rFonts w:cs="Arial"/>
          <w:lang w:eastAsia="en-US"/>
        </w:rPr>
      </w:pPr>
      <w:r w:rsidRPr="00AF0FB1">
        <w:rPr>
          <w:rFonts w:cs="Arial"/>
          <w:iCs/>
        </w:rPr>
        <w:t xml:space="preserve">A </w:t>
      </w:r>
      <w:r w:rsidRPr="002D561A">
        <w:rPr>
          <w:rFonts w:cs="Arial"/>
          <w:iCs/>
        </w:rPr>
        <w:t>emissão d</w:t>
      </w:r>
      <w:r w:rsidR="0021045B" w:rsidRPr="002D561A">
        <w:rPr>
          <w:rFonts w:cs="Arial"/>
          <w:iCs/>
        </w:rPr>
        <w:t>a</w:t>
      </w:r>
      <w:r w:rsidRPr="002D561A">
        <w:rPr>
          <w:rFonts w:cs="Arial"/>
          <w:iCs/>
        </w:rPr>
        <w:t xml:space="preserve"> </w:t>
      </w:r>
      <w:r w:rsidR="0021045B" w:rsidRPr="002D561A">
        <w:rPr>
          <w:rFonts w:cs="Arial"/>
          <w:bCs/>
          <w:iCs/>
        </w:rPr>
        <w:t>Guia de Recolhimento da União - GRU</w:t>
      </w:r>
      <w:r w:rsidRPr="002D561A">
        <w:rPr>
          <w:rFonts w:cs="Arial"/>
          <w:iCs/>
        </w:rPr>
        <w:t xml:space="preserve"> deve ser precedida do recebimento definitivo dos serviços, nos </w:t>
      </w:r>
      <w:r w:rsidR="002004CF" w:rsidRPr="002D561A">
        <w:rPr>
          <w:rFonts w:cs="Arial"/>
          <w:iCs/>
        </w:rPr>
        <w:t>termos abaixo.</w:t>
      </w:r>
      <w:r w:rsidRPr="002D561A">
        <w:rPr>
          <w:rFonts w:cs="Arial"/>
          <w:iCs/>
        </w:rPr>
        <w:t xml:space="preserve"> </w:t>
      </w:r>
    </w:p>
    <w:p w14:paraId="63B60D5C" w14:textId="03ADC08A" w:rsidR="002004CF" w:rsidRPr="002D561A" w:rsidRDefault="002004CF" w:rsidP="008527AA">
      <w:pPr>
        <w:keepNext/>
        <w:keepLines/>
        <w:numPr>
          <w:ilvl w:val="1"/>
          <w:numId w:val="1"/>
        </w:numPr>
        <w:suppressAutoHyphens/>
        <w:spacing w:before="120" w:after="120"/>
        <w:ind w:left="0" w:firstLine="0"/>
        <w:jc w:val="both"/>
        <w:rPr>
          <w:rFonts w:cs="Arial"/>
          <w:bCs/>
          <w:lang w:eastAsia="en-US"/>
        </w:rPr>
      </w:pPr>
      <w:r w:rsidRPr="002D561A">
        <w:rPr>
          <w:rFonts w:cs="Arial"/>
          <w:bCs/>
          <w:szCs w:val="20"/>
        </w:rPr>
        <w:t>O recebimento provisório será realizado pelo fiscal técnico da seguinte forma:</w:t>
      </w:r>
    </w:p>
    <w:p w14:paraId="7090CA49" w14:textId="645FF54D" w:rsidR="00E86C3D" w:rsidRPr="002D561A" w:rsidRDefault="00E86C3D" w:rsidP="008527AA">
      <w:pPr>
        <w:keepNext/>
        <w:keepLines/>
        <w:numPr>
          <w:ilvl w:val="2"/>
          <w:numId w:val="1"/>
        </w:numPr>
        <w:suppressAutoHyphens/>
        <w:spacing w:before="120" w:after="120"/>
        <w:ind w:left="0" w:firstLine="0"/>
        <w:jc w:val="both"/>
        <w:rPr>
          <w:rFonts w:cs="Arial"/>
          <w:bCs/>
          <w:lang w:eastAsia="en-US"/>
        </w:rPr>
      </w:pPr>
      <w:r w:rsidRPr="002D561A">
        <w:rPr>
          <w:bCs/>
          <w:szCs w:val="20"/>
        </w:rPr>
        <w:t xml:space="preserve">A </w:t>
      </w:r>
      <w:r w:rsidR="0021045B" w:rsidRPr="002D561A">
        <w:rPr>
          <w:bCs/>
          <w:szCs w:val="20"/>
        </w:rPr>
        <w:t>CEDENTE</w:t>
      </w:r>
      <w:r w:rsidRPr="002D561A">
        <w:rPr>
          <w:bCs/>
          <w:szCs w:val="20"/>
        </w:rPr>
        <w:t xml:space="preserve"> realizará inspeção minuciosa de todos os serviços executados, por meio de profissionais técnicos </w:t>
      </w:r>
      <w:r w:rsidRPr="002D561A">
        <w:rPr>
          <w:rFonts w:cs="Arial"/>
          <w:bCs/>
          <w:szCs w:val="20"/>
        </w:rPr>
        <w:t>competentes</w:t>
      </w:r>
      <w:r w:rsidRPr="002D561A">
        <w:rPr>
          <w:bCs/>
          <w:szCs w:val="20"/>
        </w:rPr>
        <w:t xml:space="preserve">, acompanhados dos profissionais encarregados pelo serviço, com a finalidade de verificar a adequação dos serviços </w:t>
      </w:r>
      <w:r w:rsidR="0021045B" w:rsidRPr="002D561A">
        <w:rPr>
          <w:bCs/>
          <w:szCs w:val="20"/>
        </w:rPr>
        <w:t>ao Termo de Referência</w:t>
      </w:r>
      <w:r w:rsidRPr="002D561A">
        <w:rPr>
          <w:bCs/>
          <w:szCs w:val="20"/>
        </w:rPr>
        <w:t>.</w:t>
      </w:r>
    </w:p>
    <w:p w14:paraId="39C863FA" w14:textId="6EA995A9" w:rsidR="00851E2F" w:rsidRPr="00AF0FB1" w:rsidRDefault="00851E2F" w:rsidP="008527AA">
      <w:pPr>
        <w:keepNext/>
        <w:keepLines/>
        <w:numPr>
          <w:ilvl w:val="3"/>
          <w:numId w:val="1"/>
        </w:numPr>
        <w:suppressAutoHyphens/>
        <w:spacing w:before="120" w:after="120"/>
        <w:ind w:left="0" w:firstLine="0"/>
        <w:jc w:val="both"/>
        <w:rPr>
          <w:rFonts w:cs="Arial"/>
          <w:color w:val="000000" w:themeColor="text1"/>
          <w:lang w:eastAsia="en-US"/>
        </w:rPr>
      </w:pPr>
      <w:r w:rsidRPr="00AF0FB1">
        <w:rPr>
          <w:rFonts w:cs="Arial"/>
          <w:szCs w:val="20"/>
        </w:rPr>
        <w:lastRenderedPageBreak/>
        <w:t xml:space="preserve">Para efeito de recebimento provisório, ao final de cada período de </w:t>
      </w:r>
      <w:r w:rsidR="0021045B" w:rsidRPr="00AF0FB1">
        <w:rPr>
          <w:rFonts w:cs="Arial"/>
          <w:szCs w:val="20"/>
        </w:rPr>
        <w:t>pagamento</w:t>
      </w:r>
      <w:r w:rsidRPr="00AF0FB1">
        <w:rPr>
          <w:rFonts w:cs="Arial"/>
          <w:szCs w:val="20"/>
        </w:rPr>
        <w:t>, o fiscal técnico do contrato irá apurar o resultado das avaliações da execução do objeto e, se for o caso, a análise do desempenho e qualidade da prestação dos serviços realizados em consonância com os indicadores previstos, que poderá resultar no redimensionamento de valores a serem pagos à contratada, registrando em relatório a ser encaminhado ao gestor do contrato</w:t>
      </w:r>
      <w:r w:rsidR="0021045B" w:rsidRPr="00AF0FB1">
        <w:rPr>
          <w:rFonts w:cs="Arial"/>
          <w:szCs w:val="20"/>
        </w:rPr>
        <w:t>.</w:t>
      </w:r>
    </w:p>
    <w:p w14:paraId="2FA2DDB0" w14:textId="65B17458" w:rsidR="00851E2F" w:rsidRPr="00AF0FB1" w:rsidRDefault="00851E2F" w:rsidP="008527AA">
      <w:pPr>
        <w:keepNext/>
        <w:keepLines/>
        <w:numPr>
          <w:ilvl w:val="3"/>
          <w:numId w:val="1"/>
        </w:numPr>
        <w:suppressAutoHyphens/>
        <w:spacing w:before="120" w:after="120"/>
        <w:ind w:left="0" w:firstLine="0"/>
        <w:jc w:val="both"/>
        <w:rPr>
          <w:rFonts w:cs="Arial"/>
          <w:color w:val="000000"/>
          <w:lang w:eastAsia="en-US"/>
        </w:rPr>
      </w:pPr>
      <w:r w:rsidRPr="00AF0FB1">
        <w:rPr>
          <w:rFonts w:cs="Arial"/>
          <w:color w:val="000000"/>
          <w:lang w:eastAsia="en-US"/>
        </w:rPr>
        <w:t xml:space="preserve">A </w:t>
      </w:r>
      <w:r w:rsidR="00256C70" w:rsidRPr="00AF0FB1">
        <w:rPr>
          <w:rFonts w:cs="Arial"/>
          <w:color w:val="000000"/>
          <w:lang w:eastAsia="en-US"/>
        </w:rPr>
        <w:t>Cessionária</w:t>
      </w:r>
      <w:r w:rsidRPr="00AF0FB1">
        <w:rPr>
          <w:rFonts w:cs="Arial"/>
          <w:color w:val="000000"/>
          <w:lang w:eastAsia="en-US"/>
        </w:rPr>
        <w:t xml:space="preserve"> fica obrigada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w:t>
      </w:r>
      <w:r w:rsidR="00E86C3D" w:rsidRPr="00AF0FB1">
        <w:rPr>
          <w:rFonts w:cs="Arial"/>
          <w:color w:val="000000"/>
          <w:lang w:eastAsia="en-US"/>
        </w:rPr>
        <w:t>R</w:t>
      </w:r>
      <w:r w:rsidRPr="00AF0FB1">
        <w:rPr>
          <w:rFonts w:cs="Arial"/>
          <w:color w:val="000000"/>
          <w:lang w:eastAsia="en-US"/>
        </w:rPr>
        <w:t xml:space="preserve">ecebimento </w:t>
      </w:r>
      <w:r w:rsidR="00E86C3D" w:rsidRPr="00AF0FB1">
        <w:rPr>
          <w:rFonts w:cs="Arial"/>
          <w:color w:val="000000"/>
          <w:lang w:eastAsia="en-US"/>
        </w:rPr>
        <w:t>P</w:t>
      </w:r>
      <w:r w:rsidRPr="00AF0FB1">
        <w:rPr>
          <w:rFonts w:cs="Arial"/>
          <w:color w:val="000000"/>
          <w:lang w:eastAsia="en-US"/>
        </w:rPr>
        <w:t>rovisório.</w:t>
      </w:r>
    </w:p>
    <w:p w14:paraId="0CBE86BC" w14:textId="12BD6B64" w:rsidR="00E86C3D" w:rsidRPr="003441CC" w:rsidRDefault="00E86C3D" w:rsidP="008527AA">
      <w:pPr>
        <w:pStyle w:val="PargrafodaLista"/>
        <w:keepNext/>
        <w:keepLines/>
        <w:numPr>
          <w:ilvl w:val="3"/>
          <w:numId w:val="1"/>
        </w:numPr>
        <w:suppressAutoHyphens/>
        <w:spacing w:before="120" w:after="120"/>
        <w:ind w:left="0" w:firstLine="0"/>
        <w:jc w:val="both"/>
        <w:rPr>
          <w:rFonts w:cs="Arial"/>
          <w:lang w:eastAsia="en-US"/>
        </w:rPr>
      </w:pPr>
      <w:r w:rsidRPr="003441CC">
        <w:rPr>
          <w:rFonts w:cs="Arial"/>
          <w:lang w:eastAsia="en-US"/>
        </w:rPr>
        <w:t>O recebimento provisório também ficará sujeito, quando cabível, à conclusão de todos os testes de campo e à entrega dos Manuais e Instruções exigíveis.</w:t>
      </w:r>
    </w:p>
    <w:p w14:paraId="53937E21" w14:textId="10C7A6C7" w:rsidR="00E86C3D" w:rsidRPr="003441CC" w:rsidRDefault="00E86C3D" w:rsidP="008527AA">
      <w:pPr>
        <w:keepNext/>
        <w:keepLines/>
        <w:numPr>
          <w:ilvl w:val="2"/>
          <w:numId w:val="1"/>
        </w:numPr>
        <w:suppressAutoHyphens/>
        <w:spacing w:before="120" w:after="120"/>
        <w:ind w:left="0" w:firstLine="0"/>
        <w:jc w:val="both"/>
        <w:rPr>
          <w:rFonts w:cs="Arial"/>
          <w:lang w:eastAsia="en-US"/>
        </w:rPr>
      </w:pPr>
      <w:r w:rsidRPr="003441CC">
        <w:rPr>
          <w:rFonts w:cs="Arial"/>
          <w:lang w:eastAsia="en-US"/>
        </w:rPr>
        <w:t xml:space="preserve">No prazo de até 10 dias corridos a partir do recebimento dos documentos da </w:t>
      </w:r>
      <w:r w:rsidR="008278C8" w:rsidRPr="003441CC">
        <w:rPr>
          <w:rFonts w:cs="Arial"/>
          <w:lang w:eastAsia="en-US"/>
        </w:rPr>
        <w:t>CESSIONÁRIA</w:t>
      </w:r>
      <w:r w:rsidRPr="003441CC">
        <w:rPr>
          <w:rFonts w:cs="Arial"/>
          <w:lang w:eastAsia="en-US"/>
        </w:rPr>
        <w:t xml:space="preserve">, cada fiscal ou a equipe de fiscalização deverá elaborar Relatório Circunstanciado em consonância com suas atribuições, e encaminhá-lo ao gestor do contrato. </w:t>
      </w:r>
    </w:p>
    <w:p w14:paraId="5A1BDDB6" w14:textId="5608BF18" w:rsidR="00E86C3D" w:rsidRPr="003441CC" w:rsidRDefault="00E86C3D" w:rsidP="008527AA">
      <w:pPr>
        <w:keepNext/>
        <w:keepLines/>
        <w:numPr>
          <w:ilvl w:val="3"/>
          <w:numId w:val="1"/>
        </w:numPr>
        <w:suppressAutoHyphens/>
        <w:spacing w:before="120" w:after="120"/>
        <w:ind w:left="0" w:firstLine="0"/>
        <w:jc w:val="both"/>
        <w:rPr>
          <w:rFonts w:cs="Arial"/>
          <w:lang w:eastAsia="en-US"/>
        </w:rPr>
      </w:pPr>
      <w:r w:rsidRPr="003441CC">
        <w:t xml:space="preserve">quando a fiscalização for exercida por um único servidor, o relatório </w:t>
      </w:r>
      <w:r w:rsidRPr="003441CC">
        <w:rPr>
          <w:rFonts w:cs="Arial"/>
          <w:szCs w:val="20"/>
        </w:rPr>
        <w:t>circunstanciado</w:t>
      </w:r>
      <w:r w:rsidRPr="003441CC">
        <w:t xml:space="preserve"> </w:t>
      </w:r>
      <w:r w:rsidRPr="003441CC">
        <w:rPr>
          <w:rFonts w:cs="Arial"/>
          <w:lang w:eastAsia="en-US"/>
        </w:rPr>
        <w:t>deverá</w:t>
      </w:r>
      <w:r w:rsidRPr="003441CC">
        <w:t xml:space="preserve"> conter o registro, a análise e a conclusão acerca das ocorrências na execução do contrato, em relação à fiscalização técnica e administrativa e demais documentos que julgar necessários, devendo encaminhá-los ao gestor do contrato para recebimento definitivo.</w:t>
      </w:r>
    </w:p>
    <w:p w14:paraId="255C49DA" w14:textId="61FDE440" w:rsidR="00724CAD" w:rsidRPr="003441CC" w:rsidRDefault="00724CAD" w:rsidP="008527AA">
      <w:pPr>
        <w:keepNext/>
        <w:keepLines/>
        <w:numPr>
          <w:ilvl w:val="3"/>
          <w:numId w:val="1"/>
        </w:numPr>
        <w:suppressAutoHyphens/>
        <w:spacing w:before="120" w:after="120"/>
        <w:ind w:left="0" w:firstLine="0"/>
        <w:jc w:val="both"/>
        <w:rPr>
          <w:rFonts w:cs="Arial"/>
          <w:lang w:eastAsia="en-US"/>
        </w:rPr>
      </w:pPr>
      <w:r w:rsidRPr="003441CC">
        <w:t xml:space="preserve">Será considerado como ocorrido o recebimento provisório </w:t>
      </w:r>
      <w:r w:rsidR="00847814" w:rsidRPr="003441CC">
        <w:t xml:space="preserve">com a entrega do relatório circunstanciado ou, em havendo mais de um a ser feito, com a entrega do último. </w:t>
      </w:r>
    </w:p>
    <w:p w14:paraId="5D09F4B6" w14:textId="02B986C8" w:rsidR="00847814" w:rsidRPr="003441CC" w:rsidRDefault="00847814" w:rsidP="008527AA">
      <w:pPr>
        <w:pStyle w:val="PargrafodaLista"/>
        <w:keepNext/>
        <w:keepLines/>
        <w:numPr>
          <w:ilvl w:val="4"/>
          <w:numId w:val="1"/>
        </w:numPr>
        <w:suppressAutoHyphens/>
        <w:spacing w:before="120" w:after="120"/>
        <w:ind w:left="0" w:firstLine="0"/>
        <w:jc w:val="both"/>
        <w:rPr>
          <w:rFonts w:cs="Arial"/>
          <w:lang w:eastAsia="en-US"/>
        </w:rPr>
      </w:pPr>
      <w:r w:rsidRPr="003441CC">
        <w:rPr>
          <w:rFonts w:cs="Arial"/>
          <w:lang w:eastAsia="en-US"/>
        </w:rPr>
        <w:t>Na hipótese de a verificação a que se refere o parágrafo anterior não ser procedida tempestivamente, reputar-se-á como realizada, consumando-se o recebimento provisório no dia do esgotamento do prazo.</w:t>
      </w:r>
    </w:p>
    <w:p w14:paraId="39F26BB1" w14:textId="3A8E0A54" w:rsidR="00761D03" w:rsidRPr="00AF0FB1" w:rsidRDefault="00761D03" w:rsidP="008527AA">
      <w:pPr>
        <w:keepNext/>
        <w:keepLines/>
        <w:numPr>
          <w:ilvl w:val="1"/>
          <w:numId w:val="1"/>
        </w:numPr>
        <w:suppressAutoHyphens/>
        <w:spacing w:before="120" w:after="120"/>
        <w:ind w:left="0" w:firstLine="0"/>
        <w:jc w:val="both"/>
        <w:rPr>
          <w:rFonts w:cs="Arial"/>
          <w:color w:val="000000" w:themeColor="text1"/>
          <w:lang w:eastAsia="en-US"/>
        </w:rPr>
      </w:pPr>
      <w:r w:rsidRPr="003441CC">
        <w:rPr>
          <w:rFonts w:cs="Arial"/>
          <w:lang w:eastAsia="en-US"/>
        </w:rPr>
        <w:t xml:space="preserve">No </w:t>
      </w:r>
      <w:r w:rsidRPr="003441CC">
        <w:rPr>
          <w:rFonts w:cs="Arial"/>
          <w:iCs/>
        </w:rPr>
        <w:t>prazo</w:t>
      </w:r>
      <w:r w:rsidRPr="003441CC">
        <w:rPr>
          <w:rFonts w:cs="Arial"/>
          <w:lang w:eastAsia="en-US"/>
        </w:rPr>
        <w:t xml:space="preserve"> de até </w:t>
      </w:r>
      <w:r w:rsidR="00847814" w:rsidRPr="003441CC">
        <w:rPr>
          <w:rFonts w:cs="Arial"/>
          <w:lang w:eastAsia="en-US"/>
        </w:rPr>
        <w:t>10</w:t>
      </w:r>
      <w:r w:rsidRPr="003441CC">
        <w:rPr>
          <w:rFonts w:cs="Arial"/>
          <w:lang w:eastAsia="en-US"/>
        </w:rPr>
        <w:t xml:space="preserve"> (</w:t>
      </w:r>
      <w:r w:rsidR="00847814" w:rsidRPr="003441CC">
        <w:rPr>
          <w:rFonts w:cs="Arial"/>
          <w:lang w:eastAsia="en-US"/>
        </w:rPr>
        <w:t>dez</w:t>
      </w:r>
      <w:r w:rsidRPr="003441CC">
        <w:rPr>
          <w:rFonts w:cs="Arial"/>
          <w:lang w:eastAsia="en-US"/>
        </w:rPr>
        <w:t xml:space="preserve">) dias corridos a partir do recebimento </w:t>
      </w:r>
      <w:r w:rsidR="00847814" w:rsidRPr="003441CC">
        <w:rPr>
          <w:rFonts w:cs="Arial"/>
          <w:lang w:eastAsia="en-US"/>
        </w:rPr>
        <w:t>provisório dos serviços</w:t>
      </w:r>
      <w:r w:rsidRPr="003441CC">
        <w:rPr>
          <w:rFonts w:cs="Arial"/>
          <w:lang w:eastAsia="en-US"/>
        </w:rPr>
        <w:t xml:space="preserve">, o Gestor do Contrato deverá providenciar o recebimento </w:t>
      </w:r>
      <w:r w:rsidRPr="00AF0FB1">
        <w:rPr>
          <w:rFonts w:cs="Arial"/>
          <w:color w:val="000000"/>
          <w:lang w:eastAsia="en-US"/>
        </w:rPr>
        <w:t xml:space="preserve">definitivo, ato que concretiza o ateste da execução dos serviços, obedecendo as seguintes diretrizes: </w:t>
      </w:r>
    </w:p>
    <w:p w14:paraId="241A3BC5" w14:textId="41312753" w:rsidR="00761D03" w:rsidRPr="00AF0FB1" w:rsidRDefault="00761D03" w:rsidP="008527AA">
      <w:pPr>
        <w:keepNext/>
        <w:keepLines/>
        <w:numPr>
          <w:ilvl w:val="2"/>
          <w:numId w:val="1"/>
        </w:numPr>
        <w:suppressAutoHyphens/>
        <w:spacing w:before="120" w:after="120"/>
        <w:ind w:left="0" w:firstLine="0"/>
        <w:jc w:val="both"/>
        <w:rPr>
          <w:rFonts w:cs="Arial"/>
          <w:color w:val="000000"/>
          <w:lang w:eastAsia="en-US"/>
        </w:rPr>
      </w:pPr>
      <w:r w:rsidRPr="00AF0FB1">
        <w:rPr>
          <w:rFonts w:cs="Arial"/>
          <w:color w:val="000000"/>
          <w:lang w:eastAsia="en-US"/>
        </w:rPr>
        <w:t xml:space="preserve">Realizar a análise dos relatórios e de toda a documentação apresentada pela fiscalização e, caso haja irregularidades que impeçam a liquidação e o pagamento da despesa, indicar as cláusulas contratuais pertinentes, solicitando à </w:t>
      </w:r>
      <w:r w:rsidR="00FE56DE" w:rsidRPr="00AF0FB1">
        <w:rPr>
          <w:rFonts w:cs="Arial"/>
          <w:color w:val="000000"/>
          <w:lang w:eastAsia="en-US"/>
        </w:rPr>
        <w:t>CESSIONÁRIA</w:t>
      </w:r>
      <w:r w:rsidRPr="00AF0FB1">
        <w:rPr>
          <w:rFonts w:cs="Arial"/>
          <w:color w:val="000000"/>
          <w:lang w:eastAsia="en-US"/>
        </w:rPr>
        <w:t xml:space="preserve">, por escrito, as respectivas correções; </w:t>
      </w:r>
    </w:p>
    <w:p w14:paraId="1D73BF92" w14:textId="77777777" w:rsidR="00761D03" w:rsidRPr="00AF0FB1" w:rsidRDefault="00761D03" w:rsidP="008527AA">
      <w:pPr>
        <w:keepNext/>
        <w:keepLines/>
        <w:numPr>
          <w:ilvl w:val="2"/>
          <w:numId w:val="1"/>
        </w:numPr>
        <w:suppressAutoHyphens/>
        <w:spacing w:before="120" w:after="120"/>
        <w:ind w:left="0" w:firstLine="0"/>
        <w:jc w:val="both"/>
        <w:rPr>
          <w:rFonts w:cs="Arial"/>
          <w:color w:val="000000"/>
          <w:lang w:eastAsia="en-US"/>
        </w:rPr>
      </w:pPr>
      <w:r w:rsidRPr="00AF0FB1">
        <w:rPr>
          <w:rFonts w:cs="Arial"/>
          <w:color w:val="000000"/>
          <w:lang w:eastAsia="en-US"/>
        </w:rPr>
        <w:t xml:space="preserve">Emitir Termo Circunstanciado para efeito de recebimento definitivo dos serviços prestados, com base nos relatórios e documentações apresentadas; e </w:t>
      </w:r>
    </w:p>
    <w:p w14:paraId="10323ED7" w14:textId="6216FF89" w:rsidR="00BB7BCE" w:rsidRPr="003441CC" w:rsidRDefault="00FE56DE" w:rsidP="008527AA">
      <w:pPr>
        <w:keepNext/>
        <w:keepLines/>
        <w:numPr>
          <w:ilvl w:val="2"/>
          <w:numId w:val="1"/>
        </w:numPr>
        <w:suppressAutoHyphens/>
        <w:spacing w:before="120" w:after="120"/>
        <w:ind w:left="0" w:firstLine="0"/>
        <w:jc w:val="both"/>
      </w:pPr>
      <w:r w:rsidRPr="003441CC">
        <w:rPr>
          <w:rFonts w:cs="Arial"/>
          <w:color w:val="000000"/>
          <w:lang w:eastAsia="en-US"/>
        </w:rPr>
        <w:t>O Gestor do Contrato deverá gerar a Guia de Recolhimento da União (GRU)</w:t>
      </w:r>
      <w:r w:rsidR="00761D03" w:rsidRPr="003441CC">
        <w:rPr>
          <w:rFonts w:cs="Arial"/>
          <w:color w:val="000000"/>
          <w:lang w:eastAsia="en-US"/>
        </w:rPr>
        <w:t xml:space="preserve"> com o valor exato </w:t>
      </w:r>
      <w:r w:rsidR="00BB7BCE" w:rsidRPr="003441CC">
        <w:rPr>
          <w:rFonts w:cs="Arial"/>
          <w:color w:val="000000"/>
          <w:lang w:eastAsia="en-US"/>
        </w:rPr>
        <w:t xml:space="preserve">dimensionado pela fiscalização, </w:t>
      </w:r>
      <w:r w:rsidR="00BB7BCE" w:rsidRPr="003441CC">
        <w:rPr>
          <w:rFonts w:cs="Arial"/>
          <w:szCs w:val="20"/>
        </w:rPr>
        <w:t>com base no Instrumento de Medição de Resultado (IMR), ou instrumento substituto.</w:t>
      </w:r>
      <w:ins w:id="3" w:author="Hugo Teixeira Montezuma Sales" w:date="2018-12-21T12:21:00Z">
        <w:r w:rsidR="00BB7BCE" w:rsidRPr="003441CC">
          <w:rPr>
            <w:rFonts w:cs="Arial"/>
            <w:color w:val="000000"/>
            <w:lang w:eastAsia="en-US"/>
          </w:rPr>
          <w:t xml:space="preserve"> </w:t>
        </w:r>
      </w:ins>
    </w:p>
    <w:p w14:paraId="2957B1E6" w14:textId="0E88C6F4" w:rsidR="00C55B69" w:rsidRPr="003441CC" w:rsidRDefault="00C55B69" w:rsidP="008527AA">
      <w:pPr>
        <w:keepNext/>
        <w:keepLines/>
        <w:numPr>
          <w:ilvl w:val="1"/>
          <w:numId w:val="1"/>
        </w:numPr>
        <w:suppressAutoHyphens/>
        <w:spacing w:before="120" w:after="120"/>
        <w:ind w:left="0" w:firstLine="0"/>
        <w:jc w:val="both"/>
        <w:rPr>
          <w:rFonts w:cs="Arial"/>
          <w:szCs w:val="20"/>
        </w:rPr>
      </w:pPr>
      <w:r w:rsidRPr="00AF0FB1">
        <w:rPr>
          <w:rFonts w:cs="Arial"/>
          <w:szCs w:val="20"/>
        </w:rPr>
        <w:t xml:space="preserve">O recebimento provisório ou definitivo do objeto não exclui a responsabilidade da </w:t>
      </w:r>
      <w:r w:rsidR="00FE56DE" w:rsidRPr="00AF0FB1">
        <w:rPr>
          <w:rFonts w:cs="Arial"/>
          <w:szCs w:val="20"/>
        </w:rPr>
        <w:t>Cessionária</w:t>
      </w:r>
      <w:r w:rsidRPr="00AF0FB1">
        <w:rPr>
          <w:rFonts w:cs="Arial"/>
          <w:szCs w:val="20"/>
        </w:rPr>
        <w:t xml:space="preserve"> pelos prejuízos resultantes da incorreta execução do contrato</w:t>
      </w:r>
      <w:r w:rsidR="00851E2F" w:rsidRPr="00AF0FB1">
        <w:rPr>
          <w:rFonts w:cs="Arial"/>
          <w:szCs w:val="20"/>
        </w:rPr>
        <w:t xml:space="preserve">, ou, </w:t>
      </w:r>
      <w:r w:rsidR="00851E2F" w:rsidRPr="00AF0FB1">
        <w:rPr>
          <w:szCs w:val="20"/>
        </w:rPr>
        <w:t>em qualquer época, das garantias concedidas e das responsabilidades assumidas em contrato e por força das disposições legais em vigor</w:t>
      </w:r>
      <w:r w:rsidR="00A12C0F" w:rsidRPr="00AF0FB1">
        <w:rPr>
          <w:szCs w:val="20"/>
        </w:rPr>
        <w:t>.</w:t>
      </w:r>
    </w:p>
    <w:p w14:paraId="67FC83A7" w14:textId="77777777" w:rsidR="003441CC" w:rsidRPr="00AF0FB1" w:rsidRDefault="003441CC" w:rsidP="003441CC">
      <w:pPr>
        <w:keepNext/>
        <w:keepLines/>
        <w:suppressAutoHyphens/>
        <w:spacing w:before="120" w:after="120"/>
        <w:jc w:val="both"/>
        <w:rPr>
          <w:rFonts w:cs="Arial"/>
          <w:szCs w:val="20"/>
        </w:rPr>
      </w:pPr>
    </w:p>
    <w:p w14:paraId="01CC6E3A" w14:textId="19C7A3A9" w:rsidR="0085196B" w:rsidRPr="00AF0FB1" w:rsidRDefault="0085196B" w:rsidP="008527AA">
      <w:pPr>
        <w:pStyle w:val="Nivel1"/>
        <w:suppressAutoHyphens/>
        <w:spacing w:before="120" w:after="120" w:line="240" w:lineRule="auto"/>
        <w:ind w:left="0" w:firstLine="0"/>
        <w:rPr>
          <w:rFonts w:cs="Arial"/>
          <w:color w:val="auto"/>
        </w:rPr>
      </w:pPr>
      <w:r w:rsidRPr="00AF0FB1">
        <w:rPr>
          <w:rFonts w:cs="Arial"/>
          <w:color w:val="auto"/>
        </w:rPr>
        <w:t>DO PAGAMENTO</w:t>
      </w:r>
    </w:p>
    <w:p w14:paraId="1AAD6903" w14:textId="421B0F3C" w:rsidR="0085196B" w:rsidRPr="00AF0FB1" w:rsidRDefault="0085196B" w:rsidP="008527AA">
      <w:pPr>
        <w:keepNext/>
        <w:keepLines/>
        <w:numPr>
          <w:ilvl w:val="1"/>
          <w:numId w:val="1"/>
        </w:numPr>
        <w:suppressAutoHyphens/>
        <w:spacing w:before="120" w:after="120"/>
        <w:ind w:left="0" w:firstLine="0"/>
        <w:jc w:val="both"/>
        <w:rPr>
          <w:rFonts w:eastAsia="Arial"/>
        </w:rPr>
      </w:pPr>
      <w:r w:rsidRPr="00AF0FB1">
        <w:rPr>
          <w:color w:val="000000" w:themeColor="text1"/>
        </w:rPr>
        <w:t xml:space="preserve">O </w:t>
      </w:r>
      <w:r w:rsidRPr="00AF0FB1">
        <w:rPr>
          <w:rFonts w:cs="Arial"/>
          <w:szCs w:val="20"/>
        </w:rPr>
        <w:t>pagamento</w:t>
      </w:r>
      <w:r w:rsidRPr="00AF0FB1">
        <w:rPr>
          <w:color w:val="000000" w:themeColor="text1"/>
        </w:rPr>
        <w:t xml:space="preserve"> </w:t>
      </w:r>
      <w:r w:rsidR="00246D83" w:rsidRPr="00AF0FB1">
        <w:rPr>
          <w:color w:val="000000" w:themeColor="text1"/>
        </w:rPr>
        <w:t xml:space="preserve">mensal deverá </w:t>
      </w:r>
      <w:r w:rsidRPr="00AF0FB1">
        <w:rPr>
          <w:color w:val="000000" w:themeColor="text1"/>
        </w:rPr>
        <w:t xml:space="preserve">ser efetuado pela </w:t>
      </w:r>
      <w:r w:rsidR="00B34EA6" w:rsidRPr="00AF0FB1">
        <w:rPr>
          <w:color w:val="000000" w:themeColor="text1"/>
        </w:rPr>
        <w:t>CESSIONÁRIA</w:t>
      </w:r>
      <w:r w:rsidRPr="00AF0FB1">
        <w:rPr>
          <w:color w:val="000000" w:themeColor="text1"/>
        </w:rPr>
        <w:t xml:space="preserve"> no praz</w:t>
      </w:r>
      <w:r w:rsidRPr="00101759">
        <w:rPr>
          <w:color w:val="000000" w:themeColor="text1"/>
        </w:rPr>
        <w:t>o</w:t>
      </w:r>
      <w:r w:rsidR="00246D83" w:rsidRPr="00101759">
        <w:rPr>
          <w:color w:val="000000" w:themeColor="text1"/>
        </w:rPr>
        <w:t xml:space="preserve"> </w:t>
      </w:r>
      <w:r w:rsidR="00246D83" w:rsidRPr="00101759">
        <w:rPr>
          <w:rFonts w:cs="Arial"/>
          <w:color w:val="00000A"/>
          <w:szCs w:val="20"/>
        </w:rPr>
        <w:t xml:space="preserve">máximo de até 5 (cinco) dias úteis do mês subsequente e enviado o comprovante do pagamento para o Fiscal do Contrato até </w:t>
      </w:r>
      <w:r w:rsidR="0086049C" w:rsidRPr="00101759">
        <w:rPr>
          <w:rFonts w:cs="Arial"/>
          <w:color w:val="00000A"/>
          <w:szCs w:val="20"/>
        </w:rPr>
        <w:t>dois</w:t>
      </w:r>
      <w:r w:rsidR="00246D83" w:rsidRPr="00101759">
        <w:rPr>
          <w:rFonts w:cs="Arial"/>
          <w:color w:val="00000A"/>
          <w:szCs w:val="20"/>
        </w:rPr>
        <w:t xml:space="preserve"> dia</w:t>
      </w:r>
      <w:r w:rsidR="0086049C" w:rsidRPr="00101759">
        <w:rPr>
          <w:rFonts w:cs="Arial"/>
          <w:color w:val="00000A"/>
          <w:szCs w:val="20"/>
        </w:rPr>
        <w:t>s</w:t>
      </w:r>
      <w:r w:rsidR="00246D83" w:rsidRPr="00101759">
        <w:rPr>
          <w:rFonts w:cs="Arial"/>
          <w:color w:val="00000A"/>
          <w:szCs w:val="20"/>
        </w:rPr>
        <w:t xml:space="preserve"> út</w:t>
      </w:r>
      <w:r w:rsidR="0086049C" w:rsidRPr="00101759">
        <w:rPr>
          <w:rFonts w:cs="Arial"/>
          <w:color w:val="00000A"/>
          <w:szCs w:val="20"/>
        </w:rPr>
        <w:t>eis</w:t>
      </w:r>
      <w:r w:rsidR="00246D83" w:rsidRPr="00101759">
        <w:rPr>
          <w:rFonts w:cs="Arial"/>
          <w:color w:val="00000A"/>
          <w:szCs w:val="20"/>
        </w:rPr>
        <w:t xml:space="preserve"> após a data de pagamento</w:t>
      </w:r>
      <w:r w:rsidR="0086049C" w:rsidRPr="00101759">
        <w:rPr>
          <w:rFonts w:cs="Arial"/>
          <w:color w:val="00000A"/>
          <w:szCs w:val="20"/>
        </w:rPr>
        <w:t>.</w:t>
      </w:r>
    </w:p>
    <w:p w14:paraId="3D3D2745" w14:textId="7121F3C0" w:rsidR="0085196B" w:rsidRPr="00AF0FB1" w:rsidRDefault="0085196B" w:rsidP="008527AA">
      <w:pPr>
        <w:keepNext/>
        <w:keepLines/>
        <w:numPr>
          <w:ilvl w:val="1"/>
          <w:numId w:val="1"/>
        </w:numPr>
        <w:suppressAutoHyphens/>
        <w:spacing w:before="120" w:after="120"/>
        <w:ind w:left="0" w:firstLine="0"/>
        <w:jc w:val="both"/>
        <w:rPr>
          <w:rFonts w:cs="Arial"/>
        </w:rPr>
      </w:pPr>
      <w:r w:rsidRPr="00AF0FB1">
        <w:rPr>
          <w:rFonts w:cs="Arial"/>
          <w:iCs/>
        </w:rPr>
        <w:t xml:space="preserve">A emissão da </w:t>
      </w:r>
      <w:r w:rsidR="00B34EA6" w:rsidRPr="00AF0FB1">
        <w:rPr>
          <w:rFonts w:cs="Arial"/>
          <w:b/>
          <w:bCs/>
          <w:iCs/>
        </w:rPr>
        <w:t>GRU</w:t>
      </w:r>
      <w:r w:rsidRPr="00AF0FB1">
        <w:rPr>
          <w:rFonts w:cs="Arial"/>
          <w:iCs/>
        </w:rPr>
        <w:t xml:space="preserve"> será precedida do recebimento definitivo do serviço, </w:t>
      </w:r>
      <w:r w:rsidR="00761D03" w:rsidRPr="00AF0FB1">
        <w:rPr>
          <w:rFonts w:cs="Arial"/>
          <w:iCs/>
        </w:rPr>
        <w:t>conforme este Termo de Referência</w:t>
      </w:r>
      <w:r w:rsidR="00B34EA6" w:rsidRPr="00AF0FB1">
        <w:rPr>
          <w:rFonts w:cs="Arial"/>
          <w:iCs/>
        </w:rPr>
        <w:t>.</w:t>
      </w:r>
    </w:p>
    <w:p w14:paraId="38651B20" w14:textId="147224BD" w:rsidR="0085196B" w:rsidRPr="00AF0FB1" w:rsidRDefault="0085196B" w:rsidP="008527AA">
      <w:pPr>
        <w:keepNext/>
        <w:keepLines/>
        <w:numPr>
          <w:ilvl w:val="1"/>
          <w:numId w:val="1"/>
        </w:numPr>
        <w:suppressAutoHyphens/>
        <w:spacing w:before="120" w:after="120"/>
        <w:ind w:left="0" w:firstLine="0"/>
        <w:jc w:val="both"/>
        <w:rPr>
          <w:color w:val="000000"/>
        </w:rPr>
      </w:pPr>
      <w:r w:rsidRPr="00AF0FB1">
        <w:rPr>
          <w:color w:val="000000"/>
        </w:rPr>
        <w:t xml:space="preserve">A </w:t>
      </w:r>
      <w:r w:rsidR="00B34EA6" w:rsidRPr="00AF0FB1">
        <w:rPr>
          <w:b/>
          <w:bCs/>
          <w:color w:val="000000"/>
        </w:rPr>
        <w:t>GRU</w:t>
      </w:r>
      <w:r w:rsidRPr="00AF0FB1">
        <w:rPr>
          <w:color w:val="000000"/>
        </w:rPr>
        <w:t xml:space="preserve"> deverá ser obrigatoriamente acompanhada da comprovação da regularidade fiscal, constatada por meio de consulta on-line ao </w:t>
      </w:r>
      <w:r w:rsidR="000B1A17" w:rsidRPr="00AF0FB1">
        <w:rPr>
          <w:color w:val="000000"/>
        </w:rPr>
        <w:t>SICAF</w:t>
      </w:r>
      <w:r w:rsidRPr="00AF0FB1">
        <w:rPr>
          <w:color w:val="000000"/>
        </w:rPr>
        <w:t xml:space="preserve"> ou, na impossibilidade de acesso </w:t>
      </w:r>
      <w:r w:rsidRPr="00AF0FB1">
        <w:rPr>
          <w:rFonts w:cs="Arial"/>
          <w:color w:val="000000"/>
          <w:lang w:eastAsia="en-US"/>
        </w:rPr>
        <w:t>ao</w:t>
      </w:r>
      <w:r w:rsidRPr="00AF0FB1">
        <w:rPr>
          <w:color w:val="000000"/>
        </w:rPr>
        <w:t xml:space="preserve"> referido Sistema, mediante consulta aos sítios eletrônicos oficiais ou à documentação mencionada no art. 29 da Lei nº 8.666, de 1993. </w:t>
      </w:r>
    </w:p>
    <w:p w14:paraId="1F59D649" w14:textId="0CE99210" w:rsidR="0085196B" w:rsidRPr="00101759" w:rsidRDefault="0085196B" w:rsidP="008527AA">
      <w:pPr>
        <w:keepNext/>
        <w:keepLines/>
        <w:numPr>
          <w:ilvl w:val="1"/>
          <w:numId w:val="1"/>
        </w:numPr>
        <w:suppressAutoHyphens/>
        <w:spacing w:before="120" w:after="120"/>
        <w:ind w:left="0" w:firstLine="0"/>
        <w:jc w:val="both"/>
        <w:rPr>
          <w:color w:val="000000" w:themeColor="text1"/>
        </w:rPr>
      </w:pPr>
      <w:r w:rsidRPr="00101759">
        <w:rPr>
          <w:color w:val="000000"/>
        </w:rPr>
        <w:t>O setor competente p</w:t>
      </w:r>
      <w:r w:rsidR="00C90626" w:rsidRPr="00101759">
        <w:rPr>
          <w:color w:val="000000"/>
        </w:rPr>
        <w:t>ela</w:t>
      </w:r>
      <w:r w:rsidRPr="00101759">
        <w:rPr>
          <w:color w:val="000000"/>
        </w:rPr>
        <w:t xml:space="preserve"> </w:t>
      </w:r>
      <w:r w:rsidR="00C90626" w:rsidRPr="00101759">
        <w:rPr>
          <w:color w:val="000000"/>
        </w:rPr>
        <w:t>emissão da GRU</w:t>
      </w:r>
      <w:r w:rsidRPr="00101759">
        <w:rPr>
          <w:color w:val="000000"/>
        </w:rPr>
        <w:t xml:space="preserve"> deve verificar se </w:t>
      </w:r>
      <w:r w:rsidR="00C90626" w:rsidRPr="00101759">
        <w:rPr>
          <w:color w:val="000000"/>
        </w:rPr>
        <w:t>o documento</w:t>
      </w:r>
      <w:r w:rsidRPr="00101759">
        <w:rPr>
          <w:color w:val="000000"/>
        </w:rPr>
        <w:t xml:space="preserve"> apresenta</w:t>
      </w:r>
      <w:r w:rsidR="00C90626" w:rsidRPr="00101759">
        <w:rPr>
          <w:color w:val="000000"/>
        </w:rPr>
        <w:t xml:space="preserve"> </w:t>
      </w:r>
      <w:r w:rsidRPr="00101759">
        <w:rPr>
          <w:color w:val="000000"/>
        </w:rPr>
        <w:t>expressa</w:t>
      </w:r>
      <w:r w:rsidR="00C90626" w:rsidRPr="00101759">
        <w:rPr>
          <w:color w:val="000000"/>
        </w:rPr>
        <w:t>mente</w:t>
      </w:r>
      <w:r w:rsidRPr="00101759">
        <w:rPr>
          <w:color w:val="000000"/>
        </w:rPr>
        <w:t xml:space="preserve"> os elementos necessários e essenciais, tais como: </w:t>
      </w:r>
    </w:p>
    <w:p w14:paraId="547E72EE" w14:textId="77777777" w:rsidR="0085196B" w:rsidRPr="00AF0FB1" w:rsidRDefault="0085196B" w:rsidP="008527AA">
      <w:pPr>
        <w:keepNext/>
        <w:keepLines/>
        <w:numPr>
          <w:ilvl w:val="2"/>
          <w:numId w:val="1"/>
        </w:numPr>
        <w:suppressAutoHyphens/>
        <w:spacing w:before="120" w:after="120"/>
        <w:ind w:left="0" w:firstLine="0"/>
        <w:jc w:val="both"/>
        <w:rPr>
          <w:color w:val="000000"/>
        </w:rPr>
      </w:pPr>
      <w:r w:rsidRPr="00AF0FB1">
        <w:rPr>
          <w:color w:val="000000"/>
        </w:rPr>
        <w:lastRenderedPageBreak/>
        <w:t xml:space="preserve">o prazo de validade; </w:t>
      </w:r>
    </w:p>
    <w:p w14:paraId="120BE816" w14:textId="77777777" w:rsidR="0085196B" w:rsidRPr="00AF0FB1" w:rsidRDefault="0085196B" w:rsidP="008527AA">
      <w:pPr>
        <w:keepNext/>
        <w:keepLines/>
        <w:numPr>
          <w:ilvl w:val="2"/>
          <w:numId w:val="1"/>
        </w:numPr>
        <w:suppressAutoHyphens/>
        <w:spacing w:before="120" w:after="120"/>
        <w:ind w:left="0" w:firstLine="0"/>
        <w:jc w:val="both"/>
        <w:rPr>
          <w:color w:val="000000"/>
        </w:rPr>
      </w:pPr>
      <w:r w:rsidRPr="00AF0FB1">
        <w:rPr>
          <w:color w:val="000000"/>
        </w:rPr>
        <w:t xml:space="preserve">a data da emissão; </w:t>
      </w:r>
    </w:p>
    <w:p w14:paraId="6DD33C60" w14:textId="2F322C38" w:rsidR="0085196B" w:rsidRPr="00AF0FB1" w:rsidRDefault="0085196B" w:rsidP="008527AA">
      <w:pPr>
        <w:keepNext/>
        <w:keepLines/>
        <w:numPr>
          <w:ilvl w:val="2"/>
          <w:numId w:val="1"/>
        </w:numPr>
        <w:suppressAutoHyphens/>
        <w:spacing w:before="120" w:after="120"/>
        <w:ind w:left="0" w:firstLine="0"/>
        <w:jc w:val="both"/>
        <w:rPr>
          <w:color w:val="000000"/>
        </w:rPr>
      </w:pPr>
      <w:r w:rsidRPr="00AF0FB1">
        <w:rPr>
          <w:color w:val="000000"/>
        </w:rPr>
        <w:t xml:space="preserve">os dados do contrato e do órgão </w:t>
      </w:r>
      <w:r w:rsidR="00C90626" w:rsidRPr="00AF0FB1">
        <w:rPr>
          <w:color w:val="000000"/>
        </w:rPr>
        <w:t>cedente</w:t>
      </w:r>
      <w:r w:rsidRPr="00AF0FB1">
        <w:rPr>
          <w:color w:val="000000"/>
        </w:rPr>
        <w:t xml:space="preserve">; </w:t>
      </w:r>
    </w:p>
    <w:p w14:paraId="5BC02B68" w14:textId="77777777" w:rsidR="0085196B" w:rsidRPr="00AF0FB1" w:rsidRDefault="0085196B" w:rsidP="008527AA">
      <w:pPr>
        <w:keepNext/>
        <w:keepLines/>
        <w:numPr>
          <w:ilvl w:val="2"/>
          <w:numId w:val="1"/>
        </w:numPr>
        <w:suppressAutoHyphens/>
        <w:spacing w:before="120" w:after="120"/>
        <w:ind w:left="0" w:firstLine="0"/>
        <w:jc w:val="both"/>
        <w:rPr>
          <w:color w:val="000000"/>
        </w:rPr>
      </w:pPr>
      <w:r w:rsidRPr="00AF0FB1">
        <w:rPr>
          <w:color w:val="000000"/>
        </w:rPr>
        <w:t xml:space="preserve">o período de prestação dos serviços; </w:t>
      </w:r>
    </w:p>
    <w:p w14:paraId="764E0A6C" w14:textId="77777777" w:rsidR="0085196B" w:rsidRPr="00AF0FB1" w:rsidRDefault="0085196B" w:rsidP="008527AA">
      <w:pPr>
        <w:keepNext/>
        <w:keepLines/>
        <w:numPr>
          <w:ilvl w:val="2"/>
          <w:numId w:val="1"/>
        </w:numPr>
        <w:suppressAutoHyphens/>
        <w:spacing w:before="120" w:after="120"/>
        <w:ind w:left="0" w:firstLine="0"/>
        <w:jc w:val="both"/>
        <w:rPr>
          <w:color w:val="000000"/>
        </w:rPr>
      </w:pPr>
      <w:r w:rsidRPr="00AF0FB1">
        <w:rPr>
          <w:color w:val="000000"/>
        </w:rPr>
        <w:t xml:space="preserve">o valor a pagar; e </w:t>
      </w:r>
    </w:p>
    <w:p w14:paraId="3E2340FD" w14:textId="726B96E1" w:rsidR="0085196B" w:rsidRPr="00AF0FB1" w:rsidRDefault="0085196B" w:rsidP="008527AA">
      <w:pPr>
        <w:keepNext/>
        <w:keepLines/>
        <w:numPr>
          <w:ilvl w:val="2"/>
          <w:numId w:val="1"/>
        </w:numPr>
        <w:suppressAutoHyphens/>
        <w:spacing w:before="120" w:after="120"/>
        <w:ind w:left="0" w:firstLine="0"/>
        <w:jc w:val="both"/>
        <w:rPr>
          <w:color w:val="000000"/>
        </w:rPr>
      </w:pPr>
      <w:r w:rsidRPr="00AF0FB1">
        <w:rPr>
          <w:color w:val="000000"/>
        </w:rPr>
        <w:t>eventual destaque do valor de retenções tributárias cabíveis.</w:t>
      </w:r>
    </w:p>
    <w:p w14:paraId="12ADEEA1" w14:textId="02D29D35" w:rsidR="0085196B" w:rsidRPr="00101759" w:rsidRDefault="0085196B" w:rsidP="008527AA">
      <w:pPr>
        <w:keepNext/>
        <w:keepLines/>
        <w:numPr>
          <w:ilvl w:val="1"/>
          <w:numId w:val="1"/>
        </w:numPr>
        <w:suppressAutoHyphens/>
        <w:spacing w:before="120" w:after="120"/>
        <w:ind w:left="0" w:firstLine="0"/>
        <w:jc w:val="both"/>
        <w:rPr>
          <w:rFonts w:cs="Arial"/>
          <w:szCs w:val="20"/>
          <w:lang w:eastAsia="en-US"/>
        </w:rPr>
      </w:pPr>
      <w:r w:rsidRPr="00101759">
        <w:rPr>
          <w:iCs/>
        </w:rPr>
        <w:t xml:space="preserve">Havendo erro </w:t>
      </w:r>
      <w:r w:rsidRPr="00101759">
        <w:rPr>
          <w:color w:val="000000"/>
        </w:rPr>
        <w:t>na</w:t>
      </w:r>
      <w:r w:rsidRPr="00101759">
        <w:rPr>
          <w:iCs/>
        </w:rPr>
        <w:t xml:space="preserve"> apresentação da </w:t>
      </w:r>
      <w:r w:rsidR="00824430" w:rsidRPr="00101759">
        <w:rPr>
          <w:iCs/>
        </w:rPr>
        <w:t>GRU</w:t>
      </w:r>
      <w:r w:rsidRPr="00101759">
        <w:rPr>
          <w:iCs/>
        </w:rPr>
        <w:t xml:space="preserve">, ou circunstância que impeça </w:t>
      </w:r>
      <w:r w:rsidR="00824430" w:rsidRPr="00101759">
        <w:rPr>
          <w:iCs/>
        </w:rPr>
        <w:t>o pagamento</w:t>
      </w:r>
      <w:r w:rsidRPr="00101759">
        <w:rPr>
          <w:iCs/>
        </w:rPr>
        <w:t xml:space="preserve"> da </w:t>
      </w:r>
      <w:r w:rsidR="00824430" w:rsidRPr="00101759">
        <w:rPr>
          <w:iCs/>
        </w:rPr>
        <w:t>mesma</w:t>
      </w:r>
      <w:r w:rsidRPr="00101759">
        <w:rPr>
          <w:iCs/>
        </w:rPr>
        <w:t xml:space="preserve">, o </w:t>
      </w:r>
      <w:r w:rsidRPr="00101759">
        <w:rPr>
          <w:rFonts w:cs="Arial"/>
          <w:iCs/>
          <w:szCs w:val="20"/>
        </w:rPr>
        <w:t xml:space="preserve">pagamento ficará sobrestado até que a </w:t>
      </w:r>
      <w:r w:rsidR="005C3668" w:rsidRPr="00101759">
        <w:rPr>
          <w:rFonts w:cs="Arial"/>
          <w:iCs/>
          <w:szCs w:val="20"/>
        </w:rPr>
        <w:t>CEDENTE</w:t>
      </w:r>
      <w:r w:rsidRPr="00101759">
        <w:rPr>
          <w:rFonts w:cs="Arial"/>
          <w:iCs/>
          <w:szCs w:val="20"/>
        </w:rPr>
        <w:t xml:space="preserve"> providencie as </w:t>
      </w:r>
      <w:r w:rsidRPr="00101759">
        <w:rPr>
          <w:iCs/>
        </w:rPr>
        <w:t>medidas</w:t>
      </w:r>
      <w:r w:rsidRPr="00101759">
        <w:rPr>
          <w:rFonts w:cs="Arial"/>
          <w:iCs/>
          <w:szCs w:val="20"/>
        </w:rPr>
        <w:t xml:space="preserve"> saneadoras. Nesta hipótese, o prazo para pagamento iniciar-se-á após a comprovação da regularização da situação, não acarretando qualquer ônus para a </w:t>
      </w:r>
      <w:r w:rsidR="00824430" w:rsidRPr="00101759">
        <w:rPr>
          <w:rFonts w:cs="Arial"/>
          <w:iCs/>
          <w:szCs w:val="20"/>
        </w:rPr>
        <w:t>CE</w:t>
      </w:r>
      <w:r w:rsidR="005C3668" w:rsidRPr="00101759">
        <w:rPr>
          <w:rFonts w:cs="Arial"/>
          <w:iCs/>
          <w:szCs w:val="20"/>
        </w:rPr>
        <w:t>SSIONÁRIA</w:t>
      </w:r>
      <w:r w:rsidRPr="00101759">
        <w:rPr>
          <w:rFonts w:cs="Arial"/>
          <w:iCs/>
          <w:szCs w:val="20"/>
        </w:rPr>
        <w:t>;</w:t>
      </w:r>
    </w:p>
    <w:p w14:paraId="35A83FDA" w14:textId="21895BCE" w:rsidR="0085196B" w:rsidRPr="00AF0FB1" w:rsidRDefault="0085196B" w:rsidP="008527AA">
      <w:pPr>
        <w:keepNext/>
        <w:keepLines/>
        <w:numPr>
          <w:ilvl w:val="1"/>
          <w:numId w:val="1"/>
        </w:numPr>
        <w:suppressAutoHyphens/>
        <w:spacing w:before="120" w:after="120"/>
        <w:ind w:left="0" w:firstLine="0"/>
        <w:jc w:val="both"/>
        <w:rPr>
          <w:rFonts w:cs="Arial"/>
          <w:szCs w:val="20"/>
          <w:lang w:eastAsia="en-US"/>
        </w:rPr>
      </w:pPr>
      <w:r w:rsidRPr="00AF0FB1">
        <w:t xml:space="preserve">Nos termos do item 1, do Anexo VIII-A da Instrução Normativa SEGES/MP nº 05, de 2017, será </w:t>
      </w:r>
      <w:r w:rsidRPr="00AF0FB1">
        <w:rPr>
          <w:color w:val="000000"/>
        </w:rPr>
        <w:t>efetuad</w:t>
      </w:r>
      <w:r w:rsidR="004C0954" w:rsidRPr="00AF0FB1">
        <w:rPr>
          <w:color w:val="000000"/>
        </w:rPr>
        <w:t>o</w:t>
      </w:r>
      <w:r w:rsidRPr="00AF0FB1">
        <w:rPr>
          <w:rFonts w:cs="Arial"/>
          <w:szCs w:val="20"/>
          <w:lang w:eastAsia="en-US"/>
        </w:rPr>
        <w:t xml:space="preserve"> </w:t>
      </w:r>
      <w:r w:rsidR="004C0954" w:rsidRPr="00AF0FB1">
        <w:rPr>
          <w:rFonts w:cs="Arial"/>
          <w:szCs w:val="20"/>
          <w:lang w:eastAsia="en-US"/>
        </w:rPr>
        <w:t>o acréscimo</w:t>
      </w:r>
      <w:r w:rsidRPr="00AF0FB1">
        <w:rPr>
          <w:rFonts w:cs="Arial"/>
          <w:szCs w:val="20"/>
          <w:lang w:eastAsia="en-US"/>
        </w:rPr>
        <w:t xml:space="preserve"> no pagamento, proporcional à irregularidade verificada, sem prejuízo das sanções cabíveis, caso se constate que a </w:t>
      </w:r>
      <w:r w:rsidR="007B07D7" w:rsidRPr="00101759">
        <w:rPr>
          <w:rFonts w:cs="Arial"/>
          <w:szCs w:val="20"/>
          <w:lang w:eastAsia="en-US"/>
        </w:rPr>
        <w:t>CESSIONÁRIA</w:t>
      </w:r>
      <w:r w:rsidRPr="00AF0FB1">
        <w:rPr>
          <w:rFonts w:cs="Arial"/>
          <w:szCs w:val="20"/>
          <w:lang w:eastAsia="en-US"/>
        </w:rPr>
        <w:t>:</w:t>
      </w:r>
    </w:p>
    <w:p w14:paraId="12A64BDD" w14:textId="77777777" w:rsidR="0085196B" w:rsidRPr="00AF0FB1" w:rsidRDefault="0085196B" w:rsidP="008527AA">
      <w:pPr>
        <w:keepNext/>
        <w:keepLines/>
        <w:numPr>
          <w:ilvl w:val="2"/>
          <w:numId w:val="1"/>
        </w:numPr>
        <w:suppressAutoHyphens/>
        <w:spacing w:before="120" w:after="120"/>
        <w:ind w:left="0" w:firstLine="0"/>
        <w:jc w:val="both"/>
        <w:rPr>
          <w:color w:val="000000"/>
        </w:rPr>
      </w:pPr>
      <w:r w:rsidRPr="00AF0FB1">
        <w:rPr>
          <w:color w:val="000000"/>
        </w:rPr>
        <w:t>não produziu os resultados acordados;</w:t>
      </w:r>
    </w:p>
    <w:p w14:paraId="10B92392" w14:textId="77777777" w:rsidR="0085196B" w:rsidRPr="00AF0FB1" w:rsidRDefault="0085196B" w:rsidP="008527AA">
      <w:pPr>
        <w:keepNext/>
        <w:keepLines/>
        <w:numPr>
          <w:ilvl w:val="2"/>
          <w:numId w:val="1"/>
        </w:numPr>
        <w:suppressAutoHyphens/>
        <w:spacing w:before="120" w:after="120"/>
        <w:ind w:left="0" w:firstLine="0"/>
        <w:jc w:val="both"/>
        <w:rPr>
          <w:color w:val="000000"/>
        </w:rPr>
      </w:pPr>
      <w:r w:rsidRPr="00AF0FB1">
        <w:rPr>
          <w:color w:val="000000"/>
        </w:rPr>
        <w:t>deixou de executar as atividades contratadas, ou não as executou com a qualidade mínima exigida;</w:t>
      </w:r>
    </w:p>
    <w:p w14:paraId="29965A0D" w14:textId="77777777" w:rsidR="0085196B" w:rsidRPr="00AF0FB1" w:rsidRDefault="0085196B" w:rsidP="008527AA">
      <w:pPr>
        <w:keepNext/>
        <w:keepLines/>
        <w:numPr>
          <w:ilvl w:val="2"/>
          <w:numId w:val="1"/>
        </w:numPr>
        <w:suppressAutoHyphens/>
        <w:spacing w:before="120" w:after="120"/>
        <w:ind w:left="0" w:firstLine="0"/>
        <w:jc w:val="both"/>
        <w:rPr>
          <w:color w:val="000000"/>
        </w:rPr>
      </w:pPr>
      <w:r w:rsidRPr="00AF0FB1">
        <w:rPr>
          <w:color w:val="000000"/>
        </w:rPr>
        <w:t>deixou de utilizar os materiais e recursos humanos exigidos para a execução do serviço, ou utilizou-os com qualidade ou quantidade inferior à demandada.</w:t>
      </w:r>
    </w:p>
    <w:p w14:paraId="7EBC9C83" w14:textId="200024A3" w:rsidR="0085196B" w:rsidRPr="00AF0FB1" w:rsidRDefault="0085196B" w:rsidP="008527AA">
      <w:pPr>
        <w:keepNext/>
        <w:keepLines/>
        <w:numPr>
          <w:ilvl w:val="1"/>
          <w:numId w:val="1"/>
        </w:numPr>
        <w:suppressAutoHyphens/>
        <w:spacing w:before="120" w:after="120"/>
        <w:ind w:left="0" w:firstLine="0"/>
        <w:jc w:val="both"/>
        <w:rPr>
          <w:rFonts w:cs="Arial"/>
          <w:szCs w:val="20"/>
          <w:lang w:eastAsia="en-US"/>
        </w:rPr>
      </w:pPr>
      <w:r w:rsidRPr="00101759">
        <w:rPr>
          <w:rFonts w:cs="Arial"/>
          <w:szCs w:val="20"/>
          <w:lang w:eastAsia="en-US"/>
        </w:rPr>
        <w:t xml:space="preserve">Será considerada data do pagamento o dia em que constar como </w:t>
      </w:r>
      <w:r w:rsidR="007B07D7" w:rsidRPr="00101759">
        <w:rPr>
          <w:rFonts w:cs="Arial"/>
          <w:szCs w:val="20"/>
          <w:lang w:eastAsia="en-US"/>
        </w:rPr>
        <w:t>data de vencimento</w:t>
      </w:r>
      <w:r w:rsidRPr="00101759">
        <w:rPr>
          <w:rFonts w:cs="Arial"/>
          <w:szCs w:val="20"/>
          <w:lang w:eastAsia="en-US"/>
        </w:rPr>
        <w:t xml:space="preserve"> para</w:t>
      </w:r>
      <w:r w:rsidRPr="00AF0FB1">
        <w:rPr>
          <w:rFonts w:cs="Arial"/>
          <w:szCs w:val="20"/>
          <w:lang w:eastAsia="en-US"/>
        </w:rPr>
        <w:t xml:space="preserve"> pagamento.</w:t>
      </w:r>
    </w:p>
    <w:p w14:paraId="24CD4733" w14:textId="67A13D43" w:rsidR="0085196B" w:rsidRPr="00AF0FB1" w:rsidRDefault="0085196B" w:rsidP="008527AA">
      <w:pPr>
        <w:keepNext/>
        <w:keepLines/>
        <w:numPr>
          <w:ilvl w:val="1"/>
          <w:numId w:val="1"/>
        </w:numPr>
        <w:suppressAutoHyphens/>
        <w:spacing w:before="120" w:after="120"/>
        <w:ind w:left="0" w:firstLine="0"/>
        <w:jc w:val="both"/>
        <w:rPr>
          <w:rFonts w:cs="Arial"/>
          <w:szCs w:val="20"/>
          <w:lang w:eastAsia="en-US"/>
        </w:rPr>
      </w:pPr>
      <w:r w:rsidRPr="00AF0FB1">
        <w:rPr>
          <w:rFonts w:cs="Arial"/>
          <w:szCs w:val="20"/>
          <w:lang w:eastAsia="en-US"/>
        </w:rPr>
        <w:t xml:space="preserve">Antes de cada </w:t>
      </w:r>
      <w:r w:rsidR="005809DE" w:rsidRPr="00AF0FB1">
        <w:rPr>
          <w:rFonts w:cs="Arial"/>
          <w:szCs w:val="20"/>
          <w:lang w:eastAsia="en-US"/>
        </w:rPr>
        <w:t>emissão da GRU</w:t>
      </w:r>
      <w:r w:rsidRPr="00AF0FB1">
        <w:rPr>
          <w:rFonts w:cs="Arial"/>
          <w:szCs w:val="20"/>
          <w:lang w:eastAsia="en-US"/>
        </w:rPr>
        <w:t xml:space="preserve"> à </w:t>
      </w:r>
      <w:r w:rsidR="005809DE" w:rsidRPr="00AF0FB1">
        <w:rPr>
          <w:rFonts w:cs="Arial"/>
          <w:szCs w:val="20"/>
          <w:lang w:eastAsia="en-US"/>
        </w:rPr>
        <w:t>CESSIONÁRIA</w:t>
      </w:r>
      <w:r w:rsidRPr="00AF0FB1">
        <w:rPr>
          <w:rFonts w:cs="Arial"/>
          <w:szCs w:val="20"/>
          <w:lang w:eastAsia="en-US"/>
        </w:rPr>
        <w:t xml:space="preserve">, será realizada consulta ao </w:t>
      </w:r>
      <w:r w:rsidR="000B1A17" w:rsidRPr="00AF0FB1">
        <w:rPr>
          <w:rFonts w:cs="Arial"/>
          <w:szCs w:val="20"/>
          <w:lang w:eastAsia="en-US"/>
        </w:rPr>
        <w:t>SICAF</w:t>
      </w:r>
      <w:r w:rsidRPr="00AF0FB1">
        <w:rPr>
          <w:rFonts w:cs="Arial"/>
          <w:szCs w:val="20"/>
          <w:lang w:eastAsia="en-US"/>
        </w:rPr>
        <w:t xml:space="preserve"> para verificar a manutenção das condições de habilitação exigidas no edital. </w:t>
      </w:r>
    </w:p>
    <w:p w14:paraId="723141DF" w14:textId="1955D142" w:rsidR="0085196B" w:rsidRPr="00AF0FB1" w:rsidRDefault="0085196B" w:rsidP="008527AA">
      <w:pPr>
        <w:keepNext/>
        <w:keepLines/>
        <w:numPr>
          <w:ilvl w:val="1"/>
          <w:numId w:val="1"/>
        </w:numPr>
        <w:suppressAutoHyphens/>
        <w:spacing w:before="120" w:after="120"/>
        <w:ind w:left="0" w:firstLine="0"/>
        <w:jc w:val="both"/>
        <w:rPr>
          <w:rFonts w:cs="Arial"/>
          <w:szCs w:val="20"/>
          <w:lang w:eastAsia="en-US"/>
        </w:rPr>
      </w:pPr>
      <w:r w:rsidRPr="00AF0FB1">
        <w:rPr>
          <w:rFonts w:cs="Arial"/>
          <w:szCs w:val="20"/>
          <w:lang w:eastAsia="en-US"/>
        </w:rPr>
        <w:t xml:space="preserve">Constatando-se, junto ao </w:t>
      </w:r>
      <w:r w:rsidR="000B1A17" w:rsidRPr="00AF0FB1">
        <w:rPr>
          <w:rFonts w:cs="Arial"/>
          <w:szCs w:val="20"/>
          <w:lang w:eastAsia="en-US"/>
        </w:rPr>
        <w:t>SICAF</w:t>
      </w:r>
      <w:r w:rsidRPr="00AF0FB1">
        <w:rPr>
          <w:rFonts w:cs="Arial"/>
          <w:szCs w:val="20"/>
          <w:lang w:eastAsia="en-US"/>
        </w:rPr>
        <w:t xml:space="preserve">, a situação de irregularidade da </w:t>
      </w:r>
      <w:r w:rsidR="005809DE" w:rsidRPr="00AF0FB1">
        <w:rPr>
          <w:rFonts w:cs="Arial"/>
          <w:szCs w:val="20"/>
          <w:lang w:eastAsia="en-US"/>
        </w:rPr>
        <w:t>CESSIONÁRIA</w:t>
      </w:r>
      <w:r w:rsidRPr="00AF0FB1">
        <w:rPr>
          <w:rFonts w:cs="Arial"/>
          <w:szCs w:val="20"/>
          <w:lang w:eastAsia="en-US"/>
        </w:rPr>
        <w:t xml:space="preserve">, será providenciada sua notificação, por escrito, para que, no prazo de 5 (cinco) dias úteis, regularize sua situação ou, no mesmo prazo, apresente sua defesa. O prazo poderá ser prorrogado uma vez, por igual período, a critério da </w:t>
      </w:r>
      <w:r w:rsidR="005809DE" w:rsidRPr="00AF0FB1">
        <w:rPr>
          <w:rFonts w:cs="Arial"/>
          <w:szCs w:val="20"/>
          <w:lang w:eastAsia="en-US"/>
        </w:rPr>
        <w:t>CEDENTE</w:t>
      </w:r>
      <w:r w:rsidRPr="00AF0FB1">
        <w:rPr>
          <w:rFonts w:cs="Arial"/>
          <w:szCs w:val="20"/>
          <w:lang w:eastAsia="en-US"/>
        </w:rPr>
        <w:t>.</w:t>
      </w:r>
    </w:p>
    <w:p w14:paraId="66B8F9C0" w14:textId="187E9674" w:rsidR="0085196B" w:rsidRPr="00AF0FB1" w:rsidRDefault="0085196B" w:rsidP="008527AA">
      <w:pPr>
        <w:keepNext/>
        <w:keepLines/>
        <w:numPr>
          <w:ilvl w:val="1"/>
          <w:numId w:val="1"/>
        </w:numPr>
        <w:suppressAutoHyphens/>
        <w:spacing w:before="120" w:after="120"/>
        <w:ind w:left="0" w:firstLine="0"/>
        <w:jc w:val="both"/>
        <w:rPr>
          <w:rFonts w:cs="Arial"/>
          <w:szCs w:val="20"/>
          <w:lang w:eastAsia="en-US"/>
        </w:rPr>
      </w:pPr>
      <w:r w:rsidRPr="00AF0FB1">
        <w:rPr>
          <w:rFonts w:cs="Arial"/>
          <w:szCs w:val="20"/>
          <w:lang w:eastAsia="en-US"/>
        </w:rPr>
        <w:t>Previamente à emissão d</w:t>
      </w:r>
      <w:r w:rsidR="005809DE" w:rsidRPr="00AF0FB1">
        <w:rPr>
          <w:rFonts w:cs="Arial"/>
          <w:szCs w:val="20"/>
          <w:lang w:eastAsia="en-US"/>
        </w:rPr>
        <w:t>a</w:t>
      </w:r>
      <w:r w:rsidRPr="00AF0FB1">
        <w:rPr>
          <w:rFonts w:cs="Arial"/>
          <w:szCs w:val="20"/>
          <w:lang w:eastAsia="en-US"/>
        </w:rPr>
        <w:t xml:space="preserve"> </w:t>
      </w:r>
      <w:r w:rsidR="005809DE" w:rsidRPr="00AF0FB1">
        <w:rPr>
          <w:rFonts w:cs="Arial"/>
          <w:szCs w:val="20"/>
          <w:lang w:eastAsia="en-US"/>
        </w:rPr>
        <w:t>GRU</w:t>
      </w:r>
      <w:r w:rsidRPr="00AF0FB1">
        <w:rPr>
          <w:rFonts w:cs="Arial"/>
          <w:szCs w:val="20"/>
          <w:lang w:eastAsia="en-US"/>
        </w:rPr>
        <w:t xml:space="preserve">, a Administração deverá realizar consulta ao </w:t>
      </w:r>
      <w:r w:rsidR="000B1A17" w:rsidRPr="00AF0FB1">
        <w:rPr>
          <w:rFonts w:cs="Arial"/>
          <w:szCs w:val="20"/>
          <w:lang w:eastAsia="en-US"/>
        </w:rPr>
        <w:t>SICAF</w:t>
      </w:r>
      <w:r w:rsidRPr="00AF0FB1">
        <w:rPr>
          <w:rFonts w:cs="Arial"/>
          <w:szCs w:val="20"/>
          <w:lang w:eastAsia="en-US"/>
        </w:rPr>
        <w:t xml:space="preserve">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w:t>
      </w:r>
    </w:p>
    <w:p w14:paraId="615230C3" w14:textId="5056D108" w:rsidR="0085196B" w:rsidRPr="00AF0FB1" w:rsidRDefault="0085196B" w:rsidP="008527AA">
      <w:pPr>
        <w:keepNext/>
        <w:keepLines/>
        <w:numPr>
          <w:ilvl w:val="1"/>
          <w:numId w:val="1"/>
        </w:numPr>
        <w:suppressAutoHyphens/>
        <w:spacing w:before="120" w:after="120"/>
        <w:ind w:left="0" w:firstLine="0"/>
        <w:jc w:val="both"/>
        <w:rPr>
          <w:rFonts w:cs="Arial"/>
          <w:szCs w:val="20"/>
          <w:lang w:eastAsia="en-US"/>
        </w:rPr>
      </w:pPr>
      <w:r w:rsidRPr="00AF0FB1">
        <w:rPr>
          <w:rFonts w:cs="Arial"/>
          <w:szCs w:val="20"/>
          <w:lang w:eastAsia="en-US"/>
        </w:rPr>
        <w:t xml:space="preserve">Não havendo regularização ou sendo a defesa considerada improcedente, a </w:t>
      </w:r>
      <w:r w:rsidR="005809DE" w:rsidRPr="00AF0FB1">
        <w:rPr>
          <w:rFonts w:cs="Arial"/>
          <w:szCs w:val="20"/>
          <w:lang w:eastAsia="en-US"/>
        </w:rPr>
        <w:t>CEDENTE</w:t>
      </w:r>
      <w:r w:rsidRPr="00AF0FB1">
        <w:rPr>
          <w:rFonts w:cs="Arial"/>
          <w:szCs w:val="20"/>
          <w:lang w:eastAsia="en-US"/>
        </w:rPr>
        <w:t xml:space="preserve"> deverá comunicar aos órgãos responsáveis pela fiscalização da regularidade fiscal quanto à inadimplência da </w:t>
      </w:r>
      <w:r w:rsidR="005809DE" w:rsidRPr="00AF0FB1">
        <w:rPr>
          <w:rFonts w:cs="Arial"/>
          <w:szCs w:val="20"/>
          <w:lang w:eastAsia="en-US"/>
        </w:rPr>
        <w:t>CESSIONÁRIA</w:t>
      </w:r>
      <w:r w:rsidRPr="00AF0FB1">
        <w:rPr>
          <w:rFonts w:cs="Arial"/>
          <w:szCs w:val="20"/>
          <w:lang w:eastAsia="en-US"/>
        </w:rPr>
        <w:t xml:space="preserve">, bem como quanto à existência de pagamento a ser efetuado, para que sejam acionados os meios pertinentes e necessários para garantir o recebimento de seus créditos.  </w:t>
      </w:r>
    </w:p>
    <w:p w14:paraId="292585E7" w14:textId="7D40ECDA" w:rsidR="0085196B" w:rsidRPr="00AF0FB1" w:rsidRDefault="0085196B" w:rsidP="008527AA">
      <w:pPr>
        <w:keepNext/>
        <w:keepLines/>
        <w:numPr>
          <w:ilvl w:val="1"/>
          <w:numId w:val="1"/>
        </w:numPr>
        <w:suppressAutoHyphens/>
        <w:spacing w:before="120" w:after="120"/>
        <w:ind w:left="0" w:firstLine="0"/>
        <w:jc w:val="both"/>
        <w:rPr>
          <w:rFonts w:cs="Arial"/>
          <w:szCs w:val="20"/>
          <w:lang w:eastAsia="en-US"/>
        </w:rPr>
      </w:pPr>
      <w:r w:rsidRPr="00AF0FB1">
        <w:rPr>
          <w:rFonts w:cs="Arial"/>
          <w:szCs w:val="20"/>
          <w:lang w:eastAsia="en-US"/>
        </w:rPr>
        <w:t xml:space="preserve">Persistindo a irregularidade, a </w:t>
      </w:r>
      <w:r w:rsidR="005809DE" w:rsidRPr="00AF0FB1">
        <w:rPr>
          <w:rFonts w:cs="Arial"/>
          <w:szCs w:val="20"/>
          <w:lang w:eastAsia="en-US"/>
        </w:rPr>
        <w:t>CEDENTE</w:t>
      </w:r>
      <w:r w:rsidRPr="00AF0FB1">
        <w:rPr>
          <w:rFonts w:cs="Arial"/>
          <w:szCs w:val="20"/>
          <w:lang w:eastAsia="en-US"/>
        </w:rPr>
        <w:t xml:space="preserve"> deverá adotar as medidas necessárias à rescisão contratual nos autos do processo administrativo correspondente, assegurada à </w:t>
      </w:r>
      <w:r w:rsidR="005809DE" w:rsidRPr="00AF0FB1">
        <w:rPr>
          <w:rFonts w:cs="Arial"/>
          <w:szCs w:val="20"/>
          <w:lang w:eastAsia="en-US"/>
        </w:rPr>
        <w:t xml:space="preserve">CESSIONÁRIA </w:t>
      </w:r>
      <w:r w:rsidRPr="00AF0FB1">
        <w:rPr>
          <w:rFonts w:cs="Arial"/>
          <w:szCs w:val="20"/>
          <w:lang w:eastAsia="en-US"/>
        </w:rPr>
        <w:t xml:space="preserve">a ampla defesa. </w:t>
      </w:r>
    </w:p>
    <w:p w14:paraId="1F8EB953" w14:textId="22C9F155" w:rsidR="0085196B" w:rsidRPr="00AF0FB1" w:rsidRDefault="0085196B" w:rsidP="008527AA">
      <w:pPr>
        <w:keepNext/>
        <w:keepLines/>
        <w:numPr>
          <w:ilvl w:val="1"/>
          <w:numId w:val="1"/>
        </w:numPr>
        <w:suppressAutoHyphens/>
        <w:spacing w:before="120" w:after="120"/>
        <w:ind w:left="0" w:firstLine="0"/>
        <w:jc w:val="both"/>
        <w:rPr>
          <w:rFonts w:cs="Arial"/>
          <w:szCs w:val="20"/>
          <w:lang w:eastAsia="en-US"/>
        </w:rPr>
      </w:pPr>
      <w:r w:rsidRPr="00AF0FB1">
        <w:rPr>
          <w:rFonts w:cs="Arial"/>
          <w:szCs w:val="20"/>
          <w:lang w:eastAsia="en-US"/>
        </w:rPr>
        <w:t xml:space="preserve">Havendo a efetiva execução do objeto, os </w:t>
      </w:r>
      <w:r w:rsidR="004C0954" w:rsidRPr="00AF0FB1">
        <w:rPr>
          <w:rFonts w:cs="Arial"/>
          <w:szCs w:val="20"/>
          <w:lang w:eastAsia="en-US"/>
        </w:rPr>
        <w:t>recolhimentos</w:t>
      </w:r>
      <w:r w:rsidRPr="00AF0FB1">
        <w:rPr>
          <w:rFonts w:cs="Arial"/>
          <w:szCs w:val="20"/>
          <w:lang w:eastAsia="en-US"/>
        </w:rPr>
        <w:t xml:space="preserve"> serão realizados normalmente, até que se decida pela rescisão do contrato, caso a </w:t>
      </w:r>
      <w:r w:rsidR="00F61945" w:rsidRPr="00AF0FB1">
        <w:rPr>
          <w:rFonts w:cs="Arial"/>
          <w:szCs w:val="20"/>
          <w:lang w:eastAsia="en-US"/>
        </w:rPr>
        <w:t>CESSIONÁRIA</w:t>
      </w:r>
      <w:r w:rsidRPr="00AF0FB1">
        <w:rPr>
          <w:rFonts w:cs="Arial"/>
          <w:szCs w:val="20"/>
          <w:lang w:eastAsia="en-US"/>
        </w:rPr>
        <w:t xml:space="preserve"> não regularize sua situação junto ao </w:t>
      </w:r>
      <w:r w:rsidR="000B1A17" w:rsidRPr="00AF0FB1">
        <w:rPr>
          <w:rFonts w:cs="Arial"/>
          <w:szCs w:val="20"/>
          <w:lang w:eastAsia="en-US"/>
        </w:rPr>
        <w:t>SICAF</w:t>
      </w:r>
      <w:r w:rsidRPr="00AF0FB1">
        <w:rPr>
          <w:rFonts w:cs="Arial"/>
          <w:szCs w:val="20"/>
          <w:lang w:eastAsia="en-US"/>
        </w:rPr>
        <w:t xml:space="preserve">.  </w:t>
      </w:r>
    </w:p>
    <w:p w14:paraId="416866CA" w14:textId="1B17C6E1" w:rsidR="0085196B" w:rsidRDefault="0085196B" w:rsidP="008527AA">
      <w:pPr>
        <w:keepNext/>
        <w:keepLines/>
        <w:numPr>
          <w:ilvl w:val="2"/>
          <w:numId w:val="1"/>
        </w:numPr>
        <w:suppressAutoHyphens/>
        <w:spacing w:before="120" w:after="120"/>
        <w:ind w:left="0" w:firstLine="0"/>
        <w:jc w:val="both"/>
        <w:rPr>
          <w:rFonts w:cs="Arial"/>
          <w:szCs w:val="20"/>
          <w:lang w:eastAsia="en-US"/>
        </w:rPr>
      </w:pPr>
      <w:r w:rsidRPr="00AF0FB1">
        <w:rPr>
          <w:rFonts w:cs="Arial"/>
          <w:szCs w:val="20"/>
          <w:lang w:eastAsia="en-US"/>
        </w:rPr>
        <w:t xml:space="preserve">Será rescindido o contrato em execução com a </w:t>
      </w:r>
      <w:r w:rsidR="00F61945" w:rsidRPr="00AF0FB1">
        <w:rPr>
          <w:rFonts w:cs="Arial"/>
          <w:szCs w:val="20"/>
          <w:lang w:eastAsia="en-US"/>
        </w:rPr>
        <w:t xml:space="preserve">CESSIONÁRIA </w:t>
      </w:r>
      <w:r w:rsidRPr="00AF0FB1">
        <w:rPr>
          <w:rFonts w:cs="Arial"/>
          <w:szCs w:val="20"/>
          <w:lang w:eastAsia="en-US"/>
        </w:rPr>
        <w:t xml:space="preserve">inadimplente no </w:t>
      </w:r>
      <w:r w:rsidR="000B1A17" w:rsidRPr="00AF0FB1">
        <w:rPr>
          <w:rFonts w:cs="Arial"/>
          <w:szCs w:val="20"/>
          <w:lang w:eastAsia="en-US"/>
        </w:rPr>
        <w:t>SICAF</w:t>
      </w:r>
      <w:r w:rsidRPr="00AF0FB1">
        <w:rPr>
          <w:rFonts w:cs="Arial"/>
          <w:szCs w:val="20"/>
          <w:lang w:eastAsia="en-US"/>
        </w:rPr>
        <w:t xml:space="preserve">, salvo por motivo de economicidade, segurança nacional ou outro de interesse público de alta relevância, devidamente justificado, em qualquer caso, pela máxima autoridade da contratante. </w:t>
      </w:r>
    </w:p>
    <w:p w14:paraId="7A355384" w14:textId="77777777" w:rsidR="00101759" w:rsidRPr="00AF0FB1" w:rsidRDefault="00101759" w:rsidP="00101759">
      <w:pPr>
        <w:keepNext/>
        <w:keepLines/>
        <w:suppressAutoHyphens/>
        <w:spacing w:before="120" w:after="120"/>
        <w:jc w:val="both"/>
        <w:rPr>
          <w:rFonts w:cs="Arial"/>
          <w:szCs w:val="20"/>
          <w:lang w:eastAsia="en-US"/>
        </w:rPr>
      </w:pPr>
    </w:p>
    <w:p w14:paraId="740BD9ED" w14:textId="448F1256" w:rsidR="00BB7BCE" w:rsidRPr="00AF0FB1" w:rsidRDefault="00B75C3F" w:rsidP="008527AA">
      <w:pPr>
        <w:pStyle w:val="Nivel1"/>
        <w:suppressAutoHyphens/>
        <w:spacing w:before="120" w:after="120" w:line="240" w:lineRule="auto"/>
        <w:ind w:left="0" w:firstLine="0"/>
        <w:rPr>
          <w:rFonts w:cs="Arial"/>
          <w:color w:val="auto"/>
        </w:rPr>
      </w:pPr>
      <w:r w:rsidRPr="00AF0FB1">
        <w:rPr>
          <w:rFonts w:cs="Arial"/>
          <w:color w:val="auto"/>
        </w:rPr>
        <w:t>REAJUSTE</w:t>
      </w:r>
    </w:p>
    <w:p w14:paraId="5B271F0A" w14:textId="77777777" w:rsidR="00BB7BCE" w:rsidRPr="00AF0FB1" w:rsidRDefault="00BB7BCE" w:rsidP="008527AA">
      <w:pPr>
        <w:pStyle w:val="PargrafodaLista"/>
        <w:keepNext/>
        <w:keepLines/>
        <w:numPr>
          <w:ilvl w:val="0"/>
          <w:numId w:val="3"/>
        </w:numPr>
        <w:suppressAutoHyphens/>
        <w:spacing w:before="120" w:after="120"/>
        <w:ind w:left="0" w:firstLine="0"/>
        <w:jc w:val="both"/>
        <w:rPr>
          <w:rFonts w:cs="Arial"/>
          <w:vanish/>
          <w:szCs w:val="20"/>
        </w:rPr>
      </w:pPr>
    </w:p>
    <w:p w14:paraId="26E32B96" w14:textId="77777777" w:rsidR="00BB7BCE" w:rsidRPr="00AF0FB1" w:rsidRDefault="00BB7BCE" w:rsidP="008527AA">
      <w:pPr>
        <w:pStyle w:val="PargrafodaLista"/>
        <w:keepNext/>
        <w:keepLines/>
        <w:numPr>
          <w:ilvl w:val="0"/>
          <w:numId w:val="3"/>
        </w:numPr>
        <w:suppressAutoHyphens/>
        <w:spacing w:before="120" w:after="120"/>
        <w:ind w:left="0" w:firstLine="0"/>
        <w:jc w:val="both"/>
        <w:rPr>
          <w:rFonts w:cs="Arial"/>
          <w:vanish/>
          <w:szCs w:val="20"/>
        </w:rPr>
      </w:pPr>
    </w:p>
    <w:p w14:paraId="3FBF44C2" w14:textId="77777777" w:rsidR="00BB7BCE" w:rsidRPr="00AF0FB1" w:rsidRDefault="00BB7BCE" w:rsidP="008527AA">
      <w:pPr>
        <w:pStyle w:val="PargrafodaLista"/>
        <w:keepNext/>
        <w:keepLines/>
        <w:suppressAutoHyphens/>
        <w:spacing w:before="120" w:after="120"/>
        <w:ind w:left="0"/>
        <w:jc w:val="both"/>
        <w:rPr>
          <w:rFonts w:cs="Arial"/>
          <w:szCs w:val="20"/>
        </w:rPr>
      </w:pPr>
    </w:p>
    <w:p w14:paraId="18F9689C" w14:textId="07D499E2" w:rsidR="00B75C3F" w:rsidRPr="00101759" w:rsidRDefault="00B75C3F" w:rsidP="008527AA">
      <w:pPr>
        <w:pStyle w:val="PargrafodaLista"/>
        <w:keepNext/>
        <w:keepLines/>
        <w:numPr>
          <w:ilvl w:val="1"/>
          <w:numId w:val="3"/>
        </w:numPr>
        <w:suppressAutoHyphens/>
        <w:spacing w:before="120" w:after="120"/>
        <w:ind w:left="0" w:firstLine="0"/>
        <w:jc w:val="both"/>
        <w:rPr>
          <w:rFonts w:cs="Arial"/>
          <w:bCs/>
          <w:szCs w:val="20"/>
        </w:rPr>
      </w:pPr>
      <w:r w:rsidRPr="00101759">
        <w:rPr>
          <w:rFonts w:cs="Arial"/>
          <w:bCs/>
          <w:szCs w:val="20"/>
        </w:rPr>
        <w:lastRenderedPageBreak/>
        <w:t>O</w:t>
      </w:r>
      <w:r w:rsidR="000F70EE" w:rsidRPr="00101759">
        <w:rPr>
          <w:rFonts w:cs="Arial"/>
          <w:bCs/>
          <w:szCs w:val="20"/>
        </w:rPr>
        <w:t>s</w:t>
      </w:r>
      <w:r w:rsidRPr="00101759">
        <w:rPr>
          <w:rFonts w:cs="Arial"/>
          <w:bCs/>
          <w:szCs w:val="20"/>
        </w:rPr>
        <w:t xml:space="preserve"> preço</w:t>
      </w:r>
      <w:r w:rsidR="000F70EE" w:rsidRPr="00101759">
        <w:rPr>
          <w:rFonts w:cs="Arial"/>
          <w:bCs/>
          <w:szCs w:val="20"/>
        </w:rPr>
        <w:t>s referentes à cessão de uso do espaço público (aluguel), taxa de água, taxa de limpeza, taxa de vigilância e taxa de coleta de resíduos sólidos</w:t>
      </w:r>
      <w:r w:rsidRPr="00101759">
        <w:rPr>
          <w:rFonts w:cs="Arial"/>
          <w:bCs/>
          <w:szCs w:val="20"/>
        </w:rPr>
        <w:t xml:space="preserve"> </w:t>
      </w:r>
      <w:r w:rsidR="000F70EE" w:rsidRPr="00101759">
        <w:rPr>
          <w:rFonts w:cs="Arial"/>
          <w:bCs/>
          <w:szCs w:val="20"/>
        </w:rPr>
        <w:t>são</w:t>
      </w:r>
      <w:r w:rsidRPr="00101759">
        <w:rPr>
          <w:rFonts w:cs="Arial"/>
          <w:bCs/>
          <w:szCs w:val="20"/>
        </w:rPr>
        <w:t xml:space="preserve"> fixo</w:t>
      </w:r>
      <w:r w:rsidR="000F70EE" w:rsidRPr="00101759">
        <w:rPr>
          <w:rFonts w:cs="Arial"/>
          <w:bCs/>
          <w:szCs w:val="20"/>
        </w:rPr>
        <w:t>s</w:t>
      </w:r>
      <w:r w:rsidRPr="00101759">
        <w:rPr>
          <w:rFonts w:cs="Arial"/>
          <w:bCs/>
          <w:szCs w:val="20"/>
        </w:rPr>
        <w:t xml:space="preserve"> e irreajustáve</w:t>
      </w:r>
      <w:r w:rsidR="000F70EE" w:rsidRPr="00101759">
        <w:rPr>
          <w:rFonts w:cs="Arial"/>
          <w:bCs/>
          <w:szCs w:val="20"/>
        </w:rPr>
        <w:t>is</w:t>
      </w:r>
      <w:r w:rsidRPr="00101759">
        <w:rPr>
          <w:rFonts w:cs="Arial"/>
          <w:bCs/>
          <w:szCs w:val="20"/>
        </w:rPr>
        <w:t xml:space="preserve"> no prazo de um ano contado da data limite para a apresentação das propostas.</w:t>
      </w:r>
      <w:r w:rsidR="000F70EE" w:rsidRPr="00101759">
        <w:rPr>
          <w:rFonts w:cs="Arial"/>
          <w:bCs/>
          <w:szCs w:val="20"/>
        </w:rPr>
        <w:t xml:space="preserve"> No entanto, a taxa a ser paga referente a energia elétrica pode variar de acordo com a quantidade e consumo quilowatt dos equipamentos a serem utilizados durante o ano. </w:t>
      </w:r>
    </w:p>
    <w:p w14:paraId="64C0ED2A" w14:textId="77777777" w:rsidR="000F70EE" w:rsidRPr="00101759" w:rsidRDefault="000F70EE" w:rsidP="008527AA">
      <w:pPr>
        <w:pStyle w:val="PargrafodaLista"/>
        <w:keepNext/>
        <w:keepLines/>
        <w:suppressAutoHyphens/>
        <w:spacing w:before="120" w:after="120"/>
        <w:ind w:left="0"/>
        <w:jc w:val="both"/>
        <w:rPr>
          <w:rFonts w:cs="Arial"/>
          <w:bCs/>
          <w:szCs w:val="20"/>
        </w:rPr>
      </w:pPr>
    </w:p>
    <w:p w14:paraId="11F0BD64" w14:textId="5FE49E4F" w:rsidR="00B75C3F" w:rsidRPr="00101759" w:rsidRDefault="00B75C3F" w:rsidP="008527AA">
      <w:pPr>
        <w:pStyle w:val="PargrafodaLista"/>
        <w:keepNext/>
        <w:keepLines/>
        <w:numPr>
          <w:ilvl w:val="2"/>
          <w:numId w:val="3"/>
        </w:numPr>
        <w:suppressAutoHyphens/>
        <w:spacing w:before="120" w:after="120"/>
        <w:ind w:left="0" w:firstLine="0"/>
        <w:jc w:val="both"/>
        <w:rPr>
          <w:rFonts w:cs="Arial"/>
          <w:bCs/>
          <w:szCs w:val="20"/>
        </w:rPr>
      </w:pPr>
      <w:r w:rsidRPr="00101759">
        <w:rPr>
          <w:rFonts w:cs="Arial"/>
          <w:bCs/>
          <w:iCs/>
          <w:szCs w:val="20"/>
        </w:rPr>
        <w:t xml:space="preserve">Dentro do prazo de vigência do contrato e mediante </w:t>
      </w:r>
      <w:r w:rsidR="008D253F" w:rsidRPr="00101759">
        <w:rPr>
          <w:rFonts w:cs="Arial"/>
          <w:bCs/>
          <w:iCs/>
          <w:szCs w:val="20"/>
        </w:rPr>
        <w:t>determinação da Cedente</w:t>
      </w:r>
      <w:r w:rsidRPr="00101759">
        <w:rPr>
          <w:rFonts w:cs="Arial"/>
          <w:bCs/>
          <w:iCs/>
          <w:szCs w:val="20"/>
        </w:rPr>
        <w:t xml:space="preserve">, os preços contratados poderão sofrer reajuste após o interregno de um ano, aplicando-se o índice </w:t>
      </w:r>
      <w:r w:rsidR="008D4C45" w:rsidRPr="00101759">
        <w:rPr>
          <w:rFonts w:cs="Arial"/>
          <w:bCs/>
          <w:iCs/>
          <w:szCs w:val="20"/>
        </w:rPr>
        <w:t>INCC</w:t>
      </w:r>
      <w:r w:rsidRPr="00101759">
        <w:rPr>
          <w:rFonts w:cs="Arial"/>
          <w:bCs/>
          <w:iCs/>
          <w:szCs w:val="20"/>
        </w:rPr>
        <w:t xml:space="preserve"> </w:t>
      </w:r>
      <w:r w:rsidR="008D253F" w:rsidRPr="00101759">
        <w:rPr>
          <w:rFonts w:cs="Arial"/>
          <w:bCs/>
          <w:iCs/>
          <w:szCs w:val="20"/>
        </w:rPr>
        <w:t xml:space="preserve">para a cessão de uso do espaço público (aluguel) e outras formas de reajustes definidas pela Administração conforme definidas nos Estudos Preliminares </w:t>
      </w:r>
      <w:r w:rsidRPr="00101759">
        <w:rPr>
          <w:rFonts w:cs="Arial"/>
          <w:bCs/>
          <w:iCs/>
          <w:szCs w:val="20"/>
        </w:rPr>
        <w:t>exclusivamente para as obrigações iniciadas e concluídas após a ocorrência da anualidade.</w:t>
      </w:r>
    </w:p>
    <w:p w14:paraId="3CD2DAC6" w14:textId="77777777" w:rsidR="00BB7BCE" w:rsidRPr="00AF0FB1" w:rsidRDefault="00BB7BCE" w:rsidP="008527AA">
      <w:pPr>
        <w:pStyle w:val="PargrafodaLista"/>
        <w:keepNext/>
        <w:keepLines/>
        <w:numPr>
          <w:ilvl w:val="1"/>
          <w:numId w:val="3"/>
        </w:numPr>
        <w:suppressAutoHyphens/>
        <w:spacing w:before="120" w:after="120"/>
        <w:ind w:left="0" w:firstLine="0"/>
        <w:jc w:val="both"/>
        <w:rPr>
          <w:rFonts w:cs="Arial"/>
          <w:szCs w:val="20"/>
        </w:rPr>
      </w:pPr>
      <w:r w:rsidRPr="00101759">
        <w:rPr>
          <w:rFonts w:cs="Arial"/>
          <w:bCs/>
          <w:szCs w:val="20"/>
        </w:rPr>
        <w:t>Nos reajustes subsequentes ao primeiro, o interregno mínimo de um ano será contado a partir</w:t>
      </w:r>
      <w:r w:rsidRPr="00AF0FB1">
        <w:rPr>
          <w:rFonts w:cs="Arial"/>
          <w:szCs w:val="20"/>
        </w:rPr>
        <w:t xml:space="preserve"> dos efeitos financeiros do último reajuste.</w:t>
      </w:r>
    </w:p>
    <w:p w14:paraId="001FB5FA" w14:textId="24895C19" w:rsidR="00BB7BCE" w:rsidRPr="00AF0FB1" w:rsidRDefault="00BB7BCE" w:rsidP="008527AA">
      <w:pPr>
        <w:pStyle w:val="PargrafodaLista"/>
        <w:keepNext/>
        <w:keepLines/>
        <w:numPr>
          <w:ilvl w:val="1"/>
          <w:numId w:val="3"/>
        </w:numPr>
        <w:suppressAutoHyphens/>
        <w:spacing w:before="120" w:after="120"/>
        <w:ind w:left="0" w:firstLine="0"/>
        <w:jc w:val="both"/>
        <w:rPr>
          <w:rFonts w:cs="Arial"/>
          <w:szCs w:val="20"/>
        </w:rPr>
      </w:pPr>
      <w:r w:rsidRPr="00AF0FB1">
        <w:rPr>
          <w:rFonts w:cs="Arial"/>
          <w:szCs w:val="20"/>
        </w:rPr>
        <w:t xml:space="preserve">No caso de atraso ou não divulgação do índice de reajustamento, o </w:t>
      </w:r>
      <w:r w:rsidR="0099126A" w:rsidRPr="00AF0FB1">
        <w:rPr>
          <w:rFonts w:cs="Arial"/>
          <w:szCs w:val="20"/>
        </w:rPr>
        <w:t>CESSIONÁRIA</w:t>
      </w:r>
      <w:r w:rsidRPr="00AF0FB1">
        <w:rPr>
          <w:rFonts w:cs="Arial"/>
          <w:szCs w:val="20"/>
        </w:rPr>
        <w:t xml:space="preserve"> pagará à </w:t>
      </w:r>
      <w:r w:rsidR="00073533" w:rsidRPr="00AF0FB1">
        <w:rPr>
          <w:rFonts w:cs="Arial"/>
          <w:szCs w:val="20"/>
        </w:rPr>
        <w:t>CE</w:t>
      </w:r>
      <w:r w:rsidR="0099126A" w:rsidRPr="00AF0FB1">
        <w:rPr>
          <w:rFonts w:cs="Arial"/>
          <w:szCs w:val="20"/>
        </w:rPr>
        <w:t>DENTE</w:t>
      </w:r>
      <w:r w:rsidRPr="00AF0FB1">
        <w:rPr>
          <w:rFonts w:cs="Arial"/>
          <w:szCs w:val="20"/>
        </w:rPr>
        <w:t xml:space="preserve"> a importância calculada pela última variação conhecida, liquidando a diferença correspondente tão logo seja divulgado o índice definitivo. Fica a </w:t>
      </w:r>
      <w:r w:rsidR="00073533" w:rsidRPr="00AF0FB1">
        <w:rPr>
          <w:rFonts w:cs="Arial"/>
          <w:szCs w:val="20"/>
        </w:rPr>
        <w:t>CE</w:t>
      </w:r>
      <w:r w:rsidR="0099126A" w:rsidRPr="00AF0FB1">
        <w:rPr>
          <w:rFonts w:cs="Arial"/>
          <w:szCs w:val="20"/>
        </w:rPr>
        <w:t>DENTE</w:t>
      </w:r>
      <w:r w:rsidRPr="00AF0FB1">
        <w:rPr>
          <w:rFonts w:cs="Arial"/>
          <w:szCs w:val="20"/>
        </w:rPr>
        <w:t xml:space="preserve"> obrigada a apresentar memória de cálculo referente ao reajustamento de preços do valor remanescente, sempre que este ocorrer. </w:t>
      </w:r>
    </w:p>
    <w:p w14:paraId="5B94D557" w14:textId="77777777" w:rsidR="00BB7BCE" w:rsidRPr="00AF0FB1" w:rsidRDefault="00BB7BCE" w:rsidP="008527AA">
      <w:pPr>
        <w:pStyle w:val="PargrafodaLista"/>
        <w:keepNext/>
        <w:keepLines/>
        <w:numPr>
          <w:ilvl w:val="1"/>
          <w:numId w:val="3"/>
        </w:numPr>
        <w:suppressAutoHyphens/>
        <w:spacing w:before="120" w:after="120"/>
        <w:ind w:left="0" w:firstLine="0"/>
        <w:jc w:val="both"/>
        <w:rPr>
          <w:rFonts w:cs="Arial"/>
          <w:szCs w:val="20"/>
        </w:rPr>
      </w:pPr>
      <w:r w:rsidRPr="00AF0FB1">
        <w:rPr>
          <w:rFonts w:cs="Arial"/>
          <w:szCs w:val="20"/>
        </w:rPr>
        <w:t>Nas aferições finais, o índice utilizado para reajuste será, obrigatoriamente, o definitivo.</w:t>
      </w:r>
    </w:p>
    <w:p w14:paraId="77C95A2C" w14:textId="77777777" w:rsidR="00BB7BCE" w:rsidRPr="00AF0FB1" w:rsidRDefault="00BB7BCE" w:rsidP="008527AA">
      <w:pPr>
        <w:pStyle w:val="PargrafodaLista"/>
        <w:keepNext/>
        <w:keepLines/>
        <w:numPr>
          <w:ilvl w:val="1"/>
          <w:numId w:val="3"/>
        </w:numPr>
        <w:suppressAutoHyphens/>
        <w:spacing w:before="120" w:after="120"/>
        <w:ind w:left="0" w:firstLine="0"/>
        <w:jc w:val="both"/>
        <w:rPr>
          <w:rFonts w:cs="Arial"/>
          <w:szCs w:val="20"/>
        </w:rPr>
      </w:pPr>
      <w:r w:rsidRPr="00AF0FB1">
        <w:rPr>
          <w:rFonts w:cs="Arial"/>
          <w:szCs w:val="20"/>
        </w:rPr>
        <w:t>Caso o índice estabelecido para reajustamento venha a ser extinto ou de qualquer forma não possa mais ser utilizado, será adotado, em substituição, o que vier a ser determinado pela legislação então em vigor.</w:t>
      </w:r>
    </w:p>
    <w:p w14:paraId="029543F9" w14:textId="77777777" w:rsidR="00BB7BCE" w:rsidRPr="00AF0FB1" w:rsidRDefault="00BB7BCE" w:rsidP="008527AA">
      <w:pPr>
        <w:pStyle w:val="PargrafodaLista"/>
        <w:keepNext/>
        <w:keepLines/>
        <w:numPr>
          <w:ilvl w:val="1"/>
          <w:numId w:val="3"/>
        </w:numPr>
        <w:suppressAutoHyphens/>
        <w:spacing w:before="120" w:after="120"/>
        <w:ind w:left="0" w:firstLine="0"/>
        <w:jc w:val="both"/>
        <w:rPr>
          <w:rFonts w:cs="Arial"/>
          <w:szCs w:val="20"/>
        </w:rPr>
      </w:pPr>
      <w:r w:rsidRPr="00AF0FB1">
        <w:rPr>
          <w:rFonts w:cs="Arial"/>
          <w:szCs w:val="20"/>
        </w:rPr>
        <w:t xml:space="preserve">Na ausência de previsão legal quanto ao índice substituto, as partes elegerão novo índice oficial, para reajustamento do preço do valor remanescente, por meio de termo aditivo. </w:t>
      </w:r>
    </w:p>
    <w:p w14:paraId="335D4FD8" w14:textId="6AD1EE7B" w:rsidR="00BB7BCE" w:rsidRPr="00101759" w:rsidRDefault="00BB7BCE" w:rsidP="008527AA">
      <w:pPr>
        <w:pStyle w:val="PargrafodaLista"/>
        <w:keepNext/>
        <w:keepLines/>
        <w:numPr>
          <w:ilvl w:val="1"/>
          <w:numId w:val="3"/>
        </w:numPr>
        <w:suppressAutoHyphens/>
        <w:spacing w:before="120" w:after="120"/>
        <w:ind w:left="0" w:firstLine="0"/>
        <w:jc w:val="both"/>
      </w:pPr>
      <w:r w:rsidRPr="00AF0FB1">
        <w:rPr>
          <w:rFonts w:cs="Arial"/>
          <w:szCs w:val="20"/>
        </w:rPr>
        <w:t>O reajuste será realizado por apostilamento.</w:t>
      </w:r>
    </w:p>
    <w:p w14:paraId="12B6C485" w14:textId="77777777" w:rsidR="00101759" w:rsidRPr="00AF0FB1" w:rsidRDefault="00101759" w:rsidP="00101759">
      <w:pPr>
        <w:pStyle w:val="PargrafodaLista"/>
        <w:keepNext/>
        <w:keepLines/>
        <w:suppressAutoHyphens/>
        <w:spacing w:before="120" w:after="120"/>
        <w:ind w:left="0"/>
        <w:jc w:val="both"/>
      </w:pPr>
    </w:p>
    <w:p w14:paraId="7CBA1FA7" w14:textId="74F19957" w:rsidR="00DC7C87" w:rsidRPr="00AF0FB1" w:rsidRDefault="00DC7C87" w:rsidP="008527AA">
      <w:pPr>
        <w:pStyle w:val="Nivel1"/>
        <w:numPr>
          <w:ilvl w:val="0"/>
          <w:numId w:val="3"/>
        </w:numPr>
        <w:suppressAutoHyphens/>
        <w:spacing w:before="120" w:after="120" w:line="240" w:lineRule="auto"/>
        <w:ind w:left="0" w:firstLine="0"/>
        <w:rPr>
          <w:rFonts w:cs="Arial"/>
          <w:color w:val="auto"/>
        </w:rPr>
      </w:pPr>
      <w:r w:rsidRPr="00AF0FB1">
        <w:rPr>
          <w:rFonts w:cs="Arial"/>
          <w:color w:val="auto"/>
        </w:rPr>
        <w:t>GARANTIA DA EXECUÇÃO</w:t>
      </w:r>
    </w:p>
    <w:p w14:paraId="73FAE971" w14:textId="4C04E662" w:rsidR="00E014BD" w:rsidRPr="00101759" w:rsidRDefault="00E37234" w:rsidP="008527AA">
      <w:pPr>
        <w:pStyle w:val="Nivel1"/>
        <w:numPr>
          <w:ilvl w:val="1"/>
          <w:numId w:val="3"/>
        </w:numPr>
        <w:suppressAutoHyphens/>
        <w:spacing w:before="120" w:after="120" w:line="240" w:lineRule="auto"/>
        <w:ind w:left="0" w:firstLine="0"/>
        <w:rPr>
          <w:rFonts w:cs="Arial"/>
          <w:b w:val="0"/>
          <w:color w:val="auto"/>
        </w:rPr>
      </w:pPr>
      <w:r w:rsidRPr="00101759">
        <w:rPr>
          <w:rFonts w:cs="Arial"/>
          <w:b w:val="0"/>
          <w:color w:val="auto"/>
        </w:rPr>
        <w:t>Não haverá exigência de garantia contratual da execução, pelas razões abaixo justificadas</w:t>
      </w:r>
      <w:r w:rsidR="00E014BD" w:rsidRPr="00101759">
        <w:rPr>
          <w:rFonts w:cs="Arial"/>
          <w:b w:val="0"/>
          <w:color w:val="auto"/>
        </w:rPr>
        <w:t>:</w:t>
      </w:r>
    </w:p>
    <w:p w14:paraId="73070A1A" w14:textId="119C5E38" w:rsidR="00E014BD" w:rsidRPr="00101759" w:rsidRDefault="00E014BD" w:rsidP="008527AA">
      <w:pPr>
        <w:pStyle w:val="Nivel1"/>
        <w:numPr>
          <w:ilvl w:val="1"/>
          <w:numId w:val="3"/>
        </w:numPr>
        <w:suppressAutoHyphens/>
        <w:spacing w:before="120" w:after="120" w:line="240" w:lineRule="auto"/>
        <w:ind w:left="0" w:firstLine="0"/>
        <w:rPr>
          <w:rFonts w:cs="Arial"/>
          <w:b w:val="0"/>
          <w:color w:val="auto"/>
        </w:rPr>
      </w:pPr>
      <w:r w:rsidRPr="00101759">
        <w:rPr>
          <w:rFonts w:cs="Arial"/>
          <w:b w:val="0"/>
          <w:color w:val="auto"/>
        </w:rPr>
        <w:t xml:space="preserve">Por se tratar de concessão, onerosa, de uso administrativo de espaço público. </w:t>
      </w:r>
    </w:p>
    <w:p w14:paraId="2CC3B10F" w14:textId="77777777" w:rsidR="00DC7C87" w:rsidRPr="00AF0FB1" w:rsidRDefault="00DC7C87" w:rsidP="008527AA">
      <w:pPr>
        <w:keepNext/>
        <w:keepLines/>
        <w:suppressAutoHyphens/>
        <w:spacing w:before="120" w:after="120"/>
        <w:jc w:val="both"/>
        <w:rPr>
          <w:rFonts w:cs="Arial"/>
          <w:color w:val="FF0000"/>
        </w:rPr>
      </w:pPr>
    </w:p>
    <w:p w14:paraId="261AB173" w14:textId="32803F3D" w:rsidR="00DB206B" w:rsidRPr="00AF0FB1" w:rsidRDefault="00DB206B" w:rsidP="008527AA">
      <w:pPr>
        <w:pStyle w:val="Nivel1"/>
        <w:numPr>
          <w:ilvl w:val="0"/>
          <w:numId w:val="3"/>
        </w:numPr>
        <w:suppressAutoHyphens/>
        <w:spacing w:before="120" w:after="120" w:line="240" w:lineRule="auto"/>
        <w:ind w:left="0" w:firstLine="0"/>
        <w:rPr>
          <w:rFonts w:cs="Arial"/>
        </w:rPr>
      </w:pPr>
      <w:r w:rsidRPr="00AF0FB1">
        <w:rPr>
          <w:rFonts w:cs="Arial"/>
        </w:rPr>
        <w:t>DAS SANÇÕES ADMINISTRATIVAS</w:t>
      </w:r>
    </w:p>
    <w:p w14:paraId="4F80CCC9" w14:textId="024E656D" w:rsidR="00B222EE" w:rsidRPr="00AF0FB1" w:rsidRDefault="00B222EE" w:rsidP="008527AA">
      <w:pPr>
        <w:keepNext/>
        <w:keepLines/>
        <w:numPr>
          <w:ilvl w:val="1"/>
          <w:numId w:val="3"/>
        </w:numPr>
        <w:suppressAutoHyphens/>
        <w:spacing w:before="120" w:after="120"/>
        <w:ind w:left="0" w:right="-30" w:firstLine="0"/>
        <w:jc w:val="both"/>
        <w:rPr>
          <w:rFonts w:cs="Arial"/>
          <w:szCs w:val="20"/>
        </w:rPr>
      </w:pPr>
      <w:r w:rsidRPr="00AF0FB1">
        <w:rPr>
          <w:rFonts w:cs="Arial"/>
          <w:szCs w:val="20"/>
        </w:rPr>
        <w:t xml:space="preserve">Comete infração administrativa nos termos da Lei nº 10.520, de 2002, a </w:t>
      </w:r>
      <w:r w:rsidR="00E014BD" w:rsidRPr="00AF0FB1">
        <w:rPr>
          <w:rFonts w:cs="Arial"/>
          <w:szCs w:val="20"/>
        </w:rPr>
        <w:t>CESSIONÁRIA</w:t>
      </w:r>
      <w:r w:rsidRPr="00AF0FB1">
        <w:rPr>
          <w:rFonts w:cs="Arial"/>
          <w:szCs w:val="20"/>
        </w:rPr>
        <w:t xml:space="preserve"> que:</w:t>
      </w:r>
    </w:p>
    <w:p w14:paraId="1B3D104A" w14:textId="77777777" w:rsidR="00B222EE" w:rsidRPr="00AF0FB1" w:rsidRDefault="00B222EE" w:rsidP="008527AA">
      <w:pPr>
        <w:pStyle w:val="PargrafodaLista1"/>
        <w:keepNext/>
        <w:keepLines/>
        <w:numPr>
          <w:ilvl w:val="2"/>
          <w:numId w:val="3"/>
        </w:numPr>
        <w:suppressAutoHyphens/>
        <w:spacing w:before="120" w:after="120"/>
        <w:ind w:left="0" w:right="-30" w:firstLine="0"/>
        <w:jc w:val="both"/>
        <w:rPr>
          <w:rFonts w:ascii="Arial" w:hAnsi="Arial" w:cs="Arial"/>
          <w:sz w:val="20"/>
          <w:szCs w:val="20"/>
        </w:rPr>
      </w:pPr>
      <w:proofErr w:type="spellStart"/>
      <w:r w:rsidRPr="00AF0FB1">
        <w:rPr>
          <w:rFonts w:ascii="Arial" w:hAnsi="Arial" w:cs="Arial"/>
          <w:sz w:val="20"/>
          <w:szCs w:val="20"/>
        </w:rPr>
        <w:t>inexecutar</w:t>
      </w:r>
      <w:proofErr w:type="spellEnd"/>
      <w:r w:rsidRPr="00AF0FB1">
        <w:rPr>
          <w:rFonts w:ascii="Arial" w:hAnsi="Arial" w:cs="Arial"/>
          <w:sz w:val="20"/>
          <w:szCs w:val="20"/>
        </w:rPr>
        <w:t xml:space="preserve"> total ou parcialmente qualquer das obrigações assumidas em decorrência da contratação;</w:t>
      </w:r>
    </w:p>
    <w:p w14:paraId="10A6B57C" w14:textId="77777777" w:rsidR="00B222EE" w:rsidRPr="00AF0FB1" w:rsidRDefault="00B222EE" w:rsidP="008527AA">
      <w:pPr>
        <w:pStyle w:val="PargrafodaLista1"/>
        <w:keepNext/>
        <w:keepLines/>
        <w:numPr>
          <w:ilvl w:val="2"/>
          <w:numId w:val="3"/>
        </w:numPr>
        <w:suppressAutoHyphens/>
        <w:spacing w:before="120" w:after="120"/>
        <w:ind w:left="0" w:right="-30" w:firstLine="0"/>
        <w:jc w:val="both"/>
        <w:rPr>
          <w:rFonts w:ascii="Arial" w:hAnsi="Arial" w:cs="Arial"/>
          <w:sz w:val="20"/>
          <w:szCs w:val="20"/>
        </w:rPr>
      </w:pPr>
      <w:r w:rsidRPr="00AF0FB1">
        <w:rPr>
          <w:rFonts w:ascii="Arial" w:hAnsi="Arial" w:cs="Arial"/>
          <w:sz w:val="20"/>
          <w:szCs w:val="20"/>
        </w:rPr>
        <w:t>ensejar o retardamento da execução do objeto;</w:t>
      </w:r>
    </w:p>
    <w:p w14:paraId="668D1E47" w14:textId="77777777" w:rsidR="00B222EE" w:rsidRPr="00AF0FB1" w:rsidRDefault="00B222EE" w:rsidP="008527AA">
      <w:pPr>
        <w:pStyle w:val="PargrafodaLista1"/>
        <w:keepNext/>
        <w:keepLines/>
        <w:numPr>
          <w:ilvl w:val="2"/>
          <w:numId w:val="3"/>
        </w:numPr>
        <w:suppressAutoHyphens/>
        <w:spacing w:before="120" w:after="120"/>
        <w:ind w:left="0" w:right="-30" w:firstLine="0"/>
        <w:jc w:val="both"/>
        <w:rPr>
          <w:rFonts w:ascii="Arial" w:hAnsi="Arial" w:cs="Arial"/>
          <w:sz w:val="20"/>
          <w:szCs w:val="20"/>
        </w:rPr>
      </w:pPr>
      <w:r w:rsidRPr="00AF0FB1">
        <w:rPr>
          <w:rFonts w:ascii="Arial" w:hAnsi="Arial" w:cs="Arial"/>
          <w:sz w:val="20"/>
          <w:szCs w:val="20"/>
        </w:rPr>
        <w:t>falhar ou fraudar na execução do contrato;</w:t>
      </w:r>
    </w:p>
    <w:p w14:paraId="4ECF6787" w14:textId="77777777" w:rsidR="00B222EE" w:rsidRPr="00AF0FB1" w:rsidRDefault="00B222EE" w:rsidP="008527AA">
      <w:pPr>
        <w:pStyle w:val="PargrafodaLista1"/>
        <w:keepNext/>
        <w:keepLines/>
        <w:numPr>
          <w:ilvl w:val="2"/>
          <w:numId w:val="3"/>
        </w:numPr>
        <w:suppressAutoHyphens/>
        <w:spacing w:before="120" w:after="120"/>
        <w:ind w:left="0" w:right="-30" w:firstLine="0"/>
        <w:jc w:val="both"/>
        <w:rPr>
          <w:rFonts w:ascii="Arial" w:hAnsi="Arial" w:cs="Arial"/>
          <w:sz w:val="20"/>
          <w:szCs w:val="20"/>
        </w:rPr>
      </w:pPr>
      <w:r w:rsidRPr="00AF0FB1">
        <w:rPr>
          <w:rFonts w:ascii="Arial" w:hAnsi="Arial" w:cs="Arial"/>
          <w:sz w:val="20"/>
          <w:szCs w:val="20"/>
        </w:rPr>
        <w:t>comportar-se de modo inidôneo; ou</w:t>
      </w:r>
    </w:p>
    <w:p w14:paraId="05C388CD" w14:textId="77777777" w:rsidR="00B222EE" w:rsidRPr="00AF0FB1" w:rsidRDefault="00B222EE" w:rsidP="008527AA">
      <w:pPr>
        <w:pStyle w:val="PargrafodaLista1"/>
        <w:keepNext/>
        <w:keepLines/>
        <w:numPr>
          <w:ilvl w:val="2"/>
          <w:numId w:val="3"/>
        </w:numPr>
        <w:suppressAutoHyphens/>
        <w:spacing w:before="120" w:after="120"/>
        <w:ind w:left="0" w:right="-30" w:firstLine="0"/>
        <w:jc w:val="both"/>
        <w:rPr>
          <w:rFonts w:ascii="Arial" w:hAnsi="Arial" w:cs="Arial"/>
          <w:sz w:val="20"/>
          <w:szCs w:val="20"/>
        </w:rPr>
      </w:pPr>
      <w:r w:rsidRPr="00AF0FB1">
        <w:rPr>
          <w:rFonts w:ascii="Arial" w:hAnsi="Arial" w:cs="Arial"/>
          <w:sz w:val="20"/>
          <w:szCs w:val="20"/>
        </w:rPr>
        <w:t>cometer fraude fiscal.</w:t>
      </w:r>
    </w:p>
    <w:p w14:paraId="52E177B2" w14:textId="7C162F4D" w:rsidR="00B222EE" w:rsidRPr="00AF0FB1" w:rsidRDefault="00B222EE" w:rsidP="008527AA">
      <w:pPr>
        <w:keepNext/>
        <w:keepLines/>
        <w:numPr>
          <w:ilvl w:val="1"/>
          <w:numId w:val="3"/>
        </w:numPr>
        <w:suppressAutoHyphens/>
        <w:spacing w:before="120" w:after="120"/>
        <w:ind w:left="0" w:right="-30" w:firstLine="0"/>
        <w:jc w:val="both"/>
        <w:rPr>
          <w:rFonts w:cs="Arial"/>
          <w:szCs w:val="20"/>
        </w:rPr>
      </w:pPr>
      <w:r w:rsidRPr="00AF0FB1">
        <w:rPr>
          <w:rFonts w:cs="Arial"/>
          <w:szCs w:val="20"/>
        </w:rPr>
        <w:t xml:space="preserve">Pela inexecução </w:t>
      </w:r>
      <w:r w:rsidRPr="00AF0FB1">
        <w:rPr>
          <w:rFonts w:cs="Arial"/>
          <w:szCs w:val="20"/>
          <w:u w:val="single"/>
        </w:rPr>
        <w:t>total ou parcial</w:t>
      </w:r>
      <w:r w:rsidRPr="00AF0FB1">
        <w:rPr>
          <w:rFonts w:cs="Arial"/>
          <w:szCs w:val="20"/>
        </w:rPr>
        <w:t xml:space="preserve"> do objeto deste contrato, a Administração pode aplicar à </w:t>
      </w:r>
      <w:r w:rsidR="00E014BD" w:rsidRPr="00AF0FB1">
        <w:rPr>
          <w:rFonts w:cs="Arial"/>
          <w:szCs w:val="20"/>
        </w:rPr>
        <w:t>CESSIONÁRIA</w:t>
      </w:r>
      <w:r w:rsidRPr="00AF0FB1">
        <w:rPr>
          <w:rFonts w:cs="Arial"/>
          <w:szCs w:val="20"/>
        </w:rPr>
        <w:t xml:space="preserve"> as seguintes sanções:</w:t>
      </w:r>
    </w:p>
    <w:p w14:paraId="2EB9CACC" w14:textId="08E02E5B" w:rsidR="00B222EE" w:rsidRPr="00AF0FB1" w:rsidRDefault="00B222EE" w:rsidP="008527AA">
      <w:pPr>
        <w:pStyle w:val="PargrafodaLista1"/>
        <w:keepNext/>
        <w:keepLines/>
        <w:numPr>
          <w:ilvl w:val="2"/>
          <w:numId w:val="3"/>
        </w:numPr>
        <w:suppressAutoHyphens/>
        <w:spacing w:before="120" w:after="120"/>
        <w:ind w:left="0" w:right="-30" w:firstLine="0"/>
        <w:jc w:val="both"/>
        <w:rPr>
          <w:rFonts w:ascii="Arial" w:hAnsi="Arial" w:cs="Arial"/>
          <w:sz w:val="20"/>
          <w:szCs w:val="20"/>
        </w:rPr>
      </w:pPr>
      <w:r w:rsidRPr="00AF0FB1">
        <w:rPr>
          <w:rFonts w:ascii="Arial" w:hAnsi="Arial" w:cs="Arial"/>
          <w:b/>
          <w:bCs/>
          <w:sz w:val="20"/>
          <w:szCs w:val="20"/>
        </w:rPr>
        <w:t>Advertência por escrito</w:t>
      </w:r>
      <w:r w:rsidRPr="00AF0FB1">
        <w:rPr>
          <w:rFonts w:ascii="Arial" w:hAnsi="Arial" w:cs="Arial"/>
          <w:sz w:val="20"/>
          <w:szCs w:val="20"/>
        </w:rPr>
        <w:t>,</w:t>
      </w:r>
      <w:r w:rsidR="00464C69" w:rsidRPr="00AF0FB1">
        <w:rPr>
          <w:rFonts w:ascii="Arial" w:hAnsi="Arial" w:cs="Arial"/>
          <w:sz w:val="20"/>
          <w:szCs w:val="20"/>
        </w:rPr>
        <w:t xml:space="preserve"> </w:t>
      </w:r>
      <w:r w:rsidRPr="00AF0FB1">
        <w:rPr>
          <w:rFonts w:ascii="Arial" w:hAnsi="Arial" w:cs="Arial"/>
          <w:sz w:val="20"/>
          <w:szCs w:val="20"/>
        </w:rPr>
        <w:t>quando do não cumprimento de quaisquer das obrigações contratuais consideradas faltas leves, assim entendidas aquelas que não acarretam prejuízos significativos para o serviço contratado;</w:t>
      </w:r>
    </w:p>
    <w:p w14:paraId="28A5B380" w14:textId="77777777" w:rsidR="00B222EE" w:rsidRPr="00AF0FB1" w:rsidRDefault="00B222EE" w:rsidP="008527AA">
      <w:pPr>
        <w:pStyle w:val="PargrafodaLista1"/>
        <w:keepNext/>
        <w:keepLines/>
        <w:numPr>
          <w:ilvl w:val="2"/>
          <w:numId w:val="3"/>
        </w:numPr>
        <w:suppressAutoHyphens/>
        <w:spacing w:before="120" w:after="120"/>
        <w:ind w:left="0" w:right="-30" w:firstLine="0"/>
        <w:jc w:val="both"/>
        <w:rPr>
          <w:rFonts w:ascii="Arial" w:hAnsi="Arial" w:cs="Arial"/>
          <w:sz w:val="20"/>
          <w:szCs w:val="20"/>
        </w:rPr>
      </w:pPr>
      <w:r w:rsidRPr="00AF0FB1">
        <w:rPr>
          <w:rFonts w:ascii="Arial" w:hAnsi="Arial" w:cs="Arial"/>
          <w:b/>
          <w:bCs/>
          <w:sz w:val="20"/>
          <w:szCs w:val="20"/>
        </w:rPr>
        <w:t>Multa de</w:t>
      </w:r>
      <w:r w:rsidRPr="00AF0FB1">
        <w:rPr>
          <w:rFonts w:ascii="Arial" w:hAnsi="Arial" w:cs="Arial"/>
          <w:sz w:val="20"/>
          <w:szCs w:val="20"/>
        </w:rPr>
        <w:t xml:space="preserve">: </w:t>
      </w:r>
    </w:p>
    <w:p w14:paraId="77E40299" w14:textId="682778C0" w:rsidR="00B222EE" w:rsidRPr="00AF0FB1" w:rsidRDefault="00B222EE" w:rsidP="008527AA">
      <w:pPr>
        <w:pStyle w:val="PargrafodaLista1"/>
        <w:keepNext/>
        <w:keepLines/>
        <w:numPr>
          <w:ilvl w:val="3"/>
          <w:numId w:val="3"/>
        </w:numPr>
        <w:suppressAutoHyphens/>
        <w:spacing w:before="120" w:after="120"/>
        <w:ind w:left="0" w:right="-30" w:firstLine="0"/>
        <w:jc w:val="both"/>
        <w:rPr>
          <w:rFonts w:ascii="Arial" w:hAnsi="Arial" w:cs="Arial"/>
          <w:sz w:val="20"/>
          <w:szCs w:val="20"/>
        </w:rPr>
      </w:pPr>
      <w:r w:rsidRPr="00AF0FB1">
        <w:rPr>
          <w:rFonts w:ascii="Arial" w:hAnsi="Arial" w:cs="Arial"/>
          <w:sz w:val="20"/>
          <w:szCs w:val="20"/>
        </w:rPr>
        <w:t xml:space="preserve">0,1% (um décimo por cento) até 0,2% (dois décimos por cento) por dia sobre o valor </w:t>
      </w:r>
      <w:r w:rsidR="00E014BD" w:rsidRPr="00101759">
        <w:rPr>
          <w:rFonts w:ascii="Arial" w:hAnsi="Arial" w:cs="Arial"/>
          <w:sz w:val="20"/>
          <w:szCs w:val="20"/>
        </w:rPr>
        <w:t>do contrato</w:t>
      </w:r>
      <w:r w:rsidRPr="00101759">
        <w:rPr>
          <w:rFonts w:ascii="Arial" w:hAnsi="Arial" w:cs="Arial"/>
          <w:sz w:val="20"/>
          <w:szCs w:val="20"/>
        </w:rPr>
        <w:t xml:space="preserve"> em caso de atraso na execução dos serviços, limitada a incidência a 15 (quinze) dias. </w:t>
      </w:r>
      <w:r w:rsidRPr="00AF0FB1">
        <w:rPr>
          <w:rFonts w:ascii="Arial" w:hAnsi="Arial" w:cs="Arial"/>
          <w:sz w:val="20"/>
          <w:szCs w:val="20"/>
        </w:rPr>
        <w:t xml:space="preserve">Após o décimo quinto dia e a critério da Administração, no caso de execução com atraso, poderá ocorrer a não-aceitação do objeto, de forma a configurar, nessa hipótese, inexecução total da obrigação assumida, sem prejuízo da rescisão unilateral da avença; </w:t>
      </w:r>
    </w:p>
    <w:p w14:paraId="0144A444" w14:textId="22BD5227" w:rsidR="00B222EE" w:rsidRPr="00AF0FB1" w:rsidRDefault="00B222EE" w:rsidP="008527AA">
      <w:pPr>
        <w:pStyle w:val="PargrafodaLista1"/>
        <w:keepNext/>
        <w:keepLines/>
        <w:numPr>
          <w:ilvl w:val="3"/>
          <w:numId w:val="3"/>
        </w:numPr>
        <w:suppressAutoHyphens/>
        <w:spacing w:before="120" w:after="120"/>
        <w:ind w:left="0" w:right="-30" w:firstLine="0"/>
        <w:jc w:val="both"/>
        <w:rPr>
          <w:rFonts w:ascii="Arial" w:hAnsi="Arial" w:cs="Arial"/>
          <w:sz w:val="20"/>
          <w:szCs w:val="20"/>
        </w:rPr>
      </w:pPr>
      <w:r w:rsidRPr="00101759">
        <w:rPr>
          <w:rFonts w:ascii="Arial" w:hAnsi="Arial" w:cs="Arial"/>
          <w:sz w:val="20"/>
          <w:szCs w:val="20"/>
        </w:rPr>
        <w:t xml:space="preserve">0,1% (um décimo por cento) até 10% (dez por cento) sobre o valor </w:t>
      </w:r>
      <w:r w:rsidR="00E014BD" w:rsidRPr="00101759">
        <w:rPr>
          <w:rFonts w:ascii="Arial" w:hAnsi="Arial" w:cs="Arial"/>
          <w:sz w:val="20"/>
          <w:szCs w:val="20"/>
        </w:rPr>
        <w:t>do contrato</w:t>
      </w:r>
      <w:r w:rsidRPr="00101759">
        <w:rPr>
          <w:rFonts w:ascii="Arial" w:hAnsi="Arial" w:cs="Arial"/>
          <w:sz w:val="20"/>
          <w:szCs w:val="20"/>
        </w:rPr>
        <w:t>, em</w:t>
      </w:r>
      <w:r w:rsidRPr="00AF0FB1">
        <w:rPr>
          <w:rFonts w:ascii="Arial" w:hAnsi="Arial" w:cs="Arial"/>
          <w:sz w:val="20"/>
          <w:szCs w:val="20"/>
        </w:rPr>
        <w:t xml:space="preserve"> caso de atraso na execução do objeto, por período superior ao previsto no </w:t>
      </w:r>
      <w:r w:rsidRPr="00AF0FB1">
        <w:rPr>
          <w:rFonts w:ascii="Arial" w:hAnsi="Arial" w:cs="Arial"/>
          <w:bCs/>
          <w:color w:val="000000" w:themeColor="text1"/>
          <w:sz w:val="20"/>
          <w:szCs w:val="20"/>
        </w:rPr>
        <w:t xml:space="preserve">subitem </w:t>
      </w:r>
      <w:r w:rsidR="00000DB1" w:rsidRPr="00AF0FB1">
        <w:rPr>
          <w:rFonts w:ascii="Arial" w:hAnsi="Arial" w:cs="Arial"/>
          <w:bCs/>
          <w:color w:val="000000" w:themeColor="text1"/>
          <w:sz w:val="20"/>
          <w:szCs w:val="20"/>
        </w:rPr>
        <w:t>acima,</w:t>
      </w:r>
      <w:r w:rsidRPr="00AF0FB1">
        <w:rPr>
          <w:rFonts w:ascii="Arial" w:hAnsi="Arial" w:cs="Arial"/>
          <w:sz w:val="20"/>
          <w:szCs w:val="20"/>
        </w:rPr>
        <w:t xml:space="preserve"> ou de inexecução parcial da obrigação assumida;</w:t>
      </w:r>
    </w:p>
    <w:p w14:paraId="415E81C5" w14:textId="254C134C" w:rsidR="00B222EE" w:rsidRPr="00AF0FB1" w:rsidRDefault="00B222EE" w:rsidP="008527AA">
      <w:pPr>
        <w:pStyle w:val="PargrafodaLista1"/>
        <w:keepNext/>
        <w:keepLines/>
        <w:numPr>
          <w:ilvl w:val="3"/>
          <w:numId w:val="3"/>
        </w:numPr>
        <w:suppressAutoHyphens/>
        <w:spacing w:before="120" w:after="120"/>
        <w:ind w:left="0" w:right="-30" w:firstLine="0"/>
        <w:jc w:val="both"/>
        <w:rPr>
          <w:rFonts w:ascii="Arial" w:hAnsi="Arial" w:cs="Arial"/>
          <w:sz w:val="20"/>
          <w:szCs w:val="20"/>
        </w:rPr>
      </w:pPr>
      <w:r w:rsidRPr="00AF0FB1">
        <w:rPr>
          <w:rFonts w:ascii="Arial" w:hAnsi="Arial" w:cs="Arial"/>
          <w:sz w:val="20"/>
          <w:szCs w:val="20"/>
        </w:rPr>
        <w:lastRenderedPageBreak/>
        <w:t xml:space="preserve">0,1% (um décimo por cento) até 15% (quinze por cento) sobre o valor </w:t>
      </w:r>
      <w:r w:rsidR="00E014BD" w:rsidRPr="00AF0FB1">
        <w:rPr>
          <w:rFonts w:ascii="Arial" w:hAnsi="Arial" w:cs="Arial"/>
          <w:b/>
          <w:bCs/>
          <w:sz w:val="20"/>
          <w:szCs w:val="20"/>
          <w:u w:val="single"/>
        </w:rPr>
        <w:t>do contrato</w:t>
      </w:r>
      <w:r w:rsidRPr="00AF0FB1">
        <w:rPr>
          <w:rFonts w:ascii="Arial" w:hAnsi="Arial" w:cs="Arial"/>
          <w:sz w:val="20"/>
          <w:szCs w:val="20"/>
        </w:rPr>
        <w:t>, em caso de inexecução total da obrigação assumida;</w:t>
      </w:r>
    </w:p>
    <w:p w14:paraId="61A53DD4" w14:textId="25CA22B8" w:rsidR="00B222EE" w:rsidRPr="00AF0FB1" w:rsidRDefault="00B222EE" w:rsidP="008527AA">
      <w:pPr>
        <w:pStyle w:val="PargrafodaLista1"/>
        <w:keepNext/>
        <w:keepLines/>
        <w:numPr>
          <w:ilvl w:val="3"/>
          <w:numId w:val="3"/>
        </w:numPr>
        <w:suppressAutoHyphens/>
        <w:spacing w:before="120" w:after="120"/>
        <w:ind w:left="0" w:right="-30" w:firstLine="0"/>
        <w:jc w:val="both"/>
        <w:rPr>
          <w:rFonts w:ascii="Arial" w:hAnsi="Arial" w:cs="Arial"/>
          <w:sz w:val="20"/>
          <w:szCs w:val="20"/>
        </w:rPr>
      </w:pPr>
      <w:r w:rsidRPr="00AF0FB1">
        <w:rPr>
          <w:rFonts w:ascii="Arial" w:hAnsi="Arial" w:cs="Arial"/>
          <w:sz w:val="20"/>
          <w:szCs w:val="20"/>
        </w:rPr>
        <w:t xml:space="preserve">0,2% a 3,2% por dia sobre o valor mensal do contrato, conforme detalhamento constante das </w:t>
      </w:r>
      <w:r w:rsidRPr="00AF0FB1">
        <w:rPr>
          <w:rFonts w:ascii="Arial" w:hAnsi="Arial" w:cs="Arial"/>
          <w:b/>
          <w:bCs/>
          <w:sz w:val="20"/>
          <w:szCs w:val="20"/>
        </w:rPr>
        <w:t>tabelas 1 e 2</w:t>
      </w:r>
      <w:r w:rsidRPr="00AF0FB1">
        <w:rPr>
          <w:rFonts w:ascii="Arial" w:hAnsi="Arial" w:cs="Arial"/>
          <w:sz w:val="20"/>
          <w:szCs w:val="20"/>
        </w:rPr>
        <w:t xml:space="preserve">, </w:t>
      </w:r>
      <w:r w:rsidR="00FC31E2" w:rsidRPr="00AF0FB1">
        <w:rPr>
          <w:rFonts w:ascii="Arial" w:hAnsi="Arial" w:cs="Arial"/>
          <w:sz w:val="20"/>
          <w:szCs w:val="20"/>
        </w:rPr>
        <w:t>abaixo</w:t>
      </w:r>
      <w:r w:rsidRPr="00AF0FB1">
        <w:rPr>
          <w:rFonts w:ascii="Arial" w:hAnsi="Arial" w:cs="Arial"/>
          <w:sz w:val="20"/>
          <w:szCs w:val="20"/>
        </w:rPr>
        <w:t>; e</w:t>
      </w:r>
    </w:p>
    <w:p w14:paraId="48B36AAA" w14:textId="6B3EF3A0" w:rsidR="00B222EE" w:rsidRPr="00AF0FB1" w:rsidRDefault="00B222EE" w:rsidP="008527AA">
      <w:pPr>
        <w:pStyle w:val="PargrafodaLista1"/>
        <w:keepNext/>
        <w:keepLines/>
        <w:numPr>
          <w:ilvl w:val="3"/>
          <w:numId w:val="3"/>
        </w:numPr>
        <w:suppressAutoHyphens/>
        <w:spacing w:before="120" w:after="120"/>
        <w:ind w:left="0" w:right="-30" w:firstLine="0"/>
        <w:jc w:val="both"/>
        <w:rPr>
          <w:rFonts w:ascii="Arial" w:hAnsi="Arial" w:cs="Arial"/>
          <w:sz w:val="20"/>
          <w:szCs w:val="20"/>
        </w:rPr>
      </w:pPr>
      <w:r w:rsidRPr="00AF0FB1">
        <w:rPr>
          <w:rFonts w:ascii="Arial" w:hAnsi="Arial" w:cs="Arial"/>
          <w:sz w:val="20"/>
          <w:szCs w:val="20"/>
        </w:rPr>
        <w:t>0,07% (sete centésimos por cento) do valor do contrato por dia de atraso na apresentação da garantia (seja para reforço ou por ocasião de prorrogação), observado o máximo de 2% (dois por cento</w:t>
      </w:r>
      <w:r w:rsidR="00880180" w:rsidRPr="00AF0FB1">
        <w:rPr>
          <w:rFonts w:ascii="Arial" w:hAnsi="Arial" w:cs="Arial"/>
          <w:sz w:val="20"/>
          <w:szCs w:val="20"/>
        </w:rPr>
        <w:t>)</w:t>
      </w:r>
      <w:r w:rsidRPr="00AF0FB1">
        <w:rPr>
          <w:rFonts w:ascii="Arial" w:hAnsi="Arial" w:cs="Arial"/>
          <w:sz w:val="20"/>
          <w:szCs w:val="20"/>
        </w:rPr>
        <w:t xml:space="preserve">. O atraso superior a 25 (vinte e cinco) dias autorizará a Administração </w:t>
      </w:r>
      <w:r w:rsidR="00DC1DC4" w:rsidRPr="00AF0FB1">
        <w:rPr>
          <w:rFonts w:ascii="Arial" w:hAnsi="Arial" w:cs="Arial"/>
          <w:sz w:val="20"/>
          <w:szCs w:val="20"/>
        </w:rPr>
        <w:t>CEDENTE</w:t>
      </w:r>
      <w:r w:rsidRPr="00AF0FB1">
        <w:rPr>
          <w:rFonts w:ascii="Arial" w:hAnsi="Arial" w:cs="Arial"/>
          <w:sz w:val="20"/>
          <w:szCs w:val="20"/>
        </w:rPr>
        <w:t xml:space="preserve"> a promover a rescisão do contrato;</w:t>
      </w:r>
    </w:p>
    <w:p w14:paraId="260FE6C2" w14:textId="77777777" w:rsidR="00B222EE" w:rsidRPr="00AF0FB1" w:rsidRDefault="00B222EE" w:rsidP="008527AA">
      <w:pPr>
        <w:pStyle w:val="PargrafodaLista1"/>
        <w:keepNext/>
        <w:keepLines/>
        <w:numPr>
          <w:ilvl w:val="3"/>
          <w:numId w:val="3"/>
        </w:numPr>
        <w:suppressAutoHyphens/>
        <w:spacing w:before="120" w:after="120"/>
        <w:ind w:left="0" w:right="-30" w:firstLine="0"/>
        <w:jc w:val="both"/>
        <w:rPr>
          <w:rFonts w:ascii="Arial" w:hAnsi="Arial" w:cs="Arial"/>
          <w:sz w:val="20"/>
          <w:szCs w:val="20"/>
        </w:rPr>
      </w:pPr>
      <w:r w:rsidRPr="00AF0FB1">
        <w:rPr>
          <w:rFonts w:ascii="Arial" w:hAnsi="Arial" w:cs="Arial"/>
          <w:sz w:val="20"/>
          <w:szCs w:val="20"/>
        </w:rPr>
        <w:t>as penalidades de multa decorrentes de fatos diversos serão consideradas independentes entre si.</w:t>
      </w:r>
    </w:p>
    <w:p w14:paraId="67918655" w14:textId="77777777" w:rsidR="00227104" w:rsidRPr="00AF0FB1" w:rsidRDefault="00227104" w:rsidP="008527AA">
      <w:pPr>
        <w:pStyle w:val="PargrafodaLista1"/>
        <w:keepNext/>
        <w:keepLines/>
        <w:numPr>
          <w:ilvl w:val="2"/>
          <w:numId w:val="3"/>
        </w:numPr>
        <w:suppressAutoHyphens/>
        <w:spacing w:before="120" w:after="120"/>
        <w:ind w:left="0" w:right="-30" w:firstLine="0"/>
        <w:jc w:val="both"/>
        <w:rPr>
          <w:rFonts w:ascii="Arial" w:hAnsi="Arial" w:cs="Arial"/>
          <w:sz w:val="20"/>
          <w:szCs w:val="20"/>
        </w:rPr>
      </w:pPr>
      <w:r w:rsidRPr="00AF0FB1">
        <w:rPr>
          <w:rFonts w:ascii="Arial" w:hAnsi="Arial" w:cs="Arial"/>
          <w:sz w:val="20"/>
          <w:szCs w:val="20"/>
        </w:rPr>
        <w:t>Suspensão de licitar e impedimento de contratar com o órgão, entidade ou unidade administrativa pela qual a Administração Pública opera e atua concretamente, pelo prazo de até dois anos;</w:t>
      </w:r>
    </w:p>
    <w:p w14:paraId="10E72667" w14:textId="69153ACE" w:rsidR="00A12C0F" w:rsidRPr="00AF0FB1" w:rsidRDefault="00B222EE" w:rsidP="008527AA">
      <w:pPr>
        <w:pStyle w:val="PargrafodaLista1"/>
        <w:keepNext/>
        <w:keepLines/>
        <w:numPr>
          <w:ilvl w:val="2"/>
          <w:numId w:val="3"/>
        </w:numPr>
        <w:suppressAutoHyphens/>
        <w:spacing w:before="120" w:after="120"/>
        <w:ind w:left="0" w:right="-30" w:firstLine="0"/>
        <w:jc w:val="both"/>
        <w:rPr>
          <w:rFonts w:ascii="Arial" w:hAnsi="Arial" w:cs="Arial"/>
          <w:sz w:val="20"/>
          <w:szCs w:val="20"/>
        </w:rPr>
      </w:pPr>
      <w:r w:rsidRPr="00AF0FB1">
        <w:rPr>
          <w:rFonts w:ascii="Arial" w:hAnsi="Arial" w:cs="Arial"/>
          <w:sz w:val="20"/>
          <w:szCs w:val="20"/>
        </w:rPr>
        <w:t xml:space="preserve">Sanção de impedimento de licitar e contratar com órgãos e entidades da União, com o consequente descredenciamento no </w:t>
      </w:r>
      <w:r w:rsidR="000B1A17" w:rsidRPr="00AF0FB1">
        <w:rPr>
          <w:rFonts w:ascii="Arial" w:hAnsi="Arial" w:cs="Arial"/>
          <w:sz w:val="20"/>
          <w:szCs w:val="20"/>
        </w:rPr>
        <w:t>SICAF</w:t>
      </w:r>
      <w:r w:rsidRPr="00AF0FB1">
        <w:rPr>
          <w:rFonts w:ascii="Arial" w:hAnsi="Arial" w:cs="Arial"/>
          <w:sz w:val="20"/>
          <w:szCs w:val="20"/>
        </w:rPr>
        <w:t xml:space="preserve"> pelo prazo de até cinco anos</w:t>
      </w:r>
      <w:r w:rsidR="00DC1DC4" w:rsidRPr="00AF0FB1">
        <w:rPr>
          <w:rFonts w:ascii="Arial" w:hAnsi="Arial" w:cs="Arial"/>
          <w:sz w:val="20"/>
          <w:szCs w:val="20"/>
        </w:rPr>
        <w:t>;</w:t>
      </w:r>
    </w:p>
    <w:p w14:paraId="4B1462A3" w14:textId="6BD3FEFD" w:rsidR="00B222EE" w:rsidRPr="00AF0FB1" w:rsidRDefault="00A12C0F" w:rsidP="008527AA">
      <w:pPr>
        <w:pStyle w:val="PargrafodaLista1"/>
        <w:keepNext/>
        <w:keepLines/>
        <w:numPr>
          <w:ilvl w:val="3"/>
          <w:numId w:val="3"/>
        </w:numPr>
        <w:suppressAutoHyphens/>
        <w:spacing w:before="120" w:after="120"/>
        <w:ind w:left="0" w:right="-30" w:firstLine="0"/>
        <w:jc w:val="both"/>
        <w:rPr>
          <w:rFonts w:ascii="Arial" w:hAnsi="Arial" w:cs="Arial"/>
          <w:sz w:val="20"/>
          <w:szCs w:val="20"/>
        </w:rPr>
      </w:pPr>
      <w:r w:rsidRPr="00AF0FB1">
        <w:rPr>
          <w:rFonts w:ascii="Arial" w:hAnsi="Arial" w:cs="Arial"/>
          <w:sz w:val="20"/>
          <w:szCs w:val="20"/>
        </w:rPr>
        <w:t xml:space="preserve">A Sanção de impedimento de licitar e contratar prevista neste subitem também é aplicável em quaisquer das hipóteses previstas como infração administrativa no subitem </w:t>
      </w:r>
      <w:r w:rsidR="00DC1DC4" w:rsidRPr="00AF0FB1">
        <w:rPr>
          <w:rFonts w:ascii="Arial" w:hAnsi="Arial" w:cs="Arial"/>
          <w:sz w:val="20"/>
          <w:szCs w:val="20"/>
        </w:rPr>
        <w:t>20</w:t>
      </w:r>
      <w:r w:rsidRPr="00AF0FB1">
        <w:rPr>
          <w:rFonts w:ascii="Arial" w:hAnsi="Arial" w:cs="Arial"/>
          <w:sz w:val="20"/>
          <w:szCs w:val="20"/>
        </w:rPr>
        <w:t>.1 deste Termo de Referência.</w:t>
      </w:r>
    </w:p>
    <w:p w14:paraId="43D6F17F" w14:textId="5DB2AFCF" w:rsidR="006437EC" w:rsidRPr="00AF0FB1" w:rsidRDefault="006437EC" w:rsidP="008527AA">
      <w:pPr>
        <w:pStyle w:val="PargrafodaLista1"/>
        <w:keepNext/>
        <w:keepLines/>
        <w:numPr>
          <w:ilvl w:val="2"/>
          <w:numId w:val="3"/>
        </w:numPr>
        <w:suppressAutoHyphens/>
        <w:spacing w:before="120" w:after="120"/>
        <w:ind w:left="0" w:right="-30" w:firstLine="0"/>
        <w:jc w:val="both"/>
        <w:rPr>
          <w:rFonts w:ascii="Arial" w:hAnsi="Arial" w:cs="Arial"/>
          <w:sz w:val="20"/>
          <w:szCs w:val="20"/>
        </w:rPr>
      </w:pPr>
      <w:r w:rsidRPr="00AF0FB1">
        <w:rPr>
          <w:rFonts w:ascii="Arial" w:hAnsi="Arial" w:cs="Arial"/>
          <w:sz w:val="20"/>
          <w:szCs w:val="20"/>
        </w:rPr>
        <w:t xml:space="preserve">Declaração de inidoneidade para licitar ou contratar com a Administração Pública, enquanto perdurarem os motivos determinantes da punição ou até que seja promovida a reabilitação perante a própria autoridade que aplicou a penalidade, que será concedida sempre que a </w:t>
      </w:r>
      <w:r w:rsidR="008E1302" w:rsidRPr="00AF0FB1">
        <w:rPr>
          <w:rFonts w:ascii="Arial" w:hAnsi="Arial" w:cs="Arial"/>
          <w:sz w:val="20"/>
          <w:szCs w:val="20"/>
        </w:rPr>
        <w:t>Cessionária</w:t>
      </w:r>
      <w:r w:rsidRPr="00AF0FB1">
        <w:rPr>
          <w:rFonts w:ascii="Arial" w:hAnsi="Arial" w:cs="Arial"/>
          <w:sz w:val="20"/>
          <w:szCs w:val="20"/>
        </w:rPr>
        <w:t xml:space="preserve"> ressarcir a C</w:t>
      </w:r>
      <w:r w:rsidR="008E1302" w:rsidRPr="00AF0FB1">
        <w:rPr>
          <w:rFonts w:ascii="Arial" w:hAnsi="Arial" w:cs="Arial"/>
          <w:sz w:val="20"/>
          <w:szCs w:val="20"/>
        </w:rPr>
        <w:t>edente</w:t>
      </w:r>
      <w:r w:rsidRPr="00AF0FB1">
        <w:rPr>
          <w:rFonts w:ascii="Arial" w:hAnsi="Arial" w:cs="Arial"/>
          <w:sz w:val="20"/>
          <w:szCs w:val="20"/>
        </w:rPr>
        <w:t xml:space="preserve"> pelos prejuízos causados; </w:t>
      </w:r>
    </w:p>
    <w:p w14:paraId="6818EFF6" w14:textId="0243E7A2" w:rsidR="00B222EE" w:rsidRPr="00AF0FB1" w:rsidRDefault="00B222EE" w:rsidP="008527AA">
      <w:pPr>
        <w:keepNext/>
        <w:keepLines/>
        <w:numPr>
          <w:ilvl w:val="1"/>
          <w:numId w:val="3"/>
        </w:numPr>
        <w:suppressAutoHyphens/>
        <w:spacing w:before="120" w:after="120"/>
        <w:ind w:left="0" w:right="-30" w:firstLine="0"/>
        <w:jc w:val="both"/>
        <w:rPr>
          <w:rFonts w:cs="Arial"/>
          <w:szCs w:val="20"/>
        </w:rPr>
      </w:pPr>
      <w:r w:rsidRPr="00AF0FB1">
        <w:rPr>
          <w:rFonts w:cs="Arial"/>
          <w:szCs w:val="20"/>
        </w:rPr>
        <w:t xml:space="preserve">As sanções </w:t>
      </w:r>
      <w:r w:rsidR="00E57624" w:rsidRPr="00AF0FB1">
        <w:rPr>
          <w:rFonts w:cs="Arial"/>
          <w:szCs w:val="20"/>
        </w:rPr>
        <w:t xml:space="preserve">previstas nos subitens </w:t>
      </w:r>
      <w:r w:rsidR="008E1302" w:rsidRPr="00AF0FB1">
        <w:rPr>
          <w:rFonts w:cs="Arial"/>
          <w:szCs w:val="20"/>
        </w:rPr>
        <w:t>20</w:t>
      </w:r>
      <w:r w:rsidR="00BA6694" w:rsidRPr="00AF0FB1">
        <w:rPr>
          <w:rFonts w:cs="Arial"/>
          <w:szCs w:val="20"/>
        </w:rPr>
        <w:t>.2</w:t>
      </w:r>
      <w:r w:rsidR="00E57624" w:rsidRPr="00AF0FB1">
        <w:rPr>
          <w:rFonts w:cs="Arial"/>
          <w:szCs w:val="20"/>
        </w:rPr>
        <w:t xml:space="preserve">.1, </w:t>
      </w:r>
      <w:r w:rsidR="008E1302" w:rsidRPr="00AF0FB1">
        <w:rPr>
          <w:rFonts w:cs="Arial"/>
          <w:szCs w:val="20"/>
        </w:rPr>
        <w:t>20</w:t>
      </w:r>
      <w:r w:rsidR="00BA6694" w:rsidRPr="00AF0FB1">
        <w:rPr>
          <w:rFonts w:cs="Arial"/>
          <w:szCs w:val="20"/>
        </w:rPr>
        <w:t>.2</w:t>
      </w:r>
      <w:r w:rsidR="00E57624" w:rsidRPr="00AF0FB1">
        <w:rPr>
          <w:rFonts w:cs="Arial"/>
          <w:szCs w:val="20"/>
        </w:rPr>
        <w:t xml:space="preserve">.3, </w:t>
      </w:r>
      <w:r w:rsidR="008E1302" w:rsidRPr="00AF0FB1">
        <w:rPr>
          <w:rFonts w:cs="Arial"/>
          <w:szCs w:val="20"/>
        </w:rPr>
        <w:t>20</w:t>
      </w:r>
      <w:r w:rsidR="00E57624" w:rsidRPr="00AF0FB1">
        <w:rPr>
          <w:rFonts w:cs="Arial"/>
          <w:szCs w:val="20"/>
        </w:rPr>
        <w:t>.</w:t>
      </w:r>
      <w:r w:rsidR="00BA6694" w:rsidRPr="00AF0FB1">
        <w:rPr>
          <w:rFonts w:cs="Arial"/>
          <w:szCs w:val="20"/>
        </w:rPr>
        <w:t>2</w:t>
      </w:r>
      <w:r w:rsidR="00E57624" w:rsidRPr="00AF0FB1">
        <w:rPr>
          <w:rFonts w:cs="Arial"/>
          <w:szCs w:val="20"/>
        </w:rPr>
        <w:t xml:space="preserve">.4 e </w:t>
      </w:r>
      <w:r w:rsidR="008E1302" w:rsidRPr="00AF0FB1">
        <w:rPr>
          <w:rFonts w:cs="Arial"/>
          <w:szCs w:val="20"/>
        </w:rPr>
        <w:t>20</w:t>
      </w:r>
      <w:r w:rsidR="00E57624" w:rsidRPr="00AF0FB1">
        <w:rPr>
          <w:rFonts w:cs="Arial"/>
          <w:szCs w:val="20"/>
        </w:rPr>
        <w:t>.</w:t>
      </w:r>
      <w:r w:rsidR="00BA6694" w:rsidRPr="00AF0FB1">
        <w:rPr>
          <w:rFonts w:cs="Arial"/>
          <w:szCs w:val="20"/>
        </w:rPr>
        <w:t>2</w:t>
      </w:r>
      <w:r w:rsidR="00E57624" w:rsidRPr="00AF0FB1">
        <w:rPr>
          <w:rFonts w:cs="Arial"/>
          <w:szCs w:val="20"/>
        </w:rPr>
        <w:t>.5 poder</w:t>
      </w:r>
      <w:r w:rsidRPr="00AF0FB1">
        <w:rPr>
          <w:rFonts w:cs="Arial"/>
          <w:szCs w:val="20"/>
        </w:rPr>
        <w:t xml:space="preserve">ão ser aplicadas à </w:t>
      </w:r>
      <w:r w:rsidR="008E1302" w:rsidRPr="00AF0FB1">
        <w:rPr>
          <w:rFonts w:cs="Arial"/>
          <w:szCs w:val="20"/>
        </w:rPr>
        <w:t>CESSIONÁRIA</w:t>
      </w:r>
      <w:r w:rsidRPr="00AF0FB1">
        <w:rPr>
          <w:rFonts w:cs="Arial"/>
          <w:szCs w:val="20"/>
        </w:rPr>
        <w:t xml:space="preserve"> juntamente com as de multa, </w:t>
      </w:r>
      <w:r w:rsidR="008E1302" w:rsidRPr="00AF0FB1">
        <w:rPr>
          <w:rFonts w:cs="Arial"/>
          <w:szCs w:val="20"/>
        </w:rPr>
        <w:t>acrescendo</w:t>
      </w:r>
      <w:r w:rsidRPr="00AF0FB1">
        <w:rPr>
          <w:rFonts w:cs="Arial"/>
          <w:szCs w:val="20"/>
        </w:rPr>
        <w:t>-</w:t>
      </w:r>
      <w:r w:rsidR="008E1302" w:rsidRPr="00AF0FB1">
        <w:rPr>
          <w:rFonts w:cs="Arial"/>
          <w:szCs w:val="20"/>
        </w:rPr>
        <w:t>se</w:t>
      </w:r>
      <w:r w:rsidRPr="00AF0FB1">
        <w:rPr>
          <w:rFonts w:cs="Arial"/>
          <w:szCs w:val="20"/>
        </w:rPr>
        <w:t xml:space="preserve"> </w:t>
      </w:r>
      <w:r w:rsidR="008E1302" w:rsidRPr="00AF0FB1">
        <w:rPr>
          <w:rFonts w:cs="Arial"/>
          <w:szCs w:val="20"/>
        </w:rPr>
        <w:t>a</w:t>
      </w:r>
      <w:r w:rsidRPr="00AF0FB1">
        <w:rPr>
          <w:rFonts w:cs="Arial"/>
          <w:szCs w:val="20"/>
        </w:rPr>
        <w:t>os pagamentos a serem efetuados.</w:t>
      </w:r>
    </w:p>
    <w:p w14:paraId="1FBAAE06" w14:textId="54056562" w:rsidR="00B222EE" w:rsidRPr="00AF0FB1" w:rsidRDefault="00B222EE" w:rsidP="008527AA">
      <w:pPr>
        <w:keepNext/>
        <w:keepLines/>
        <w:numPr>
          <w:ilvl w:val="1"/>
          <w:numId w:val="3"/>
        </w:numPr>
        <w:suppressAutoHyphens/>
        <w:spacing w:before="120" w:after="120"/>
        <w:ind w:left="0" w:right="-30" w:firstLine="0"/>
        <w:jc w:val="both"/>
        <w:rPr>
          <w:rFonts w:cs="Arial"/>
          <w:szCs w:val="20"/>
        </w:rPr>
      </w:pPr>
      <w:r w:rsidRPr="00AF0FB1">
        <w:rPr>
          <w:rFonts w:cs="Arial"/>
          <w:szCs w:val="20"/>
        </w:rPr>
        <w:t>Para efeito de aplicação de multas, às infrações são atribuídos graus, de acordo com as tabelas 1 e 2:</w:t>
      </w:r>
    </w:p>
    <w:p w14:paraId="57B2E71B" w14:textId="77777777" w:rsidR="00B222EE" w:rsidRPr="00AF0FB1" w:rsidRDefault="00B222EE" w:rsidP="008527AA">
      <w:pPr>
        <w:keepNext/>
        <w:keepLines/>
        <w:suppressAutoHyphens/>
        <w:spacing w:before="120" w:after="120"/>
        <w:ind w:right="-30"/>
        <w:jc w:val="center"/>
        <w:rPr>
          <w:rFonts w:cs="Arial"/>
          <w:b/>
          <w:bCs/>
          <w:szCs w:val="20"/>
        </w:rPr>
      </w:pPr>
      <w:r w:rsidRPr="00AF0FB1">
        <w:rPr>
          <w:rFonts w:cs="Arial"/>
          <w:b/>
          <w:bCs/>
          <w:szCs w:val="20"/>
        </w:rPr>
        <w:t>Tabela 1</w:t>
      </w:r>
    </w:p>
    <w:tbl>
      <w:tblPr>
        <w:tblW w:w="918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3576"/>
        <w:gridCol w:w="5604"/>
      </w:tblGrid>
      <w:tr w:rsidR="00B222EE" w:rsidRPr="00AF0FB1" w14:paraId="4EAC9959" w14:textId="77777777" w:rsidTr="008B0C2F">
        <w:trPr>
          <w:trHeight w:val="180"/>
          <w:tblCellSpacing w:w="0" w:type="dxa"/>
        </w:trPr>
        <w:tc>
          <w:tcPr>
            <w:tcW w:w="3576" w:type="dxa"/>
            <w:tcBorders>
              <w:top w:val="outset" w:sz="6" w:space="0" w:color="000000"/>
              <w:bottom w:val="outset" w:sz="6" w:space="0" w:color="000000"/>
              <w:right w:val="outset" w:sz="6" w:space="0" w:color="000000"/>
            </w:tcBorders>
            <w:vAlign w:val="center"/>
          </w:tcPr>
          <w:p w14:paraId="0558E93A" w14:textId="77777777" w:rsidR="00B222EE" w:rsidRPr="00AF0FB1" w:rsidRDefault="00B222EE" w:rsidP="008527AA">
            <w:pPr>
              <w:keepNext/>
              <w:keepLines/>
              <w:suppressAutoHyphens/>
              <w:spacing w:before="120" w:after="120"/>
              <w:ind w:right="-30"/>
              <w:jc w:val="center"/>
              <w:rPr>
                <w:rFonts w:cs="Arial"/>
                <w:szCs w:val="20"/>
              </w:rPr>
            </w:pPr>
            <w:r w:rsidRPr="00AF0FB1">
              <w:rPr>
                <w:rFonts w:cs="Arial"/>
                <w:b/>
                <w:bCs/>
                <w:szCs w:val="20"/>
              </w:rPr>
              <w:t>GRAU</w:t>
            </w:r>
          </w:p>
        </w:tc>
        <w:tc>
          <w:tcPr>
            <w:tcW w:w="5604" w:type="dxa"/>
            <w:tcBorders>
              <w:top w:val="outset" w:sz="6" w:space="0" w:color="000000"/>
              <w:left w:val="outset" w:sz="6" w:space="0" w:color="000000"/>
              <w:bottom w:val="outset" w:sz="6" w:space="0" w:color="000000"/>
            </w:tcBorders>
            <w:vAlign w:val="center"/>
          </w:tcPr>
          <w:p w14:paraId="3EF8178F" w14:textId="77777777" w:rsidR="00B222EE" w:rsidRPr="00AF0FB1" w:rsidRDefault="00B222EE" w:rsidP="008527AA">
            <w:pPr>
              <w:keepNext/>
              <w:keepLines/>
              <w:suppressAutoHyphens/>
              <w:spacing w:before="120" w:after="120"/>
              <w:ind w:right="-30"/>
              <w:jc w:val="center"/>
              <w:rPr>
                <w:rFonts w:cs="Arial"/>
                <w:szCs w:val="20"/>
              </w:rPr>
            </w:pPr>
            <w:r w:rsidRPr="00AF0FB1">
              <w:rPr>
                <w:rFonts w:cs="Arial"/>
                <w:b/>
                <w:bCs/>
                <w:szCs w:val="20"/>
              </w:rPr>
              <w:t>CORRESPONDÊNCIA</w:t>
            </w:r>
          </w:p>
        </w:tc>
      </w:tr>
      <w:tr w:rsidR="00B222EE" w:rsidRPr="00AF0FB1" w14:paraId="43A8BFFF" w14:textId="77777777" w:rsidTr="008B0C2F">
        <w:trPr>
          <w:tblCellSpacing w:w="0" w:type="dxa"/>
        </w:trPr>
        <w:tc>
          <w:tcPr>
            <w:tcW w:w="3576" w:type="dxa"/>
            <w:tcBorders>
              <w:top w:val="outset" w:sz="6" w:space="0" w:color="000000"/>
              <w:bottom w:val="outset" w:sz="6" w:space="0" w:color="000000"/>
              <w:right w:val="outset" w:sz="6" w:space="0" w:color="000000"/>
            </w:tcBorders>
          </w:tcPr>
          <w:p w14:paraId="4E83C159" w14:textId="77777777" w:rsidR="00B222EE" w:rsidRPr="00AF0FB1" w:rsidRDefault="00B222EE" w:rsidP="008527AA">
            <w:pPr>
              <w:keepNext/>
              <w:keepLines/>
              <w:suppressAutoHyphens/>
              <w:spacing w:before="120" w:after="120"/>
              <w:ind w:right="-30"/>
              <w:jc w:val="center"/>
              <w:rPr>
                <w:rFonts w:cs="Arial"/>
                <w:szCs w:val="20"/>
              </w:rPr>
            </w:pPr>
            <w:r w:rsidRPr="00AF0FB1">
              <w:rPr>
                <w:rFonts w:cs="Arial"/>
                <w:szCs w:val="20"/>
              </w:rPr>
              <w:t>1</w:t>
            </w:r>
          </w:p>
        </w:tc>
        <w:tc>
          <w:tcPr>
            <w:tcW w:w="5604" w:type="dxa"/>
            <w:tcBorders>
              <w:top w:val="outset" w:sz="6" w:space="0" w:color="000000"/>
              <w:left w:val="outset" w:sz="6" w:space="0" w:color="000000"/>
              <w:bottom w:val="outset" w:sz="6" w:space="0" w:color="000000"/>
            </w:tcBorders>
          </w:tcPr>
          <w:p w14:paraId="2F9D6141" w14:textId="77777777" w:rsidR="00B222EE" w:rsidRPr="00AF0FB1" w:rsidRDefault="00B222EE" w:rsidP="008527AA">
            <w:pPr>
              <w:keepNext/>
              <w:keepLines/>
              <w:suppressAutoHyphens/>
              <w:spacing w:before="120" w:after="120"/>
              <w:ind w:right="-30"/>
              <w:jc w:val="center"/>
              <w:rPr>
                <w:rFonts w:cs="Arial"/>
                <w:szCs w:val="20"/>
              </w:rPr>
            </w:pPr>
            <w:r w:rsidRPr="00AF0FB1">
              <w:rPr>
                <w:rFonts w:cs="Arial"/>
                <w:szCs w:val="20"/>
              </w:rPr>
              <w:t>0,2% ao dia sobre o valor mensal do contrato</w:t>
            </w:r>
          </w:p>
        </w:tc>
      </w:tr>
      <w:tr w:rsidR="00B222EE" w:rsidRPr="00AF0FB1" w14:paraId="15AE7A83" w14:textId="77777777" w:rsidTr="008B0C2F">
        <w:trPr>
          <w:tblCellSpacing w:w="0" w:type="dxa"/>
        </w:trPr>
        <w:tc>
          <w:tcPr>
            <w:tcW w:w="3576" w:type="dxa"/>
            <w:tcBorders>
              <w:top w:val="outset" w:sz="6" w:space="0" w:color="000000"/>
              <w:bottom w:val="outset" w:sz="6" w:space="0" w:color="000000"/>
              <w:right w:val="outset" w:sz="6" w:space="0" w:color="000000"/>
            </w:tcBorders>
          </w:tcPr>
          <w:p w14:paraId="3BDA7B1E" w14:textId="77777777" w:rsidR="00B222EE" w:rsidRPr="00AF0FB1" w:rsidRDefault="00B222EE" w:rsidP="008527AA">
            <w:pPr>
              <w:keepNext/>
              <w:keepLines/>
              <w:suppressAutoHyphens/>
              <w:spacing w:before="120" w:after="120"/>
              <w:ind w:right="-30"/>
              <w:jc w:val="center"/>
              <w:rPr>
                <w:rFonts w:cs="Arial"/>
                <w:szCs w:val="20"/>
              </w:rPr>
            </w:pPr>
            <w:r w:rsidRPr="00AF0FB1">
              <w:rPr>
                <w:rFonts w:cs="Arial"/>
                <w:szCs w:val="20"/>
              </w:rPr>
              <w:t>2</w:t>
            </w:r>
          </w:p>
        </w:tc>
        <w:tc>
          <w:tcPr>
            <w:tcW w:w="5604" w:type="dxa"/>
            <w:tcBorders>
              <w:top w:val="outset" w:sz="6" w:space="0" w:color="000000"/>
              <w:left w:val="outset" w:sz="6" w:space="0" w:color="000000"/>
              <w:bottom w:val="outset" w:sz="6" w:space="0" w:color="000000"/>
            </w:tcBorders>
          </w:tcPr>
          <w:p w14:paraId="47B213CD" w14:textId="77777777" w:rsidR="00B222EE" w:rsidRPr="00AF0FB1" w:rsidRDefault="00B222EE" w:rsidP="008527AA">
            <w:pPr>
              <w:keepNext/>
              <w:keepLines/>
              <w:suppressAutoHyphens/>
              <w:spacing w:before="120" w:after="120"/>
              <w:ind w:right="-30"/>
              <w:jc w:val="center"/>
              <w:rPr>
                <w:rFonts w:cs="Arial"/>
                <w:szCs w:val="20"/>
              </w:rPr>
            </w:pPr>
            <w:r w:rsidRPr="00AF0FB1">
              <w:rPr>
                <w:rFonts w:cs="Arial"/>
                <w:szCs w:val="20"/>
              </w:rPr>
              <w:t>0,4% ao dia sobre o valor mensal do contrato</w:t>
            </w:r>
          </w:p>
        </w:tc>
      </w:tr>
      <w:tr w:rsidR="00B222EE" w:rsidRPr="00AF0FB1" w14:paraId="03111D69" w14:textId="77777777" w:rsidTr="008B0C2F">
        <w:trPr>
          <w:tblCellSpacing w:w="0" w:type="dxa"/>
        </w:trPr>
        <w:tc>
          <w:tcPr>
            <w:tcW w:w="3576" w:type="dxa"/>
            <w:tcBorders>
              <w:top w:val="outset" w:sz="6" w:space="0" w:color="000000"/>
              <w:bottom w:val="outset" w:sz="6" w:space="0" w:color="000000"/>
              <w:right w:val="outset" w:sz="6" w:space="0" w:color="000000"/>
            </w:tcBorders>
          </w:tcPr>
          <w:p w14:paraId="619EC1AA" w14:textId="77777777" w:rsidR="00B222EE" w:rsidRPr="00AF0FB1" w:rsidRDefault="00B222EE" w:rsidP="008527AA">
            <w:pPr>
              <w:keepNext/>
              <w:keepLines/>
              <w:suppressAutoHyphens/>
              <w:spacing w:before="120" w:after="120"/>
              <w:ind w:right="-30"/>
              <w:jc w:val="center"/>
              <w:rPr>
                <w:rFonts w:cs="Arial"/>
                <w:szCs w:val="20"/>
              </w:rPr>
            </w:pPr>
            <w:r w:rsidRPr="00AF0FB1">
              <w:rPr>
                <w:rFonts w:cs="Arial"/>
                <w:szCs w:val="20"/>
              </w:rPr>
              <w:t>3</w:t>
            </w:r>
          </w:p>
        </w:tc>
        <w:tc>
          <w:tcPr>
            <w:tcW w:w="5604" w:type="dxa"/>
            <w:tcBorders>
              <w:top w:val="outset" w:sz="6" w:space="0" w:color="000000"/>
              <w:left w:val="outset" w:sz="6" w:space="0" w:color="000000"/>
              <w:bottom w:val="outset" w:sz="6" w:space="0" w:color="000000"/>
            </w:tcBorders>
          </w:tcPr>
          <w:p w14:paraId="22787AF0" w14:textId="77777777" w:rsidR="00B222EE" w:rsidRPr="00AF0FB1" w:rsidRDefault="00B222EE" w:rsidP="008527AA">
            <w:pPr>
              <w:keepNext/>
              <w:keepLines/>
              <w:suppressAutoHyphens/>
              <w:spacing w:before="120" w:after="120"/>
              <w:ind w:right="-30"/>
              <w:jc w:val="center"/>
              <w:rPr>
                <w:rFonts w:cs="Arial"/>
                <w:szCs w:val="20"/>
              </w:rPr>
            </w:pPr>
            <w:r w:rsidRPr="00AF0FB1">
              <w:rPr>
                <w:rFonts w:cs="Arial"/>
                <w:szCs w:val="20"/>
              </w:rPr>
              <w:t>0,8% ao dia sobre o valor mensal do contrato</w:t>
            </w:r>
          </w:p>
        </w:tc>
      </w:tr>
      <w:tr w:rsidR="00B222EE" w:rsidRPr="00AF0FB1" w14:paraId="0449FA89" w14:textId="77777777" w:rsidTr="008B0C2F">
        <w:trPr>
          <w:tblCellSpacing w:w="0" w:type="dxa"/>
        </w:trPr>
        <w:tc>
          <w:tcPr>
            <w:tcW w:w="3576" w:type="dxa"/>
            <w:tcBorders>
              <w:top w:val="outset" w:sz="6" w:space="0" w:color="000000"/>
              <w:bottom w:val="outset" w:sz="6" w:space="0" w:color="000000"/>
              <w:right w:val="outset" w:sz="6" w:space="0" w:color="000000"/>
            </w:tcBorders>
          </w:tcPr>
          <w:p w14:paraId="42A1FEEA" w14:textId="77777777" w:rsidR="00B222EE" w:rsidRPr="00AF0FB1" w:rsidRDefault="00B222EE" w:rsidP="008527AA">
            <w:pPr>
              <w:keepNext/>
              <w:keepLines/>
              <w:suppressAutoHyphens/>
              <w:spacing w:before="120" w:after="120"/>
              <w:ind w:right="-30"/>
              <w:jc w:val="center"/>
              <w:rPr>
                <w:rFonts w:cs="Arial"/>
                <w:szCs w:val="20"/>
              </w:rPr>
            </w:pPr>
            <w:r w:rsidRPr="00AF0FB1">
              <w:rPr>
                <w:rFonts w:cs="Arial"/>
                <w:szCs w:val="20"/>
              </w:rPr>
              <w:t>4</w:t>
            </w:r>
          </w:p>
        </w:tc>
        <w:tc>
          <w:tcPr>
            <w:tcW w:w="5604" w:type="dxa"/>
            <w:tcBorders>
              <w:top w:val="outset" w:sz="6" w:space="0" w:color="000000"/>
              <w:left w:val="outset" w:sz="6" w:space="0" w:color="000000"/>
              <w:bottom w:val="outset" w:sz="6" w:space="0" w:color="000000"/>
            </w:tcBorders>
          </w:tcPr>
          <w:p w14:paraId="5BBD3292" w14:textId="77777777" w:rsidR="00B222EE" w:rsidRPr="00AF0FB1" w:rsidRDefault="00B222EE" w:rsidP="008527AA">
            <w:pPr>
              <w:keepNext/>
              <w:keepLines/>
              <w:suppressAutoHyphens/>
              <w:spacing w:before="120" w:after="120"/>
              <w:ind w:right="-30"/>
              <w:jc w:val="center"/>
              <w:rPr>
                <w:rFonts w:cs="Arial"/>
                <w:szCs w:val="20"/>
              </w:rPr>
            </w:pPr>
            <w:r w:rsidRPr="00AF0FB1">
              <w:rPr>
                <w:rFonts w:cs="Arial"/>
                <w:szCs w:val="20"/>
              </w:rPr>
              <w:t>1,6% ao dia sobre o valor mensal do contrato</w:t>
            </w:r>
          </w:p>
        </w:tc>
      </w:tr>
      <w:tr w:rsidR="00B222EE" w:rsidRPr="00AF0FB1" w14:paraId="11080699" w14:textId="77777777" w:rsidTr="008B0C2F">
        <w:trPr>
          <w:tblCellSpacing w:w="0" w:type="dxa"/>
        </w:trPr>
        <w:tc>
          <w:tcPr>
            <w:tcW w:w="3576" w:type="dxa"/>
            <w:tcBorders>
              <w:top w:val="outset" w:sz="6" w:space="0" w:color="000000"/>
              <w:bottom w:val="outset" w:sz="6" w:space="0" w:color="000000"/>
              <w:right w:val="outset" w:sz="6" w:space="0" w:color="000000"/>
            </w:tcBorders>
          </w:tcPr>
          <w:p w14:paraId="251D1809" w14:textId="77777777" w:rsidR="00B222EE" w:rsidRPr="00AF0FB1" w:rsidRDefault="00B222EE" w:rsidP="008527AA">
            <w:pPr>
              <w:keepNext/>
              <w:keepLines/>
              <w:suppressAutoHyphens/>
              <w:spacing w:before="120" w:after="120"/>
              <w:ind w:right="-30"/>
              <w:jc w:val="center"/>
              <w:rPr>
                <w:rFonts w:cs="Arial"/>
                <w:szCs w:val="20"/>
              </w:rPr>
            </w:pPr>
            <w:r w:rsidRPr="00AF0FB1">
              <w:rPr>
                <w:rFonts w:cs="Arial"/>
                <w:szCs w:val="20"/>
              </w:rPr>
              <w:t>5</w:t>
            </w:r>
          </w:p>
        </w:tc>
        <w:tc>
          <w:tcPr>
            <w:tcW w:w="5604" w:type="dxa"/>
            <w:tcBorders>
              <w:top w:val="outset" w:sz="6" w:space="0" w:color="000000"/>
              <w:left w:val="outset" w:sz="6" w:space="0" w:color="000000"/>
              <w:bottom w:val="outset" w:sz="6" w:space="0" w:color="000000"/>
            </w:tcBorders>
          </w:tcPr>
          <w:p w14:paraId="682FE8EF" w14:textId="77777777" w:rsidR="00B222EE" w:rsidRPr="00AF0FB1" w:rsidRDefault="00B222EE" w:rsidP="008527AA">
            <w:pPr>
              <w:keepNext/>
              <w:keepLines/>
              <w:suppressAutoHyphens/>
              <w:spacing w:before="120" w:after="120"/>
              <w:ind w:right="-30"/>
              <w:jc w:val="center"/>
              <w:rPr>
                <w:rFonts w:cs="Arial"/>
                <w:szCs w:val="20"/>
              </w:rPr>
            </w:pPr>
            <w:r w:rsidRPr="00AF0FB1">
              <w:rPr>
                <w:rFonts w:cs="Arial"/>
                <w:szCs w:val="20"/>
              </w:rPr>
              <w:t>3,2% ao dia sobre o valor mensal do contrato</w:t>
            </w:r>
          </w:p>
        </w:tc>
      </w:tr>
    </w:tbl>
    <w:p w14:paraId="61C09847" w14:textId="77777777" w:rsidR="00A01D20" w:rsidRPr="00AF0FB1" w:rsidRDefault="00A01D20" w:rsidP="008527AA">
      <w:pPr>
        <w:keepNext/>
        <w:keepLines/>
        <w:suppressAutoHyphens/>
        <w:spacing w:before="120" w:after="120"/>
        <w:ind w:right="-30"/>
        <w:jc w:val="center"/>
        <w:rPr>
          <w:rFonts w:cs="Arial"/>
          <w:b/>
          <w:bCs/>
          <w:szCs w:val="20"/>
        </w:rPr>
      </w:pPr>
    </w:p>
    <w:p w14:paraId="7BF1D307" w14:textId="3F595938" w:rsidR="00B222EE" w:rsidRPr="00AF0FB1" w:rsidRDefault="00B222EE" w:rsidP="008527AA">
      <w:pPr>
        <w:keepNext/>
        <w:keepLines/>
        <w:suppressAutoHyphens/>
        <w:spacing w:before="120" w:after="120"/>
        <w:ind w:right="-30"/>
        <w:jc w:val="center"/>
        <w:rPr>
          <w:rFonts w:cs="Arial"/>
          <w:szCs w:val="20"/>
        </w:rPr>
      </w:pPr>
      <w:r w:rsidRPr="00AF0FB1">
        <w:rPr>
          <w:rFonts w:cs="Arial"/>
          <w:b/>
          <w:bCs/>
          <w:szCs w:val="20"/>
        </w:rPr>
        <w:t>Tabela 2</w:t>
      </w:r>
    </w:p>
    <w:tbl>
      <w:tblPr>
        <w:tblW w:w="918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2239"/>
        <w:gridCol w:w="4983"/>
        <w:gridCol w:w="1958"/>
      </w:tblGrid>
      <w:tr w:rsidR="00B222EE" w:rsidRPr="00AF0FB1" w14:paraId="48531EEE" w14:textId="77777777" w:rsidTr="008B0C2F">
        <w:trPr>
          <w:trHeight w:val="60"/>
          <w:tblCellSpacing w:w="0" w:type="dxa"/>
        </w:trPr>
        <w:tc>
          <w:tcPr>
            <w:tcW w:w="9180" w:type="dxa"/>
            <w:gridSpan w:val="3"/>
            <w:tcBorders>
              <w:top w:val="outset" w:sz="6" w:space="0" w:color="000000"/>
              <w:bottom w:val="outset" w:sz="6" w:space="0" w:color="000000"/>
            </w:tcBorders>
          </w:tcPr>
          <w:p w14:paraId="07399D45" w14:textId="77777777" w:rsidR="00B222EE" w:rsidRPr="00AF0FB1" w:rsidRDefault="00B222EE" w:rsidP="008527AA">
            <w:pPr>
              <w:keepNext/>
              <w:keepLines/>
              <w:suppressAutoHyphens/>
              <w:spacing w:before="120" w:after="120"/>
              <w:ind w:right="-30"/>
              <w:jc w:val="center"/>
              <w:rPr>
                <w:rFonts w:cs="Arial"/>
                <w:szCs w:val="20"/>
              </w:rPr>
            </w:pPr>
            <w:r w:rsidRPr="00AF0FB1">
              <w:rPr>
                <w:rFonts w:cs="Arial"/>
                <w:b/>
                <w:bCs/>
                <w:szCs w:val="20"/>
              </w:rPr>
              <w:t>INFRAÇÃO</w:t>
            </w:r>
          </w:p>
        </w:tc>
      </w:tr>
      <w:tr w:rsidR="00B222EE" w:rsidRPr="00AF0FB1" w14:paraId="47641044"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37D67983" w14:textId="77777777" w:rsidR="00B222EE" w:rsidRPr="00AF0FB1" w:rsidRDefault="00B222EE" w:rsidP="008527AA">
            <w:pPr>
              <w:keepNext/>
              <w:keepLines/>
              <w:suppressAutoHyphens/>
              <w:spacing w:before="120" w:after="120"/>
              <w:ind w:right="-30"/>
              <w:jc w:val="center"/>
              <w:rPr>
                <w:rFonts w:cs="Arial"/>
                <w:szCs w:val="20"/>
              </w:rPr>
            </w:pPr>
            <w:r w:rsidRPr="00AF0FB1">
              <w:rPr>
                <w:rFonts w:cs="Arial"/>
                <w:b/>
                <w:bCs/>
                <w:szCs w:val="20"/>
              </w:rPr>
              <w:t>ITEM</w:t>
            </w:r>
          </w:p>
        </w:tc>
        <w:tc>
          <w:tcPr>
            <w:tcW w:w="4983" w:type="dxa"/>
            <w:tcBorders>
              <w:top w:val="outset" w:sz="6" w:space="0" w:color="000000"/>
              <w:left w:val="outset" w:sz="6" w:space="0" w:color="000000"/>
              <w:bottom w:val="outset" w:sz="6" w:space="0" w:color="000000"/>
              <w:right w:val="outset" w:sz="6" w:space="0" w:color="000000"/>
            </w:tcBorders>
          </w:tcPr>
          <w:p w14:paraId="3A006364" w14:textId="77777777" w:rsidR="00B222EE" w:rsidRPr="00AF0FB1" w:rsidRDefault="00B222EE" w:rsidP="008527AA">
            <w:pPr>
              <w:keepNext/>
              <w:keepLines/>
              <w:suppressAutoHyphens/>
              <w:spacing w:before="120" w:after="120"/>
              <w:ind w:right="-30"/>
              <w:jc w:val="center"/>
              <w:rPr>
                <w:rFonts w:cs="Arial"/>
                <w:szCs w:val="20"/>
              </w:rPr>
            </w:pPr>
            <w:r w:rsidRPr="00AF0FB1">
              <w:rPr>
                <w:rFonts w:cs="Arial"/>
                <w:b/>
                <w:bCs/>
                <w:szCs w:val="20"/>
              </w:rPr>
              <w:t>DESCRIÇÃO</w:t>
            </w:r>
          </w:p>
        </w:tc>
        <w:tc>
          <w:tcPr>
            <w:tcW w:w="1958" w:type="dxa"/>
            <w:tcBorders>
              <w:top w:val="outset" w:sz="6" w:space="0" w:color="000000"/>
              <w:left w:val="outset" w:sz="6" w:space="0" w:color="000000"/>
              <w:bottom w:val="outset" w:sz="6" w:space="0" w:color="000000"/>
            </w:tcBorders>
            <w:vAlign w:val="center"/>
          </w:tcPr>
          <w:p w14:paraId="3BF1D423" w14:textId="77777777" w:rsidR="00B222EE" w:rsidRPr="00AF0FB1" w:rsidRDefault="00B222EE" w:rsidP="008527AA">
            <w:pPr>
              <w:keepNext/>
              <w:keepLines/>
              <w:suppressAutoHyphens/>
              <w:spacing w:before="120" w:after="120"/>
              <w:ind w:right="-30"/>
              <w:jc w:val="center"/>
              <w:rPr>
                <w:rFonts w:cs="Arial"/>
                <w:szCs w:val="20"/>
              </w:rPr>
            </w:pPr>
            <w:r w:rsidRPr="00AF0FB1">
              <w:rPr>
                <w:rFonts w:cs="Arial"/>
                <w:b/>
                <w:bCs/>
                <w:szCs w:val="20"/>
              </w:rPr>
              <w:t>GRAU</w:t>
            </w:r>
          </w:p>
        </w:tc>
      </w:tr>
      <w:tr w:rsidR="00B222EE" w:rsidRPr="00AF0FB1" w14:paraId="1A42C81D"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64D0DA77" w14:textId="77777777" w:rsidR="00B222EE" w:rsidRPr="00AF0FB1" w:rsidRDefault="00B222EE" w:rsidP="008527AA">
            <w:pPr>
              <w:keepNext/>
              <w:keepLines/>
              <w:suppressAutoHyphens/>
              <w:spacing w:before="120" w:after="120"/>
              <w:ind w:right="-30"/>
              <w:jc w:val="center"/>
              <w:rPr>
                <w:rFonts w:cs="Arial"/>
                <w:szCs w:val="20"/>
              </w:rPr>
            </w:pPr>
            <w:r w:rsidRPr="00AF0FB1">
              <w:rPr>
                <w:rFonts w:cs="Arial"/>
                <w:szCs w:val="20"/>
              </w:rPr>
              <w:lastRenderedPageBreak/>
              <w:t>1</w:t>
            </w:r>
          </w:p>
        </w:tc>
        <w:tc>
          <w:tcPr>
            <w:tcW w:w="4983" w:type="dxa"/>
            <w:tcBorders>
              <w:top w:val="outset" w:sz="6" w:space="0" w:color="000000"/>
              <w:left w:val="outset" w:sz="6" w:space="0" w:color="000000"/>
              <w:bottom w:val="outset" w:sz="6" w:space="0" w:color="000000"/>
              <w:right w:val="outset" w:sz="6" w:space="0" w:color="000000"/>
            </w:tcBorders>
          </w:tcPr>
          <w:p w14:paraId="3B59F84C" w14:textId="5A16E9AD" w:rsidR="00B222EE" w:rsidRPr="00AF0FB1" w:rsidRDefault="00B222EE" w:rsidP="008527AA">
            <w:pPr>
              <w:keepNext/>
              <w:keepLines/>
              <w:suppressAutoHyphens/>
              <w:spacing w:before="120" w:after="120"/>
              <w:ind w:right="-30"/>
              <w:jc w:val="center"/>
              <w:rPr>
                <w:rFonts w:cs="Arial"/>
                <w:szCs w:val="20"/>
              </w:rPr>
            </w:pPr>
            <w:r w:rsidRPr="00AF0FB1">
              <w:rPr>
                <w:rFonts w:cs="Arial"/>
                <w:szCs w:val="20"/>
              </w:rPr>
              <w:t>Permitir situação que crie a possibilidade de causar dano físico, lesão corporal ou conseq</w:t>
            </w:r>
            <w:r w:rsidR="006B5082" w:rsidRPr="00AF0FB1">
              <w:rPr>
                <w:rFonts w:cs="Arial"/>
                <w:szCs w:val="20"/>
              </w:rPr>
              <w:t>u</w:t>
            </w:r>
            <w:r w:rsidRPr="00AF0FB1">
              <w:rPr>
                <w:rFonts w:cs="Arial"/>
                <w:szCs w:val="20"/>
              </w:rPr>
              <w:t>ências letais, por ocorrência;</w:t>
            </w:r>
          </w:p>
        </w:tc>
        <w:tc>
          <w:tcPr>
            <w:tcW w:w="1958" w:type="dxa"/>
            <w:tcBorders>
              <w:top w:val="outset" w:sz="6" w:space="0" w:color="000000"/>
              <w:left w:val="outset" w:sz="6" w:space="0" w:color="000000"/>
              <w:bottom w:val="outset" w:sz="6" w:space="0" w:color="000000"/>
            </w:tcBorders>
            <w:vAlign w:val="center"/>
          </w:tcPr>
          <w:p w14:paraId="05975920" w14:textId="77777777" w:rsidR="00B222EE" w:rsidRPr="00AF0FB1" w:rsidRDefault="00B222EE" w:rsidP="008527AA">
            <w:pPr>
              <w:keepNext/>
              <w:keepLines/>
              <w:suppressAutoHyphens/>
              <w:spacing w:before="120" w:after="120"/>
              <w:ind w:right="-30"/>
              <w:jc w:val="center"/>
              <w:rPr>
                <w:rFonts w:cs="Arial"/>
                <w:szCs w:val="20"/>
              </w:rPr>
            </w:pPr>
            <w:r w:rsidRPr="00AF0FB1">
              <w:rPr>
                <w:rFonts w:cs="Arial"/>
                <w:szCs w:val="20"/>
              </w:rPr>
              <w:t>05</w:t>
            </w:r>
          </w:p>
        </w:tc>
      </w:tr>
      <w:tr w:rsidR="00B222EE" w:rsidRPr="00AF0FB1" w14:paraId="4FF352E2"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0F03CFD0" w14:textId="77777777" w:rsidR="00B222EE" w:rsidRPr="00AF0FB1" w:rsidRDefault="00B222EE" w:rsidP="008527AA">
            <w:pPr>
              <w:keepNext/>
              <w:keepLines/>
              <w:suppressAutoHyphens/>
              <w:spacing w:before="120" w:after="120"/>
              <w:ind w:right="-30"/>
              <w:jc w:val="center"/>
              <w:rPr>
                <w:rFonts w:cs="Arial"/>
                <w:szCs w:val="20"/>
              </w:rPr>
            </w:pPr>
            <w:r w:rsidRPr="00AF0FB1">
              <w:rPr>
                <w:rFonts w:cs="Arial"/>
                <w:szCs w:val="20"/>
              </w:rPr>
              <w:t>2</w:t>
            </w:r>
          </w:p>
        </w:tc>
        <w:tc>
          <w:tcPr>
            <w:tcW w:w="4983" w:type="dxa"/>
            <w:tcBorders>
              <w:top w:val="outset" w:sz="6" w:space="0" w:color="000000"/>
              <w:left w:val="outset" w:sz="6" w:space="0" w:color="000000"/>
              <w:bottom w:val="outset" w:sz="6" w:space="0" w:color="000000"/>
              <w:right w:val="outset" w:sz="6" w:space="0" w:color="000000"/>
            </w:tcBorders>
          </w:tcPr>
          <w:p w14:paraId="204818C9" w14:textId="77777777" w:rsidR="00B222EE" w:rsidRPr="00AF0FB1" w:rsidRDefault="00B222EE" w:rsidP="008527AA">
            <w:pPr>
              <w:keepNext/>
              <w:keepLines/>
              <w:suppressAutoHyphens/>
              <w:spacing w:before="120" w:after="120"/>
              <w:ind w:right="-30"/>
              <w:jc w:val="center"/>
              <w:rPr>
                <w:rFonts w:cs="Arial"/>
                <w:szCs w:val="20"/>
              </w:rPr>
            </w:pPr>
            <w:r w:rsidRPr="00AF0FB1">
              <w:rPr>
                <w:rFonts w:cs="Arial"/>
                <w:szCs w:val="20"/>
              </w:rPr>
              <w:t>Suspender ou interromper, salvo motivo de força maior ou caso fortuito, os serviços contratuais por dia e por unidade de atendimento;</w:t>
            </w:r>
          </w:p>
        </w:tc>
        <w:tc>
          <w:tcPr>
            <w:tcW w:w="1958" w:type="dxa"/>
            <w:tcBorders>
              <w:top w:val="outset" w:sz="6" w:space="0" w:color="000000"/>
              <w:left w:val="outset" w:sz="6" w:space="0" w:color="000000"/>
              <w:bottom w:val="outset" w:sz="6" w:space="0" w:color="000000"/>
            </w:tcBorders>
            <w:vAlign w:val="center"/>
          </w:tcPr>
          <w:p w14:paraId="08EB8FAB" w14:textId="77777777" w:rsidR="00B222EE" w:rsidRPr="00AF0FB1" w:rsidRDefault="00B222EE" w:rsidP="008527AA">
            <w:pPr>
              <w:keepNext/>
              <w:keepLines/>
              <w:suppressAutoHyphens/>
              <w:spacing w:before="120" w:after="120"/>
              <w:ind w:right="-30"/>
              <w:jc w:val="center"/>
              <w:rPr>
                <w:rFonts w:cs="Arial"/>
                <w:szCs w:val="20"/>
              </w:rPr>
            </w:pPr>
            <w:r w:rsidRPr="00AF0FB1">
              <w:rPr>
                <w:rFonts w:cs="Arial"/>
                <w:szCs w:val="20"/>
              </w:rPr>
              <w:t>04</w:t>
            </w:r>
          </w:p>
        </w:tc>
      </w:tr>
      <w:tr w:rsidR="00B222EE" w:rsidRPr="00AF0FB1" w14:paraId="7E02791F"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44BF980B" w14:textId="77777777" w:rsidR="00B222EE" w:rsidRPr="00AF0FB1" w:rsidRDefault="00B222EE" w:rsidP="008527AA">
            <w:pPr>
              <w:keepNext/>
              <w:keepLines/>
              <w:suppressAutoHyphens/>
              <w:spacing w:before="120" w:after="120"/>
              <w:ind w:right="-30"/>
              <w:jc w:val="center"/>
              <w:rPr>
                <w:rFonts w:cs="Arial"/>
                <w:szCs w:val="20"/>
              </w:rPr>
            </w:pPr>
            <w:r w:rsidRPr="00AF0FB1">
              <w:rPr>
                <w:rFonts w:cs="Arial"/>
                <w:szCs w:val="20"/>
              </w:rPr>
              <w:t>3</w:t>
            </w:r>
          </w:p>
        </w:tc>
        <w:tc>
          <w:tcPr>
            <w:tcW w:w="4983" w:type="dxa"/>
            <w:tcBorders>
              <w:top w:val="outset" w:sz="6" w:space="0" w:color="000000"/>
              <w:left w:val="outset" w:sz="6" w:space="0" w:color="000000"/>
              <w:bottom w:val="outset" w:sz="6" w:space="0" w:color="000000"/>
              <w:right w:val="outset" w:sz="6" w:space="0" w:color="000000"/>
            </w:tcBorders>
          </w:tcPr>
          <w:p w14:paraId="0538C613" w14:textId="77777777" w:rsidR="00B222EE" w:rsidRPr="00AF0FB1" w:rsidRDefault="00B222EE" w:rsidP="008527AA">
            <w:pPr>
              <w:keepNext/>
              <w:keepLines/>
              <w:suppressAutoHyphens/>
              <w:spacing w:before="120" w:after="120"/>
              <w:ind w:right="-30"/>
              <w:jc w:val="center"/>
              <w:rPr>
                <w:rFonts w:cs="Arial"/>
                <w:szCs w:val="20"/>
              </w:rPr>
            </w:pPr>
            <w:r w:rsidRPr="00AF0FB1">
              <w:rPr>
                <w:rFonts w:cs="Arial"/>
                <w:szCs w:val="20"/>
              </w:rPr>
              <w:t>Manter funcionário sem qualificação para executar os serviços contratados, por empregado e por dia;</w:t>
            </w:r>
          </w:p>
        </w:tc>
        <w:tc>
          <w:tcPr>
            <w:tcW w:w="1958" w:type="dxa"/>
            <w:tcBorders>
              <w:top w:val="outset" w:sz="6" w:space="0" w:color="000000"/>
              <w:left w:val="outset" w:sz="6" w:space="0" w:color="000000"/>
              <w:bottom w:val="outset" w:sz="6" w:space="0" w:color="000000"/>
            </w:tcBorders>
            <w:vAlign w:val="center"/>
          </w:tcPr>
          <w:p w14:paraId="6E1385D7" w14:textId="77777777" w:rsidR="00B222EE" w:rsidRPr="00AF0FB1" w:rsidRDefault="00B222EE" w:rsidP="008527AA">
            <w:pPr>
              <w:keepNext/>
              <w:keepLines/>
              <w:suppressAutoHyphens/>
              <w:spacing w:before="120" w:after="120"/>
              <w:ind w:right="-30"/>
              <w:jc w:val="center"/>
              <w:rPr>
                <w:rFonts w:cs="Arial"/>
                <w:szCs w:val="20"/>
              </w:rPr>
            </w:pPr>
            <w:r w:rsidRPr="00AF0FB1">
              <w:rPr>
                <w:rFonts w:cs="Arial"/>
                <w:szCs w:val="20"/>
              </w:rPr>
              <w:t>03</w:t>
            </w:r>
          </w:p>
        </w:tc>
      </w:tr>
      <w:tr w:rsidR="00B222EE" w:rsidRPr="00AF0FB1" w14:paraId="18E23396"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3FED8961" w14:textId="77777777" w:rsidR="00B222EE" w:rsidRPr="00AF0FB1" w:rsidRDefault="00B222EE" w:rsidP="008527AA">
            <w:pPr>
              <w:keepNext/>
              <w:keepLines/>
              <w:suppressAutoHyphens/>
              <w:spacing w:before="120" w:after="120"/>
              <w:ind w:right="-30"/>
              <w:jc w:val="center"/>
              <w:rPr>
                <w:rFonts w:cs="Arial"/>
                <w:szCs w:val="20"/>
              </w:rPr>
            </w:pPr>
            <w:r w:rsidRPr="00AF0FB1">
              <w:rPr>
                <w:rFonts w:cs="Arial"/>
                <w:szCs w:val="20"/>
              </w:rPr>
              <w:t>4</w:t>
            </w:r>
          </w:p>
        </w:tc>
        <w:tc>
          <w:tcPr>
            <w:tcW w:w="4983" w:type="dxa"/>
            <w:tcBorders>
              <w:top w:val="outset" w:sz="6" w:space="0" w:color="000000"/>
              <w:left w:val="outset" w:sz="6" w:space="0" w:color="000000"/>
              <w:bottom w:val="outset" w:sz="6" w:space="0" w:color="000000"/>
              <w:right w:val="outset" w:sz="6" w:space="0" w:color="000000"/>
            </w:tcBorders>
          </w:tcPr>
          <w:p w14:paraId="16BC3677" w14:textId="77777777" w:rsidR="00B222EE" w:rsidRPr="00AF0FB1" w:rsidRDefault="00B222EE" w:rsidP="008527AA">
            <w:pPr>
              <w:keepNext/>
              <w:keepLines/>
              <w:suppressAutoHyphens/>
              <w:spacing w:before="120" w:after="120"/>
              <w:ind w:right="-30"/>
              <w:jc w:val="center"/>
              <w:rPr>
                <w:rFonts w:cs="Arial"/>
                <w:szCs w:val="20"/>
              </w:rPr>
            </w:pPr>
            <w:r w:rsidRPr="00AF0FB1">
              <w:rPr>
                <w:rFonts w:cs="Arial"/>
                <w:szCs w:val="20"/>
              </w:rPr>
              <w:t>Recusar-se a executar serviço determinado pela fiscalização, por serviço e por dia;</w:t>
            </w:r>
          </w:p>
        </w:tc>
        <w:tc>
          <w:tcPr>
            <w:tcW w:w="1958" w:type="dxa"/>
            <w:tcBorders>
              <w:top w:val="outset" w:sz="6" w:space="0" w:color="000000"/>
              <w:left w:val="outset" w:sz="6" w:space="0" w:color="000000"/>
              <w:bottom w:val="outset" w:sz="6" w:space="0" w:color="000000"/>
            </w:tcBorders>
            <w:vAlign w:val="center"/>
          </w:tcPr>
          <w:p w14:paraId="4D82401B" w14:textId="77777777" w:rsidR="00B222EE" w:rsidRPr="00AF0FB1" w:rsidRDefault="00B222EE" w:rsidP="008527AA">
            <w:pPr>
              <w:keepNext/>
              <w:keepLines/>
              <w:suppressAutoHyphens/>
              <w:spacing w:before="120" w:after="120"/>
              <w:ind w:right="-30"/>
              <w:jc w:val="center"/>
              <w:rPr>
                <w:rFonts w:cs="Arial"/>
                <w:szCs w:val="20"/>
              </w:rPr>
            </w:pPr>
            <w:r w:rsidRPr="00AF0FB1">
              <w:rPr>
                <w:rFonts w:cs="Arial"/>
                <w:szCs w:val="20"/>
              </w:rPr>
              <w:t>02</w:t>
            </w:r>
          </w:p>
        </w:tc>
      </w:tr>
      <w:tr w:rsidR="00B222EE" w:rsidRPr="00AF0FB1" w14:paraId="56B74FDA"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38E1CAEC" w14:textId="77777777" w:rsidR="00B222EE" w:rsidRPr="00AF0FB1" w:rsidRDefault="00B222EE" w:rsidP="008527AA">
            <w:pPr>
              <w:keepNext/>
              <w:keepLines/>
              <w:suppressAutoHyphens/>
              <w:spacing w:before="120" w:after="120"/>
              <w:ind w:right="-30"/>
              <w:jc w:val="center"/>
              <w:rPr>
                <w:rFonts w:cs="Arial"/>
                <w:szCs w:val="20"/>
              </w:rPr>
            </w:pPr>
            <w:r w:rsidRPr="00AF0FB1">
              <w:rPr>
                <w:rFonts w:cs="Arial"/>
                <w:szCs w:val="20"/>
              </w:rPr>
              <w:t>5</w:t>
            </w:r>
          </w:p>
        </w:tc>
        <w:tc>
          <w:tcPr>
            <w:tcW w:w="4983" w:type="dxa"/>
            <w:tcBorders>
              <w:top w:val="outset" w:sz="6" w:space="0" w:color="000000"/>
              <w:left w:val="outset" w:sz="6" w:space="0" w:color="000000"/>
              <w:bottom w:val="outset" w:sz="6" w:space="0" w:color="000000"/>
              <w:right w:val="outset" w:sz="6" w:space="0" w:color="000000"/>
            </w:tcBorders>
          </w:tcPr>
          <w:p w14:paraId="493299DF" w14:textId="6DCDAC3A" w:rsidR="00B222EE" w:rsidRPr="00AF0FB1" w:rsidRDefault="00B222EE" w:rsidP="008527AA">
            <w:pPr>
              <w:keepNext/>
              <w:keepLines/>
              <w:suppressAutoHyphens/>
              <w:spacing w:before="120" w:after="120"/>
              <w:ind w:right="-30"/>
              <w:jc w:val="center"/>
              <w:rPr>
                <w:rFonts w:cs="Arial"/>
                <w:szCs w:val="20"/>
              </w:rPr>
            </w:pPr>
            <w:r w:rsidRPr="00AF0FB1">
              <w:rPr>
                <w:rFonts w:cs="Arial"/>
                <w:szCs w:val="20"/>
              </w:rPr>
              <w:t xml:space="preserve">Retirar funcionários ou encarregados do serviço durante o expediente, sem a anuência prévia do </w:t>
            </w:r>
            <w:r w:rsidR="006B5082" w:rsidRPr="00AF0FB1">
              <w:rPr>
                <w:rFonts w:cs="Arial"/>
                <w:szCs w:val="20"/>
              </w:rPr>
              <w:t>CEDENTE</w:t>
            </w:r>
            <w:r w:rsidRPr="00AF0FB1">
              <w:rPr>
                <w:rFonts w:cs="Arial"/>
                <w:szCs w:val="20"/>
              </w:rPr>
              <w:t>, por empregado e por dia;</w:t>
            </w:r>
          </w:p>
        </w:tc>
        <w:tc>
          <w:tcPr>
            <w:tcW w:w="1958" w:type="dxa"/>
            <w:tcBorders>
              <w:top w:val="outset" w:sz="6" w:space="0" w:color="000000"/>
              <w:left w:val="outset" w:sz="6" w:space="0" w:color="000000"/>
              <w:bottom w:val="outset" w:sz="6" w:space="0" w:color="000000"/>
            </w:tcBorders>
            <w:vAlign w:val="center"/>
          </w:tcPr>
          <w:p w14:paraId="3545ED8F" w14:textId="77777777" w:rsidR="00B222EE" w:rsidRPr="00AF0FB1" w:rsidRDefault="00B222EE" w:rsidP="008527AA">
            <w:pPr>
              <w:keepNext/>
              <w:keepLines/>
              <w:suppressAutoHyphens/>
              <w:spacing w:before="120" w:after="120"/>
              <w:ind w:right="-30"/>
              <w:jc w:val="center"/>
              <w:rPr>
                <w:rFonts w:cs="Arial"/>
                <w:szCs w:val="20"/>
              </w:rPr>
            </w:pPr>
            <w:r w:rsidRPr="00AF0FB1">
              <w:rPr>
                <w:rFonts w:cs="Arial"/>
                <w:szCs w:val="20"/>
              </w:rPr>
              <w:t>03</w:t>
            </w:r>
          </w:p>
        </w:tc>
      </w:tr>
      <w:tr w:rsidR="00B222EE" w:rsidRPr="00AF0FB1" w14:paraId="1CD13230" w14:textId="77777777" w:rsidTr="008B0C2F">
        <w:trPr>
          <w:trHeight w:val="225"/>
          <w:tblCellSpacing w:w="0" w:type="dxa"/>
        </w:trPr>
        <w:tc>
          <w:tcPr>
            <w:tcW w:w="9180" w:type="dxa"/>
            <w:gridSpan w:val="3"/>
            <w:tcBorders>
              <w:top w:val="outset" w:sz="6" w:space="0" w:color="000000"/>
              <w:bottom w:val="outset" w:sz="6" w:space="0" w:color="000000"/>
            </w:tcBorders>
            <w:vAlign w:val="center"/>
          </w:tcPr>
          <w:p w14:paraId="517F5448" w14:textId="77777777" w:rsidR="00B222EE" w:rsidRPr="00AF0FB1" w:rsidRDefault="00B222EE" w:rsidP="008527AA">
            <w:pPr>
              <w:keepNext/>
              <w:keepLines/>
              <w:suppressAutoHyphens/>
              <w:spacing w:before="120" w:after="120"/>
              <w:ind w:right="-30"/>
              <w:jc w:val="center"/>
              <w:rPr>
                <w:rFonts w:cs="Arial"/>
                <w:szCs w:val="20"/>
              </w:rPr>
            </w:pPr>
            <w:r w:rsidRPr="00AF0FB1">
              <w:rPr>
                <w:rFonts w:cs="Arial"/>
                <w:b/>
                <w:bCs/>
                <w:szCs w:val="20"/>
              </w:rPr>
              <w:t>Para os itens a seguir, deixar de:</w:t>
            </w:r>
          </w:p>
        </w:tc>
      </w:tr>
      <w:tr w:rsidR="00B222EE" w:rsidRPr="00AF0FB1" w14:paraId="3AFFF911"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207F21B9" w14:textId="77777777" w:rsidR="00B222EE" w:rsidRPr="00AF0FB1" w:rsidRDefault="00B222EE" w:rsidP="008527AA">
            <w:pPr>
              <w:keepNext/>
              <w:keepLines/>
              <w:suppressAutoHyphens/>
              <w:spacing w:before="120" w:after="120"/>
              <w:ind w:right="-30"/>
              <w:jc w:val="center"/>
              <w:rPr>
                <w:rFonts w:cs="Arial"/>
                <w:szCs w:val="20"/>
              </w:rPr>
            </w:pPr>
            <w:r w:rsidRPr="00AF0FB1">
              <w:rPr>
                <w:rFonts w:cs="Arial"/>
                <w:szCs w:val="20"/>
              </w:rPr>
              <w:t>6</w:t>
            </w:r>
          </w:p>
        </w:tc>
        <w:tc>
          <w:tcPr>
            <w:tcW w:w="4983" w:type="dxa"/>
            <w:tcBorders>
              <w:top w:val="outset" w:sz="6" w:space="0" w:color="000000"/>
              <w:left w:val="outset" w:sz="6" w:space="0" w:color="000000"/>
              <w:bottom w:val="outset" w:sz="6" w:space="0" w:color="000000"/>
              <w:right w:val="outset" w:sz="6" w:space="0" w:color="000000"/>
            </w:tcBorders>
          </w:tcPr>
          <w:p w14:paraId="483D7838" w14:textId="77777777" w:rsidR="00B222EE" w:rsidRPr="00AF0FB1" w:rsidRDefault="00B222EE" w:rsidP="008527AA">
            <w:pPr>
              <w:keepNext/>
              <w:keepLines/>
              <w:suppressAutoHyphens/>
              <w:spacing w:before="120" w:after="120"/>
              <w:ind w:right="-30"/>
              <w:jc w:val="center"/>
              <w:rPr>
                <w:rFonts w:cs="Arial"/>
                <w:szCs w:val="20"/>
              </w:rPr>
            </w:pPr>
            <w:r w:rsidRPr="00AF0FB1">
              <w:rPr>
                <w:rFonts w:cs="Arial"/>
                <w:szCs w:val="20"/>
              </w:rPr>
              <w:t>Registrar e controlar, diariamente, a assiduidade e a pontualidade de seu pessoal, por funcionário e por dia;</w:t>
            </w:r>
          </w:p>
        </w:tc>
        <w:tc>
          <w:tcPr>
            <w:tcW w:w="1958" w:type="dxa"/>
            <w:tcBorders>
              <w:top w:val="outset" w:sz="6" w:space="0" w:color="000000"/>
              <w:left w:val="outset" w:sz="6" w:space="0" w:color="000000"/>
              <w:bottom w:val="outset" w:sz="6" w:space="0" w:color="000000"/>
            </w:tcBorders>
            <w:vAlign w:val="center"/>
          </w:tcPr>
          <w:p w14:paraId="7939D727" w14:textId="77777777" w:rsidR="00B222EE" w:rsidRPr="00AF0FB1" w:rsidRDefault="00B222EE" w:rsidP="008527AA">
            <w:pPr>
              <w:keepNext/>
              <w:keepLines/>
              <w:suppressAutoHyphens/>
              <w:spacing w:before="120" w:after="120"/>
              <w:ind w:right="-30"/>
              <w:jc w:val="center"/>
              <w:rPr>
                <w:rFonts w:cs="Arial"/>
                <w:szCs w:val="20"/>
              </w:rPr>
            </w:pPr>
            <w:r w:rsidRPr="00AF0FB1">
              <w:rPr>
                <w:rFonts w:cs="Arial"/>
                <w:szCs w:val="20"/>
              </w:rPr>
              <w:t>01</w:t>
            </w:r>
          </w:p>
        </w:tc>
      </w:tr>
      <w:tr w:rsidR="00B222EE" w:rsidRPr="00AF0FB1" w14:paraId="44A17881"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0902CB6F" w14:textId="77777777" w:rsidR="00B222EE" w:rsidRPr="00AF0FB1" w:rsidRDefault="00B222EE" w:rsidP="008527AA">
            <w:pPr>
              <w:keepNext/>
              <w:keepLines/>
              <w:suppressAutoHyphens/>
              <w:spacing w:before="120" w:after="120"/>
              <w:ind w:right="-30"/>
              <w:jc w:val="center"/>
              <w:rPr>
                <w:rFonts w:cs="Arial"/>
                <w:szCs w:val="20"/>
              </w:rPr>
            </w:pPr>
            <w:r w:rsidRPr="00AF0FB1">
              <w:rPr>
                <w:rFonts w:cs="Arial"/>
                <w:szCs w:val="20"/>
              </w:rPr>
              <w:t>7</w:t>
            </w:r>
          </w:p>
        </w:tc>
        <w:tc>
          <w:tcPr>
            <w:tcW w:w="4983" w:type="dxa"/>
            <w:tcBorders>
              <w:top w:val="outset" w:sz="6" w:space="0" w:color="000000"/>
              <w:left w:val="outset" w:sz="6" w:space="0" w:color="000000"/>
              <w:bottom w:val="outset" w:sz="6" w:space="0" w:color="000000"/>
              <w:right w:val="outset" w:sz="6" w:space="0" w:color="000000"/>
            </w:tcBorders>
          </w:tcPr>
          <w:p w14:paraId="4B431506" w14:textId="77777777" w:rsidR="00B222EE" w:rsidRPr="00AF0FB1" w:rsidRDefault="00B222EE" w:rsidP="008527AA">
            <w:pPr>
              <w:keepNext/>
              <w:keepLines/>
              <w:suppressAutoHyphens/>
              <w:spacing w:before="120" w:after="120"/>
              <w:ind w:right="-30"/>
              <w:jc w:val="center"/>
              <w:rPr>
                <w:rFonts w:cs="Arial"/>
                <w:szCs w:val="20"/>
              </w:rPr>
            </w:pPr>
            <w:r w:rsidRPr="00AF0FB1">
              <w:rPr>
                <w:rFonts w:cs="Arial"/>
                <w:szCs w:val="20"/>
              </w:rPr>
              <w:t>Cumprir determinação formal ou instrução complementar do órgão fiscalizador, por ocorrência;</w:t>
            </w:r>
          </w:p>
        </w:tc>
        <w:tc>
          <w:tcPr>
            <w:tcW w:w="1958" w:type="dxa"/>
            <w:tcBorders>
              <w:top w:val="outset" w:sz="6" w:space="0" w:color="000000"/>
              <w:left w:val="outset" w:sz="6" w:space="0" w:color="000000"/>
              <w:bottom w:val="outset" w:sz="6" w:space="0" w:color="000000"/>
            </w:tcBorders>
            <w:vAlign w:val="center"/>
          </w:tcPr>
          <w:p w14:paraId="678A6DC1" w14:textId="77777777" w:rsidR="00B222EE" w:rsidRPr="00AF0FB1" w:rsidRDefault="00B222EE" w:rsidP="008527AA">
            <w:pPr>
              <w:keepNext/>
              <w:keepLines/>
              <w:suppressAutoHyphens/>
              <w:spacing w:before="120" w:after="120"/>
              <w:ind w:right="-30"/>
              <w:jc w:val="center"/>
              <w:rPr>
                <w:rFonts w:cs="Arial"/>
                <w:szCs w:val="20"/>
              </w:rPr>
            </w:pPr>
            <w:r w:rsidRPr="00AF0FB1">
              <w:rPr>
                <w:rFonts w:cs="Arial"/>
                <w:szCs w:val="20"/>
              </w:rPr>
              <w:t>02</w:t>
            </w:r>
          </w:p>
        </w:tc>
      </w:tr>
      <w:tr w:rsidR="00B222EE" w:rsidRPr="00AF0FB1" w14:paraId="2205EC32"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0198BC37" w14:textId="77777777" w:rsidR="00B222EE" w:rsidRPr="00AF0FB1" w:rsidRDefault="00B222EE" w:rsidP="008527AA">
            <w:pPr>
              <w:keepNext/>
              <w:keepLines/>
              <w:suppressAutoHyphens/>
              <w:spacing w:before="120" w:after="120"/>
              <w:ind w:right="-30"/>
              <w:jc w:val="center"/>
              <w:rPr>
                <w:rFonts w:cs="Arial"/>
                <w:szCs w:val="20"/>
              </w:rPr>
            </w:pPr>
            <w:r w:rsidRPr="00AF0FB1">
              <w:rPr>
                <w:rFonts w:cs="Arial"/>
                <w:szCs w:val="20"/>
              </w:rPr>
              <w:t>8</w:t>
            </w:r>
          </w:p>
        </w:tc>
        <w:tc>
          <w:tcPr>
            <w:tcW w:w="4983" w:type="dxa"/>
            <w:tcBorders>
              <w:top w:val="outset" w:sz="6" w:space="0" w:color="000000"/>
              <w:left w:val="outset" w:sz="6" w:space="0" w:color="000000"/>
              <w:bottom w:val="outset" w:sz="6" w:space="0" w:color="000000"/>
              <w:right w:val="outset" w:sz="6" w:space="0" w:color="000000"/>
            </w:tcBorders>
          </w:tcPr>
          <w:p w14:paraId="5B794B2B" w14:textId="77777777" w:rsidR="00B222EE" w:rsidRPr="00AF0FB1" w:rsidRDefault="00B222EE" w:rsidP="008527AA">
            <w:pPr>
              <w:keepNext/>
              <w:keepLines/>
              <w:suppressAutoHyphens/>
              <w:spacing w:before="120" w:after="120"/>
              <w:ind w:right="-30"/>
              <w:jc w:val="center"/>
              <w:rPr>
                <w:rFonts w:cs="Arial"/>
                <w:szCs w:val="20"/>
              </w:rPr>
            </w:pPr>
            <w:r w:rsidRPr="00AF0FB1">
              <w:rPr>
                <w:rFonts w:cs="Arial"/>
                <w:szCs w:val="20"/>
              </w:rPr>
              <w:t>Substituir empregado que se conduza de modo inconveniente ou não atenda às necessidades do serviço, por funcionário e por dia;</w:t>
            </w:r>
          </w:p>
        </w:tc>
        <w:tc>
          <w:tcPr>
            <w:tcW w:w="1958" w:type="dxa"/>
            <w:tcBorders>
              <w:top w:val="outset" w:sz="6" w:space="0" w:color="000000"/>
              <w:left w:val="outset" w:sz="6" w:space="0" w:color="000000"/>
              <w:bottom w:val="outset" w:sz="6" w:space="0" w:color="000000"/>
            </w:tcBorders>
            <w:vAlign w:val="center"/>
          </w:tcPr>
          <w:p w14:paraId="57458B82" w14:textId="77777777" w:rsidR="00B222EE" w:rsidRPr="00AF0FB1" w:rsidRDefault="00B222EE" w:rsidP="008527AA">
            <w:pPr>
              <w:keepNext/>
              <w:keepLines/>
              <w:suppressAutoHyphens/>
              <w:spacing w:before="120" w:after="120"/>
              <w:ind w:right="-30"/>
              <w:jc w:val="center"/>
              <w:rPr>
                <w:rFonts w:cs="Arial"/>
                <w:szCs w:val="20"/>
              </w:rPr>
            </w:pPr>
            <w:r w:rsidRPr="00AF0FB1">
              <w:rPr>
                <w:rFonts w:cs="Arial"/>
                <w:szCs w:val="20"/>
              </w:rPr>
              <w:t>01</w:t>
            </w:r>
          </w:p>
        </w:tc>
      </w:tr>
      <w:tr w:rsidR="00B222EE" w:rsidRPr="00AF0FB1" w14:paraId="38582C65"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5842F834" w14:textId="77777777" w:rsidR="00B222EE" w:rsidRPr="00AF0FB1" w:rsidRDefault="00B222EE" w:rsidP="008527AA">
            <w:pPr>
              <w:keepNext/>
              <w:keepLines/>
              <w:suppressAutoHyphens/>
              <w:spacing w:before="120" w:after="120"/>
              <w:ind w:right="-30"/>
              <w:jc w:val="center"/>
              <w:rPr>
                <w:rFonts w:cs="Arial"/>
                <w:szCs w:val="20"/>
              </w:rPr>
            </w:pPr>
            <w:r w:rsidRPr="00AF0FB1">
              <w:rPr>
                <w:rFonts w:cs="Arial"/>
                <w:szCs w:val="20"/>
              </w:rPr>
              <w:t>9</w:t>
            </w:r>
          </w:p>
        </w:tc>
        <w:tc>
          <w:tcPr>
            <w:tcW w:w="4983" w:type="dxa"/>
            <w:tcBorders>
              <w:top w:val="outset" w:sz="6" w:space="0" w:color="000000"/>
              <w:left w:val="outset" w:sz="6" w:space="0" w:color="000000"/>
              <w:bottom w:val="outset" w:sz="6" w:space="0" w:color="000000"/>
              <w:right w:val="outset" w:sz="6" w:space="0" w:color="000000"/>
            </w:tcBorders>
          </w:tcPr>
          <w:p w14:paraId="1C38CC04" w14:textId="77777777" w:rsidR="00B222EE" w:rsidRPr="00AF0FB1" w:rsidRDefault="00B222EE" w:rsidP="008527AA">
            <w:pPr>
              <w:keepNext/>
              <w:keepLines/>
              <w:suppressAutoHyphens/>
              <w:spacing w:before="120" w:after="120"/>
              <w:ind w:right="-30"/>
              <w:jc w:val="center"/>
              <w:rPr>
                <w:rFonts w:cs="Arial"/>
                <w:szCs w:val="20"/>
              </w:rPr>
            </w:pPr>
            <w:r w:rsidRPr="00AF0FB1">
              <w:rPr>
                <w:rFonts w:cs="Arial"/>
                <w:szCs w:val="20"/>
              </w:rPr>
              <w:t>Cumprir quaisquer dos itens do Edital e seus Anexos não previstos nesta tabela de multas, após reincidência formalmente notificada pelo órgão fiscalizador, por item e por ocorrência;</w:t>
            </w:r>
          </w:p>
        </w:tc>
        <w:tc>
          <w:tcPr>
            <w:tcW w:w="1958" w:type="dxa"/>
            <w:tcBorders>
              <w:top w:val="outset" w:sz="6" w:space="0" w:color="000000"/>
              <w:left w:val="outset" w:sz="6" w:space="0" w:color="000000"/>
              <w:bottom w:val="outset" w:sz="6" w:space="0" w:color="000000"/>
            </w:tcBorders>
            <w:vAlign w:val="center"/>
          </w:tcPr>
          <w:p w14:paraId="49F78939" w14:textId="77777777" w:rsidR="00B222EE" w:rsidRPr="00AF0FB1" w:rsidRDefault="00B222EE" w:rsidP="008527AA">
            <w:pPr>
              <w:keepNext/>
              <w:keepLines/>
              <w:suppressAutoHyphens/>
              <w:spacing w:before="120" w:after="120"/>
              <w:ind w:right="-30"/>
              <w:jc w:val="center"/>
              <w:rPr>
                <w:rFonts w:cs="Arial"/>
                <w:szCs w:val="20"/>
              </w:rPr>
            </w:pPr>
            <w:r w:rsidRPr="00AF0FB1">
              <w:rPr>
                <w:rFonts w:cs="Arial"/>
                <w:szCs w:val="20"/>
              </w:rPr>
              <w:t>03</w:t>
            </w:r>
          </w:p>
        </w:tc>
      </w:tr>
      <w:tr w:rsidR="00B222EE" w:rsidRPr="00AF0FB1" w14:paraId="2C658605"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29ABEC9E" w14:textId="77777777" w:rsidR="00B222EE" w:rsidRPr="00AF0FB1" w:rsidRDefault="00B222EE" w:rsidP="008527AA">
            <w:pPr>
              <w:keepNext/>
              <w:keepLines/>
              <w:suppressAutoHyphens/>
              <w:spacing w:before="120" w:after="120"/>
              <w:ind w:right="-30"/>
              <w:jc w:val="center"/>
              <w:rPr>
                <w:rFonts w:cs="Arial"/>
                <w:szCs w:val="20"/>
              </w:rPr>
            </w:pPr>
            <w:r w:rsidRPr="00AF0FB1">
              <w:rPr>
                <w:rFonts w:cs="Arial"/>
                <w:szCs w:val="20"/>
              </w:rPr>
              <w:t>10</w:t>
            </w:r>
          </w:p>
        </w:tc>
        <w:tc>
          <w:tcPr>
            <w:tcW w:w="4983" w:type="dxa"/>
            <w:tcBorders>
              <w:top w:val="outset" w:sz="6" w:space="0" w:color="000000"/>
              <w:left w:val="outset" w:sz="6" w:space="0" w:color="000000"/>
              <w:bottom w:val="outset" w:sz="6" w:space="0" w:color="000000"/>
              <w:right w:val="outset" w:sz="6" w:space="0" w:color="000000"/>
            </w:tcBorders>
          </w:tcPr>
          <w:p w14:paraId="43A13FA4" w14:textId="77777777" w:rsidR="00B222EE" w:rsidRPr="00AF0FB1" w:rsidRDefault="00B222EE" w:rsidP="008527AA">
            <w:pPr>
              <w:keepNext/>
              <w:keepLines/>
              <w:suppressAutoHyphens/>
              <w:spacing w:before="120" w:after="120"/>
              <w:ind w:right="-30"/>
              <w:jc w:val="center"/>
              <w:rPr>
                <w:rFonts w:cs="Arial"/>
                <w:szCs w:val="20"/>
              </w:rPr>
            </w:pPr>
            <w:r w:rsidRPr="00AF0FB1">
              <w:rPr>
                <w:rFonts w:cs="Arial"/>
                <w:szCs w:val="20"/>
              </w:rPr>
              <w:t>Indicar e manter durante a execução do contrato os prepostos previstos no edital/contrato;</w:t>
            </w:r>
          </w:p>
        </w:tc>
        <w:tc>
          <w:tcPr>
            <w:tcW w:w="1958" w:type="dxa"/>
            <w:tcBorders>
              <w:top w:val="outset" w:sz="6" w:space="0" w:color="000000"/>
              <w:left w:val="outset" w:sz="6" w:space="0" w:color="000000"/>
              <w:bottom w:val="outset" w:sz="6" w:space="0" w:color="000000"/>
            </w:tcBorders>
            <w:vAlign w:val="center"/>
          </w:tcPr>
          <w:p w14:paraId="1C13530B" w14:textId="77777777" w:rsidR="00B222EE" w:rsidRPr="00AF0FB1" w:rsidRDefault="00B222EE" w:rsidP="008527AA">
            <w:pPr>
              <w:keepNext/>
              <w:keepLines/>
              <w:suppressAutoHyphens/>
              <w:spacing w:before="120" w:after="120"/>
              <w:ind w:right="-30"/>
              <w:jc w:val="center"/>
              <w:rPr>
                <w:rFonts w:cs="Arial"/>
                <w:szCs w:val="20"/>
              </w:rPr>
            </w:pPr>
            <w:r w:rsidRPr="00AF0FB1">
              <w:rPr>
                <w:rFonts w:cs="Arial"/>
                <w:szCs w:val="20"/>
              </w:rPr>
              <w:t>01</w:t>
            </w:r>
          </w:p>
        </w:tc>
      </w:tr>
      <w:tr w:rsidR="00B222EE" w:rsidRPr="00AF0FB1" w14:paraId="440121CA"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4DD32A0F" w14:textId="77777777" w:rsidR="00B222EE" w:rsidRPr="00AF0FB1" w:rsidRDefault="00B222EE" w:rsidP="008527AA">
            <w:pPr>
              <w:keepNext/>
              <w:keepLines/>
              <w:suppressAutoHyphens/>
              <w:spacing w:before="120" w:after="120"/>
              <w:ind w:right="-30"/>
              <w:jc w:val="center"/>
              <w:rPr>
                <w:rFonts w:cs="Arial"/>
                <w:szCs w:val="20"/>
              </w:rPr>
            </w:pPr>
            <w:r w:rsidRPr="00AF0FB1">
              <w:rPr>
                <w:rFonts w:cs="Arial"/>
                <w:szCs w:val="20"/>
              </w:rPr>
              <w:t>11</w:t>
            </w:r>
          </w:p>
        </w:tc>
        <w:tc>
          <w:tcPr>
            <w:tcW w:w="4983" w:type="dxa"/>
            <w:tcBorders>
              <w:top w:val="outset" w:sz="6" w:space="0" w:color="000000"/>
              <w:left w:val="outset" w:sz="6" w:space="0" w:color="000000"/>
              <w:bottom w:val="outset" w:sz="6" w:space="0" w:color="000000"/>
              <w:right w:val="outset" w:sz="6" w:space="0" w:color="000000"/>
            </w:tcBorders>
          </w:tcPr>
          <w:p w14:paraId="39015CCA" w14:textId="3E5D151B" w:rsidR="00B222EE" w:rsidRPr="00AF0FB1" w:rsidRDefault="00B222EE" w:rsidP="008527AA">
            <w:pPr>
              <w:keepNext/>
              <w:keepLines/>
              <w:suppressAutoHyphens/>
              <w:spacing w:before="120" w:after="120"/>
              <w:ind w:right="-30"/>
              <w:jc w:val="center"/>
              <w:rPr>
                <w:rFonts w:cs="Arial"/>
                <w:szCs w:val="20"/>
              </w:rPr>
            </w:pPr>
            <w:r w:rsidRPr="00AF0FB1">
              <w:rPr>
                <w:rFonts w:cs="Arial"/>
                <w:szCs w:val="20"/>
              </w:rPr>
              <w:t xml:space="preserve">Providenciar treinamento para seus funcionários conforme previsto na relação de obrigações da </w:t>
            </w:r>
            <w:r w:rsidR="006B5082" w:rsidRPr="00AF0FB1">
              <w:rPr>
                <w:rFonts w:cs="Arial"/>
                <w:szCs w:val="20"/>
              </w:rPr>
              <w:t>CESSIONÁRIA</w:t>
            </w:r>
          </w:p>
        </w:tc>
        <w:tc>
          <w:tcPr>
            <w:tcW w:w="1958" w:type="dxa"/>
            <w:tcBorders>
              <w:top w:val="outset" w:sz="6" w:space="0" w:color="000000"/>
              <w:left w:val="outset" w:sz="6" w:space="0" w:color="000000"/>
              <w:bottom w:val="outset" w:sz="6" w:space="0" w:color="000000"/>
            </w:tcBorders>
            <w:vAlign w:val="center"/>
          </w:tcPr>
          <w:p w14:paraId="045174F9" w14:textId="77777777" w:rsidR="00B222EE" w:rsidRPr="00AF0FB1" w:rsidRDefault="00B222EE" w:rsidP="008527AA">
            <w:pPr>
              <w:keepNext/>
              <w:keepLines/>
              <w:suppressAutoHyphens/>
              <w:spacing w:before="120" w:after="120"/>
              <w:ind w:right="-30"/>
              <w:jc w:val="center"/>
              <w:rPr>
                <w:rFonts w:cs="Arial"/>
                <w:szCs w:val="20"/>
              </w:rPr>
            </w:pPr>
            <w:r w:rsidRPr="00AF0FB1">
              <w:rPr>
                <w:rFonts w:cs="Arial"/>
                <w:szCs w:val="20"/>
              </w:rPr>
              <w:t>01</w:t>
            </w:r>
          </w:p>
        </w:tc>
      </w:tr>
    </w:tbl>
    <w:p w14:paraId="2A2D3ABC" w14:textId="77777777" w:rsidR="00A01D20" w:rsidRPr="00AF0FB1" w:rsidRDefault="00A01D20" w:rsidP="008527AA">
      <w:pPr>
        <w:keepNext/>
        <w:keepLines/>
        <w:suppressAutoHyphens/>
        <w:spacing w:before="120" w:after="120"/>
        <w:ind w:right="-28"/>
        <w:jc w:val="both"/>
      </w:pPr>
    </w:p>
    <w:p w14:paraId="3A05AFED" w14:textId="6277D4D8" w:rsidR="007F4C27" w:rsidRPr="00AF0FB1" w:rsidRDefault="007F4C27" w:rsidP="008527AA">
      <w:pPr>
        <w:keepNext/>
        <w:keepLines/>
        <w:numPr>
          <w:ilvl w:val="1"/>
          <w:numId w:val="3"/>
        </w:numPr>
        <w:suppressAutoHyphens/>
        <w:spacing w:before="120" w:after="120"/>
        <w:ind w:left="0" w:right="-28" w:firstLine="0"/>
        <w:jc w:val="both"/>
      </w:pPr>
      <w:r w:rsidRPr="00AF0FB1">
        <w:rPr>
          <w:rFonts w:cs="Arial"/>
          <w:szCs w:val="20"/>
        </w:rPr>
        <w:t>Também</w:t>
      </w:r>
      <w:r w:rsidRPr="00AF0FB1">
        <w:t xml:space="preserve"> ficam sujeitas às penalidades do art. 87, III e IV da Lei nº 8.666, de 1993, as empresas ou profissionais que:</w:t>
      </w:r>
    </w:p>
    <w:p w14:paraId="073AD897" w14:textId="29353FD1" w:rsidR="007F4C27" w:rsidRPr="00AF0FB1" w:rsidRDefault="007F4C27" w:rsidP="008527AA">
      <w:pPr>
        <w:keepNext/>
        <w:keepLines/>
        <w:numPr>
          <w:ilvl w:val="2"/>
          <w:numId w:val="3"/>
        </w:numPr>
        <w:suppressAutoHyphens/>
        <w:spacing w:before="120" w:after="120"/>
        <w:ind w:left="0" w:right="-30" w:firstLine="0"/>
        <w:jc w:val="both"/>
      </w:pPr>
      <w:r w:rsidRPr="00AF0FB1">
        <w:t>tenham sofrido condenação definitiva por praticar, por meio dolosos, fraude fiscal no recolhimento de quaisquer tributos;</w:t>
      </w:r>
    </w:p>
    <w:p w14:paraId="7793C2E3" w14:textId="118C86BD" w:rsidR="007F4C27" w:rsidRPr="00AF0FB1" w:rsidRDefault="007F4C27" w:rsidP="008527AA">
      <w:pPr>
        <w:keepNext/>
        <w:keepLines/>
        <w:numPr>
          <w:ilvl w:val="2"/>
          <w:numId w:val="3"/>
        </w:numPr>
        <w:suppressAutoHyphens/>
        <w:spacing w:before="120" w:after="120"/>
        <w:ind w:left="0" w:right="-30" w:firstLine="0"/>
        <w:jc w:val="both"/>
        <w:rPr>
          <w:rFonts w:cs="Arial"/>
          <w:szCs w:val="20"/>
        </w:rPr>
      </w:pPr>
      <w:r w:rsidRPr="00AF0FB1">
        <w:rPr>
          <w:rFonts w:cs="Arial"/>
          <w:szCs w:val="20"/>
        </w:rPr>
        <w:lastRenderedPageBreak/>
        <w:t>tenham praticado atos ilícitos visando a frustrar os objetivos da licitação;</w:t>
      </w:r>
    </w:p>
    <w:p w14:paraId="7AA87AD8" w14:textId="77777777" w:rsidR="007F4C27" w:rsidRPr="00AF0FB1" w:rsidRDefault="007F4C27" w:rsidP="008527AA">
      <w:pPr>
        <w:keepNext/>
        <w:keepLines/>
        <w:numPr>
          <w:ilvl w:val="2"/>
          <w:numId w:val="3"/>
        </w:numPr>
        <w:suppressAutoHyphens/>
        <w:spacing w:before="120" w:after="120"/>
        <w:ind w:left="0" w:right="-30" w:firstLine="0"/>
        <w:jc w:val="both"/>
        <w:rPr>
          <w:rFonts w:cs="Arial"/>
          <w:szCs w:val="20"/>
        </w:rPr>
      </w:pPr>
      <w:r w:rsidRPr="00AF0FB1">
        <w:rPr>
          <w:rFonts w:cs="Arial"/>
          <w:szCs w:val="20"/>
        </w:rPr>
        <w:t xml:space="preserve">demonstrem não possuir idoneidade para contratar com a Administração em virtude de atos ilícitos praticados. </w:t>
      </w:r>
    </w:p>
    <w:p w14:paraId="122B9CDA" w14:textId="449AECB8" w:rsidR="007F4C27" w:rsidRPr="00AF0FB1" w:rsidRDefault="007F4C27" w:rsidP="008527AA">
      <w:pPr>
        <w:keepNext/>
        <w:keepLines/>
        <w:numPr>
          <w:ilvl w:val="1"/>
          <w:numId w:val="3"/>
        </w:numPr>
        <w:suppressAutoHyphens/>
        <w:spacing w:before="120" w:after="120"/>
        <w:ind w:left="0" w:right="-30" w:firstLine="0"/>
        <w:jc w:val="both"/>
      </w:pPr>
      <w:r w:rsidRPr="00AF0FB1">
        <w:t xml:space="preserve">A aplicação de qualquer das penalidades previstas realizar-se-á em processo administrativo que assegurará o contraditório e a ampla defesa à </w:t>
      </w:r>
      <w:r w:rsidR="00E4323A" w:rsidRPr="00101759">
        <w:t>CESSIONÁRIA</w:t>
      </w:r>
      <w:r w:rsidRPr="00AF0FB1">
        <w:t>, observando-se o procedimento previsto na Lei nº 8.666, de 1993, e subsidiariamente a Lei nº 9.784, de 1999.</w:t>
      </w:r>
    </w:p>
    <w:p w14:paraId="7252F2A9" w14:textId="51B9270B" w:rsidR="00BB7BCE" w:rsidRPr="00101759" w:rsidRDefault="00BB7BCE" w:rsidP="008527AA">
      <w:pPr>
        <w:keepNext/>
        <w:keepLines/>
        <w:numPr>
          <w:ilvl w:val="1"/>
          <w:numId w:val="3"/>
        </w:numPr>
        <w:suppressAutoHyphens/>
        <w:spacing w:before="120" w:after="120"/>
        <w:ind w:left="0" w:right="-30" w:firstLine="0"/>
        <w:jc w:val="both"/>
      </w:pPr>
      <w:r w:rsidRPr="00101759">
        <w:rPr>
          <w:szCs w:val="20"/>
        </w:rPr>
        <w:t xml:space="preserve">As multas devidas e/ou prejuízos causados à </w:t>
      </w:r>
      <w:r w:rsidR="007828D7" w:rsidRPr="00101759">
        <w:rPr>
          <w:szCs w:val="20"/>
        </w:rPr>
        <w:t>Cedente</w:t>
      </w:r>
      <w:r w:rsidRPr="00101759">
        <w:rPr>
          <w:szCs w:val="20"/>
        </w:rPr>
        <w:t xml:space="preserve"> serão </w:t>
      </w:r>
      <w:r w:rsidR="007828D7" w:rsidRPr="00101759">
        <w:rPr>
          <w:szCs w:val="20"/>
        </w:rPr>
        <w:t>acrescidos</w:t>
      </w:r>
      <w:r w:rsidRPr="00101759">
        <w:rPr>
          <w:szCs w:val="20"/>
        </w:rPr>
        <w:t xml:space="preserve"> </w:t>
      </w:r>
      <w:r w:rsidR="007828D7" w:rsidRPr="00101759">
        <w:rPr>
          <w:szCs w:val="20"/>
        </w:rPr>
        <w:t>a</w:t>
      </w:r>
      <w:r w:rsidRPr="00101759">
        <w:rPr>
          <w:szCs w:val="20"/>
        </w:rPr>
        <w:t>os valores a serem pagos, ou recolhidos em favor da União, ou ainda, quando for o caso, serão inscritos na Dívida Ativa da União e cobrados judicialmente.</w:t>
      </w:r>
    </w:p>
    <w:p w14:paraId="733423D2" w14:textId="59EA910B" w:rsidR="00BB7BCE" w:rsidRPr="00AF0FB1" w:rsidRDefault="00BB7BCE" w:rsidP="008527AA">
      <w:pPr>
        <w:keepNext/>
        <w:keepLines/>
        <w:numPr>
          <w:ilvl w:val="2"/>
          <w:numId w:val="3"/>
        </w:numPr>
        <w:suppressAutoHyphens/>
        <w:spacing w:before="120" w:after="120"/>
        <w:ind w:left="0" w:right="-30" w:firstLine="0"/>
        <w:jc w:val="both"/>
      </w:pPr>
      <w:r w:rsidRPr="00101759">
        <w:rPr>
          <w:szCs w:val="20"/>
        </w:rPr>
        <w:t xml:space="preserve">Caso a </w:t>
      </w:r>
      <w:r w:rsidR="00941014" w:rsidRPr="00101759">
        <w:rPr>
          <w:szCs w:val="20"/>
        </w:rPr>
        <w:t>Cedente</w:t>
      </w:r>
      <w:r w:rsidRPr="00101759">
        <w:rPr>
          <w:szCs w:val="20"/>
        </w:rPr>
        <w:t xml:space="preserve"> determine, a multa deverá ser recolhida no prazo máximo de </w:t>
      </w:r>
      <w:r w:rsidR="00941014" w:rsidRPr="00101759">
        <w:rPr>
          <w:szCs w:val="20"/>
        </w:rPr>
        <w:t>10</w:t>
      </w:r>
      <w:r w:rsidRPr="00101759">
        <w:rPr>
          <w:szCs w:val="20"/>
        </w:rPr>
        <w:t xml:space="preserve"> (</w:t>
      </w:r>
      <w:r w:rsidR="00941014" w:rsidRPr="00101759">
        <w:rPr>
          <w:szCs w:val="20"/>
        </w:rPr>
        <w:t>dez</w:t>
      </w:r>
      <w:r w:rsidRPr="00101759">
        <w:rPr>
          <w:szCs w:val="20"/>
        </w:rPr>
        <w:t xml:space="preserve">) dias, a </w:t>
      </w:r>
      <w:r w:rsidRPr="00AF0FB1">
        <w:rPr>
          <w:szCs w:val="20"/>
        </w:rPr>
        <w:t>contar da data do recebimento da comunicação enviada pela autoridade competente.</w:t>
      </w:r>
    </w:p>
    <w:p w14:paraId="5A34F56E" w14:textId="0A4D8573" w:rsidR="00B222EE" w:rsidRPr="00AF0FB1" w:rsidRDefault="00B222EE" w:rsidP="008527AA">
      <w:pPr>
        <w:keepNext/>
        <w:keepLines/>
        <w:numPr>
          <w:ilvl w:val="1"/>
          <w:numId w:val="3"/>
        </w:numPr>
        <w:suppressAutoHyphens/>
        <w:spacing w:before="120" w:after="120"/>
        <w:ind w:left="0" w:right="-30" w:firstLine="0"/>
        <w:jc w:val="both"/>
      </w:pPr>
      <w:r w:rsidRPr="00AF0FB1">
        <w:t>A autoridade competente, na aplicação das sanções, levará em consideração a gravidade da conduta do infrator, o caráter educativo da pena, bem como o dano causado à Administração, observado o princípio da proporcionalidade.</w:t>
      </w:r>
      <w:r w:rsidR="001840A0" w:rsidRPr="00AF0FB1">
        <w:t xml:space="preserve"> </w:t>
      </w:r>
    </w:p>
    <w:p w14:paraId="59769767" w14:textId="77777777" w:rsidR="00BB7BCE" w:rsidRPr="00AF0FB1" w:rsidRDefault="00BB7BCE" w:rsidP="008527AA">
      <w:pPr>
        <w:pStyle w:val="Nivel2"/>
        <w:keepNext/>
        <w:keepLines/>
        <w:numPr>
          <w:ilvl w:val="1"/>
          <w:numId w:val="3"/>
        </w:numPr>
        <w:suppressAutoHyphens/>
        <w:spacing w:line="240" w:lineRule="auto"/>
        <w:ind w:left="0" w:firstLine="0"/>
        <w:rPr>
          <w:rFonts w:ascii="Arial" w:hAnsi="Arial" w:cs="Arial"/>
        </w:rPr>
      </w:pPr>
      <w:r w:rsidRPr="00AF0FB1">
        <w:rPr>
          <w:rFonts w:ascii="Arial" w:hAnsi="Arial" w:cs="Arial"/>
        </w:rPr>
        <w:t xml:space="preserve">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359B4155" w14:textId="77777777" w:rsidR="00BB7BCE" w:rsidRPr="00AF0FB1" w:rsidRDefault="00BB7BCE" w:rsidP="008527AA">
      <w:pPr>
        <w:pStyle w:val="Nivel2"/>
        <w:keepNext/>
        <w:keepLines/>
        <w:numPr>
          <w:ilvl w:val="1"/>
          <w:numId w:val="3"/>
        </w:numPr>
        <w:suppressAutoHyphens/>
        <w:spacing w:line="240" w:lineRule="auto"/>
        <w:ind w:left="0" w:firstLine="0"/>
        <w:rPr>
          <w:rFonts w:ascii="Arial" w:hAnsi="Arial" w:cs="Arial"/>
        </w:rPr>
      </w:pPr>
      <w:r w:rsidRPr="00AF0FB1">
        <w:rPr>
          <w:rFonts w:ascii="Arial" w:hAnsi="Arial" w:cs="Arial"/>
        </w:rPr>
        <w:t>A apuração e o julgamento das demais infrações administrativas não consideradas como ato lesivo à Administração Pública nacional ou estrangeira nos termos da Lei nº 12.846, de 1º de agosto de 2013, seguirão seu rito normal na unidade administrativa.</w:t>
      </w:r>
    </w:p>
    <w:p w14:paraId="20261779" w14:textId="77777777" w:rsidR="00BB7BCE" w:rsidRPr="00AF0FB1" w:rsidRDefault="00BB7BCE" w:rsidP="008527AA">
      <w:pPr>
        <w:pStyle w:val="Nivel2"/>
        <w:keepNext/>
        <w:keepLines/>
        <w:numPr>
          <w:ilvl w:val="1"/>
          <w:numId w:val="3"/>
        </w:numPr>
        <w:suppressAutoHyphens/>
        <w:spacing w:line="240" w:lineRule="auto"/>
        <w:ind w:left="0" w:firstLine="0"/>
        <w:rPr>
          <w:rFonts w:ascii="Arial" w:hAnsi="Arial" w:cs="Arial"/>
        </w:rPr>
      </w:pPr>
      <w:r w:rsidRPr="00AF0FB1">
        <w:rPr>
          <w:rFonts w:ascii="Arial" w:hAnsi="Arial" w:cs="Arial"/>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14:paraId="44124F8B" w14:textId="0441E651" w:rsidR="00DB206B" w:rsidRPr="00AF0FB1" w:rsidRDefault="00B222EE" w:rsidP="008527AA">
      <w:pPr>
        <w:keepNext/>
        <w:keepLines/>
        <w:numPr>
          <w:ilvl w:val="1"/>
          <w:numId w:val="3"/>
        </w:numPr>
        <w:suppressAutoHyphens/>
        <w:spacing w:before="120" w:after="120"/>
        <w:ind w:left="0" w:right="-30" w:firstLine="0"/>
        <w:jc w:val="both"/>
      </w:pPr>
      <w:r w:rsidRPr="00AF0FB1">
        <w:t xml:space="preserve">As penalidades serão obrigatoriamente registradas no </w:t>
      </w:r>
      <w:r w:rsidR="000B1A17" w:rsidRPr="00AF0FB1">
        <w:t>SICAF</w:t>
      </w:r>
      <w:r w:rsidRPr="00AF0FB1">
        <w:t>.</w:t>
      </w:r>
    </w:p>
    <w:p w14:paraId="7E38F131" w14:textId="77777777" w:rsidR="00680050" w:rsidRPr="00AF0FB1" w:rsidRDefault="00680050" w:rsidP="008527AA">
      <w:pPr>
        <w:keepNext/>
        <w:keepLines/>
        <w:suppressAutoHyphens/>
        <w:spacing w:before="120" w:after="120"/>
        <w:jc w:val="both"/>
        <w:rPr>
          <w:rFonts w:cs="Arial"/>
          <w:iCs/>
          <w:szCs w:val="20"/>
        </w:rPr>
      </w:pPr>
    </w:p>
    <w:p w14:paraId="2FE86A47" w14:textId="4401374C" w:rsidR="009439A2" w:rsidRPr="00AF0FB1" w:rsidRDefault="009439A2" w:rsidP="008527AA">
      <w:pPr>
        <w:pStyle w:val="PargrafodaLista"/>
        <w:keepNext/>
        <w:keepLines/>
        <w:numPr>
          <w:ilvl w:val="0"/>
          <w:numId w:val="3"/>
        </w:numPr>
        <w:suppressAutoHyphens/>
        <w:spacing w:before="120" w:after="120"/>
        <w:ind w:left="0" w:right="-30" w:firstLine="0"/>
        <w:jc w:val="both"/>
        <w:rPr>
          <w:rFonts w:cs="Arial"/>
          <w:b/>
          <w:bCs/>
          <w:szCs w:val="20"/>
        </w:rPr>
      </w:pPr>
      <w:r w:rsidRPr="00AF0FB1">
        <w:rPr>
          <w:rFonts w:cs="Arial"/>
          <w:b/>
          <w:bCs/>
          <w:szCs w:val="20"/>
        </w:rPr>
        <w:t>CRITÉRIOS DE SELEÇÃO DO FORNECEDOR</w:t>
      </w:r>
    </w:p>
    <w:p w14:paraId="1F879199" w14:textId="77777777" w:rsidR="009439A2" w:rsidRPr="00AF0FB1" w:rsidRDefault="009439A2" w:rsidP="008527AA">
      <w:pPr>
        <w:keepNext/>
        <w:keepLines/>
        <w:suppressAutoHyphens/>
        <w:spacing w:before="120" w:after="120"/>
        <w:ind w:right="-17"/>
        <w:jc w:val="both"/>
        <w:rPr>
          <w:b/>
          <w:bCs/>
          <w:szCs w:val="20"/>
        </w:rPr>
      </w:pPr>
    </w:p>
    <w:p w14:paraId="2EE96D9B" w14:textId="77777777" w:rsidR="009439A2" w:rsidRPr="00AF0FB1" w:rsidRDefault="009439A2" w:rsidP="008527AA">
      <w:pPr>
        <w:keepNext/>
        <w:keepLines/>
        <w:numPr>
          <w:ilvl w:val="1"/>
          <w:numId w:val="3"/>
        </w:numPr>
        <w:suppressAutoHyphens/>
        <w:spacing w:before="120" w:after="120"/>
        <w:ind w:left="0" w:right="-30" w:firstLine="0"/>
        <w:jc w:val="both"/>
      </w:pPr>
      <w:r w:rsidRPr="00AF0FB1">
        <w:t>As exigências de habilitação jurídica e de regularidade fiscal e trabalhista são as usuais para a generalidade dos objetos, conforme disciplinado no edital.</w:t>
      </w:r>
    </w:p>
    <w:p w14:paraId="4C1E90AD" w14:textId="77777777" w:rsidR="009439A2" w:rsidRPr="00AF0FB1" w:rsidRDefault="009439A2" w:rsidP="008527AA">
      <w:pPr>
        <w:keepNext/>
        <w:keepLines/>
        <w:numPr>
          <w:ilvl w:val="1"/>
          <w:numId w:val="3"/>
        </w:numPr>
        <w:suppressAutoHyphens/>
        <w:spacing w:before="120" w:after="120"/>
        <w:ind w:left="0" w:right="-30" w:firstLine="0"/>
        <w:jc w:val="both"/>
      </w:pPr>
      <w:r w:rsidRPr="00AF0FB1">
        <w:t>Os critérios de qualificação econômica a serem atendidos pelo fornecedor estão previstos no edital.</w:t>
      </w:r>
    </w:p>
    <w:p w14:paraId="4BA10D9F" w14:textId="77777777" w:rsidR="009439A2" w:rsidRPr="00AF0FB1" w:rsidRDefault="009439A2" w:rsidP="008527AA">
      <w:pPr>
        <w:keepNext/>
        <w:keepLines/>
        <w:numPr>
          <w:ilvl w:val="1"/>
          <w:numId w:val="3"/>
        </w:numPr>
        <w:suppressAutoHyphens/>
        <w:spacing w:before="120" w:after="120"/>
        <w:ind w:left="0" w:right="-30" w:firstLine="0"/>
        <w:jc w:val="both"/>
        <w:rPr>
          <w:szCs w:val="20"/>
        </w:rPr>
      </w:pPr>
      <w:r w:rsidRPr="00AF0FB1">
        <w:t>Os critérios</w:t>
      </w:r>
      <w:r w:rsidRPr="00AF0FB1">
        <w:rPr>
          <w:szCs w:val="20"/>
        </w:rPr>
        <w:t xml:space="preserve"> de qualificação técnica a serem atendidos pelo fornecedor serão:</w:t>
      </w:r>
    </w:p>
    <w:p w14:paraId="7C945F41" w14:textId="7FC03B83" w:rsidR="009439A2" w:rsidRPr="00101759" w:rsidRDefault="00373C55" w:rsidP="008527AA">
      <w:pPr>
        <w:keepNext/>
        <w:keepLines/>
        <w:numPr>
          <w:ilvl w:val="2"/>
          <w:numId w:val="3"/>
        </w:numPr>
        <w:suppressAutoHyphens/>
        <w:spacing w:before="120" w:after="120"/>
        <w:ind w:left="0" w:right="-30" w:firstLine="0"/>
        <w:jc w:val="both"/>
        <w:rPr>
          <w:bCs/>
          <w:szCs w:val="20"/>
        </w:rPr>
      </w:pPr>
      <w:r w:rsidRPr="00101759">
        <w:rPr>
          <w:rFonts w:cs="Arial"/>
          <w:bCs/>
        </w:rPr>
        <w:t>A</w:t>
      </w:r>
      <w:r w:rsidRPr="00101759">
        <w:rPr>
          <w:bCs/>
        </w:rPr>
        <w:t xml:space="preserve"> CESSIONÁRIA deverá c</w:t>
      </w:r>
      <w:r w:rsidRPr="00101759">
        <w:rPr>
          <w:rFonts w:cs="Arial"/>
          <w:bCs/>
        </w:rPr>
        <w:t>omprovar aptidão para a prestação dos serviços em características, quantidades e prazos compatíveis com o objeto desta licitação, por período não inferior a três anos, mediante a apresentação de atestado(s) fornecido(s) por pessoas jurídicas de direito público ou privado.</w:t>
      </w:r>
    </w:p>
    <w:p w14:paraId="6317404A" w14:textId="77777777" w:rsidR="009439A2" w:rsidRPr="00AF0FB1" w:rsidRDefault="009439A2" w:rsidP="008527AA">
      <w:pPr>
        <w:keepNext/>
        <w:keepLines/>
        <w:numPr>
          <w:ilvl w:val="1"/>
          <w:numId w:val="3"/>
        </w:numPr>
        <w:suppressAutoHyphens/>
        <w:spacing w:before="120" w:after="120"/>
        <w:ind w:left="0" w:right="-30" w:firstLine="0"/>
        <w:jc w:val="both"/>
      </w:pPr>
      <w:r w:rsidRPr="00AF0FB1">
        <w:t>Os critérios de aceitabilidade de preços serão:</w:t>
      </w:r>
    </w:p>
    <w:p w14:paraId="0E0A4482" w14:textId="07F8F293" w:rsidR="009439A2" w:rsidRPr="00AF0FB1" w:rsidRDefault="009439A2" w:rsidP="008527AA">
      <w:pPr>
        <w:keepNext/>
        <w:keepLines/>
        <w:numPr>
          <w:ilvl w:val="2"/>
          <w:numId w:val="3"/>
        </w:numPr>
        <w:suppressAutoHyphens/>
        <w:spacing w:before="120" w:after="120"/>
        <w:ind w:left="0" w:right="-30" w:firstLine="0"/>
        <w:jc w:val="both"/>
      </w:pPr>
      <w:r w:rsidRPr="00AF0FB1">
        <w:t xml:space="preserve">Valor </w:t>
      </w:r>
      <w:r w:rsidR="00395606" w:rsidRPr="00AF0FB1">
        <w:t>por preço unitário.</w:t>
      </w:r>
    </w:p>
    <w:p w14:paraId="3AF2D8BD" w14:textId="77777777" w:rsidR="009439A2" w:rsidRPr="00AF0FB1" w:rsidRDefault="009439A2" w:rsidP="008527AA">
      <w:pPr>
        <w:keepNext/>
        <w:keepLines/>
        <w:numPr>
          <w:ilvl w:val="2"/>
          <w:numId w:val="3"/>
        </w:numPr>
        <w:suppressAutoHyphens/>
        <w:spacing w:before="120" w:after="120"/>
        <w:ind w:left="0" w:right="-30" w:firstLine="0"/>
        <w:jc w:val="both"/>
      </w:pPr>
      <w:r w:rsidRPr="00AF0FB1">
        <w:t>Valores unitários: conforme planilha de composição de preços anexa ao edital.</w:t>
      </w:r>
    </w:p>
    <w:p w14:paraId="4D9E6CBE" w14:textId="212A9A98" w:rsidR="009439A2" w:rsidRPr="00AF0FB1" w:rsidRDefault="009439A2" w:rsidP="008527AA">
      <w:pPr>
        <w:keepNext/>
        <w:keepLines/>
        <w:numPr>
          <w:ilvl w:val="1"/>
          <w:numId w:val="3"/>
        </w:numPr>
        <w:suppressAutoHyphens/>
        <w:spacing w:before="120" w:after="120"/>
        <w:ind w:left="0" w:right="-30" w:firstLine="0"/>
        <w:jc w:val="both"/>
      </w:pPr>
      <w:r w:rsidRPr="00AF0FB1">
        <w:t xml:space="preserve">O critério de julgamento da proposta é o </w:t>
      </w:r>
      <w:r w:rsidR="001356C2" w:rsidRPr="00AF0FB1">
        <w:t xml:space="preserve">de </w:t>
      </w:r>
      <w:r w:rsidRPr="00AF0FB1">
        <w:t>menor preço</w:t>
      </w:r>
      <w:r w:rsidR="001356C2" w:rsidRPr="00AF0FB1">
        <w:t xml:space="preserve"> do item</w:t>
      </w:r>
      <w:r w:rsidR="00967C99" w:rsidRPr="00AF0FB1">
        <w:t>, que será transformado no maior valor de aluguel conforme</w:t>
      </w:r>
      <w:r w:rsidR="001356C2" w:rsidRPr="00AF0FB1">
        <w:t xml:space="preserve"> especificado no Edital</w:t>
      </w:r>
      <w:r w:rsidRPr="00AF0FB1">
        <w:t>.</w:t>
      </w:r>
    </w:p>
    <w:p w14:paraId="51BE9E26" w14:textId="77777777" w:rsidR="009439A2" w:rsidRPr="00AF0FB1" w:rsidRDefault="009439A2" w:rsidP="008527AA">
      <w:pPr>
        <w:keepNext/>
        <w:keepLines/>
        <w:numPr>
          <w:ilvl w:val="1"/>
          <w:numId w:val="3"/>
        </w:numPr>
        <w:suppressAutoHyphens/>
        <w:spacing w:before="120" w:after="120"/>
        <w:ind w:left="0" w:right="-30" w:firstLine="0"/>
        <w:jc w:val="both"/>
      </w:pPr>
      <w:r w:rsidRPr="00AF0FB1">
        <w:t>As regras de desempate entre propostas são as discriminadas no edital.</w:t>
      </w:r>
    </w:p>
    <w:p w14:paraId="71A68919" w14:textId="77777777" w:rsidR="009439A2" w:rsidRPr="00AF0FB1" w:rsidRDefault="009439A2" w:rsidP="008527AA">
      <w:pPr>
        <w:keepNext/>
        <w:keepLines/>
        <w:suppressAutoHyphens/>
        <w:spacing w:before="120" w:after="120"/>
        <w:ind w:right="-17"/>
        <w:jc w:val="both"/>
        <w:rPr>
          <w:b/>
          <w:szCs w:val="20"/>
          <w:lang w:val="x-none"/>
        </w:rPr>
      </w:pPr>
    </w:p>
    <w:p w14:paraId="1CE667AA" w14:textId="033658D7" w:rsidR="009439A2" w:rsidRPr="00AF0FB1" w:rsidRDefault="009439A2" w:rsidP="008527AA">
      <w:pPr>
        <w:pStyle w:val="PargrafodaLista"/>
        <w:keepNext/>
        <w:keepLines/>
        <w:numPr>
          <w:ilvl w:val="0"/>
          <w:numId w:val="3"/>
        </w:numPr>
        <w:suppressAutoHyphens/>
        <w:spacing w:before="120" w:after="120"/>
        <w:ind w:left="0" w:right="-30" w:firstLine="0"/>
        <w:jc w:val="both"/>
        <w:rPr>
          <w:b/>
          <w:bCs/>
          <w:szCs w:val="20"/>
        </w:rPr>
      </w:pPr>
      <w:r w:rsidRPr="00AF0FB1">
        <w:rPr>
          <w:rFonts w:cs="Arial"/>
          <w:b/>
          <w:bCs/>
          <w:szCs w:val="20"/>
        </w:rPr>
        <w:t>ESTIMATIVA</w:t>
      </w:r>
      <w:r w:rsidRPr="00AF0FB1">
        <w:rPr>
          <w:b/>
          <w:bCs/>
          <w:szCs w:val="20"/>
        </w:rPr>
        <w:t xml:space="preserve"> DE PREÇOS E PREÇOS REFERENCIAIS</w:t>
      </w:r>
    </w:p>
    <w:p w14:paraId="4E23A7AB" w14:textId="405FBD6A" w:rsidR="009439A2" w:rsidRPr="00101759" w:rsidRDefault="0025287F" w:rsidP="008527AA">
      <w:pPr>
        <w:keepNext/>
        <w:keepLines/>
        <w:numPr>
          <w:ilvl w:val="1"/>
          <w:numId w:val="3"/>
        </w:numPr>
        <w:suppressAutoHyphens/>
        <w:spacing w:before="120" w:after="120"/>
        <w:ind w:left="0" w:right="-30" w:firstLine="0"/>
        <w:jc w:val="both"/>
      </w:pPr>
      <w:r w:rsidRPr="00101759">
        <w:lastRenderedPageBreak/>
        <w:t xml:space="preserve">Não haverá </w:t>
      </w:r>
      <w:r w:rsidR="009439A2" w:rsidRPr="00101759">
        <w:t>custo</w:t>
      </w:r>
      <w:r w:rsidRPr="00101759">
        <w:t xml:space="preserve"> para a Administração, visto que os valores da contratação, tanto referente a</w:t>
      </w:r>
      <w:r w:rsidR="008E107B" w:rsidRPr="00101759">
        <w:t>o</w:t>
      </w:r>
      <w:r w:rsidRPr="00101759">
        <w:t xml:space="preserve"> aluguel quanto ao pagamento das taxas, deverão ser pagos por meio de Guia de Recolhimento da União.</w:t>
      </w:r>
    </w:p>
    <w:p w14:paraId="48E42CD4" w14:textId="6BECA0B6" w:rsidR="009439A2" w:rsidRPr="00AF0FB1" w:rsidRDefault="009439A2" w:rsidP="008527AA">
      <w:pPr>
        <w:keepNext/>
        <w:keepLines/>
        <w:numPr>
          <w:ilvl w:val="1"/>
          <w:numId w:val="3"/>
        </w:numPr>
        <w:suppressAutoHyphens/>
        <w:spacing w:before="120" w:after="120"/>
        <w:ind w:left="0" w:right="-30" w:firstLine="0"/>
        <w:jc w:val="both"/>
      </w:pPr>
      <w:r w:rsidRPr="00AF0FB1">
        <w:t>Tal valor foi obtido a partir d</w:t>
      </w:r>
      <w:r w:rsidR="00C65334" w:rsidRPr="00AF0FB1">
        <w:t>e pesquisas de mercado conforme descrito nos Estudos Preliminares.</w:t>
      </w:r>
    </w:p>
    <w:p w14:paraId="73BEBB3F" w14:textId="77777777" w:rsidR="009439A2" w:rsidRPr="00AF0FB1" w:rsidRDefault="009439A2" w:rsidP="008527AA">
      <w:pPr>
        <w:keepNext/>
        <w:keepLines/>
        <w:suppressAutoHyphens/>
        <w:spacing w:before="120" w:after="120"/>
        <w:ind w:right="-17"/>
        <w:jc w:val="both"/>
        <w:rPr>
          <w:b/>
          <w:szCs w:val="20"/>
          <w:lang w:val="x-none"/>
        </w:rPr>
      </w:pPr>
    </w:p>
    <w:p w14:paraId="6989D20B" w14:textId="77777777" w:rsidR="00680050" w:rsidRPr="00AF0FB1" w:rsidRDefault="00680050" w:rsidP="008527AA">
      <w:pPr>
        <w:keepNext/>
        <w:keepLines/>
        <w:suppressAutoHyphens/>
        <w:spacing w:before="120" w:after="120"/>
        <w:jc w:val="both"/>
        <w:rPr>
          <w:rFonts w:cs="Arial"/>
          <w:szCs w:val="20"/>
        </w:rPr>
      </w:pPr>
    </w:p>
    <w:p w14:paraId="0D826B61" w14:textId="619C129B" w:rsidR="00DB206B" w:rsidRDefault="00D5359D" w:rsidP="008527AA">
      <w:pPr>
        <w:keepNext/>
        <w:keepLines/>
        <w:suppressAutoHyphens/>
        <w:spacing w:before="120" w:after="120"/>
        <w:rPr>
          <w:rFonts w:cs="Arial"/>
          <w:iCs/>
          <w:szCs w:val="20"/>
        </w:rPr>
      </w:pPr>
      <w:r w:rsidRPr="00AF0FB1">
        <w:rPr>
          <w:rFonts w:cs="Arial"/>
          <w:iCs/>
          <w:szCs w:val="20"/>
        </w:rPr>
        <w:t xml:space="preserve">Cajazeiras, </w:t>
      </w:r>
      <w:r w:rsidR="00101759">
        <w:rPr>
          <w:rFonts w:cs="Arial"/>
          <w:iCs/>
          <w:szCs w:val="20"/>
        </w:rPr>
        <w:t>10</w:t>
      </w:r>
      <w:r w:rsidRPr="00AF0FB1">
        <w:rPr>
          <w:rFonts w:cs="Arial"/>
          <w:iCs/>
          <w:szCs w:val="20"/>
        </w:rPr>
        <w:t xml:space="preserve"> de </w:t>
      </w:r>
      <w:r w:rsidR="00101759">
        <w:rPr>
          <w:rFonts w:cs="Arial"/>
          <w:iCs/>
          <w:szCs w:val="20"/>
        </w:rPr>
        <w:t>outubro</w:t>
      </w:r>
      <w:r w:rsidRPr="00AF0FB1">
        <w:rPr>
          <w:rFonts w:cs="Arial"/>
          <w:iCs/>
          <w:szCs w:val="20"/>
        </w:rPr>
        <w:t xml:space="preserve"> de 2019</w:t>
      </w:r>
      <w:r w:rsidR="00DB206B" w:rsidRPr="00AF0FB1">
        <w:rPr>
          <w:rFonts w:cs="Arial"/>
          <w:iCs/>
          <w:szCs w:val="20"/>
        </w:rPr>
        <w:t xml:space="preserve"> </w:t>
      </w:r>
    </w:p>
    <w:p w14:paraId="3B829DB3" w14:textId="77777777" w:rsidR="00101759" w:rsidRPr="00AF0FB1" w:rsidRDefault="00101759" w:rsidP="008527AA">
      <w:pPr>
        <w:keepNext/>
        <w:keepLines/>
        <w:suppressAutoHyphens/>
        <w:spacing w:before="120" w:after="120"/>
        <w:rPr>
          <w:rFonts w:cs="Arial"/>
          <w:iCs/>
          <w:szCs w:val="20"/>
        </w:rPr>
      </w:pPr>
    </w:p>
    <w:p w14:paraId="4071A61F" w14:textId="77777777" w:rsidR="00101759" w:rsidRDefault="00101759" w:rsidP="008527AA">
      <w:pPr>
        <w:keepNext/>
        <w:keepLines/>
        <w:suppressAutoHyphens/>
        <w:spacing w:before="120" w:after="120"/>
        <w:rPr>
          <w:rFonts w:cs="Arial"/>
          <w:szCs w:val="20"/>
        </w:rPr>
      </w:pPr>
    </w:p>
    <w:p w14:paraId="2F700BB2" w14:textId="6656B5DD" w:rsidR="00D5359D" w:rsidRDefault="00C51427" w:rsidP="008527AA">
      <w:pPr>
        <w:keepNext/>
        <w:keepLines/>
        <w:suppressAutoHyphens/>
        <w:spacing w:before="120" w:after="120"/>
        <w:rPr>
          <w:rFonts w:cs="Arial"/>
          <w:szCs w:val="20"/>
        </w:rPr>
      </w:pPr>
      <w:r w:rsidRPr="00AF0FB1">
        <w:rPr>
          <w:rFonts w:cs="Arial"/>
          <w:szCs w:val="20"/>
        </w:rPr>
        <w:t>Elaborado por:</w:t>
      </w:r>
    </w:p>
    <w:p w14:paraId="278BC018" w14:textId="37552645" w:rsidR="00101759" w:rsidRDefault="00101759" w:rsidP="008527AA">
      <w:pPr>
        <w:keepNext/>
        <w:keepLines/>
        <w:suppressAutoHyphens/>
        <w:spacing w:before="120" w:after="120"/>
        <w:rPr>
          <w:rFonts w:cs="Arial"/>
          <w:szCs w:val="20"/>
        </w:rPr>
      </w:pPr>
    </w:p>
    <w:p w14:paraId="389D5F86" w14:textId="7FC389B2" w:rsidR="00101759" w:rsidRDefault="00101759" w:rsidP="008527AA">
      <w:pPr>
        <w:keepNext/>
        <w:keepLines/>
        <w:suppressAutoHyphens/>
        <w:spacing w:before="120" w:after="120"/>
        <w:rPr>
          <w:rFonts w:cs="Arial"/>
          <w:szCs w:val="20"/>
        </w:rPr>
      </w:pPr>
      <w:r>
        <w:rPr>
          <w:rFonts w:cs="Arial"/>
          <w:szCs w:val="20"/>
        </w:rPr>
        <w:t>_____________________________________</w:t>
      </w:r>
    </w:p>
    <w:p w14:paraId="58A9FED4" w14:textId="058E213A" w:rsidR="00101759" w:rsidRDefault="00101759" w:rsidP="008527AA">
      <w:pPr>
        <w:keepNext/>
        <w:keepLines/>
        <w:suppressAutoHyphens/>
        <w:spacing w:before="120" w:after="120"/>
        <w:rPr>
          <w:rFonts w:cs="Arial"/>
          <w:szCs w:val="20"/>
        </w:rPr>
      </w:pPr>
      <w:r>
        <w:rPr>
          <w:rFonts w:cs="Arial"/>
          <w:szCs w:val="20"/>
        </w:rPr>
        <w:t>Marconi da Silva Leite Júnior</w:t>
      </w:r>
    </w:p>
    <w:p w14:paraId="3CEE1A2D" w14:textId="0B865D0A" w:rsidR="00101759" w:rsidRDefault="00101759" w:rsidP="008527AA">
      <w:pPr>
        <w:keepNext/>
        <w:keepLines/>
        <w:suppressAutoHyphens/>
        <w:spacing w:before="120" w:after="120"/>
        <w:rPr>
          <w:rFonts w:cs="Arial"/>
          <w:szCs w:val="20"/>
        </w:rPr>
      </w:pPr>
      <w:r>
        <w:rPr>
          <w:rFonts w:cs="Arial"/>
          <w:szCs w:val="20"/>
        </w:rPr>
        <w:t>Chefe da Divisão de Materiais do CFP/UFCG</w:t>
      </w:r>
    </w:p>
    <w:p w14:paraId="3CAC0759" w14:textId="2EA2BC72" w:rsidR="00101759" w:rsidRDefault="00101759" w:rsidP="008527AA">
      <w:pPr>
        <w:keepNext/>
        <w:keepLines/>
        <w:suppressAutoHyphens/>
        <w:spacing w:before="120" w:after="120"/>
        <w:rPr>
          <w:rFonts w:cs="Arial"/>
          <w:szCs w:val="20"/>
        </w:rPr>
      </w:pPr>
    </w:p>
    <w:p w14:paraId="34243675" w14:textId="6C4A068F" w:rsidR="00101759" w:rsidRDefault="00101759" w:rsidP="008527AA">
      <w:pPr>
        <w:keepNext/>
        <w:keepLines/>
        <w:suppressAutoHyphens/>
        <w:spacing w:before="120" w:after="120"/>
        <w:rPr>
          <w:rFonts w:cs="Arial"/>
          <w:szCs w:val="20"/>
        </w:rPr>
      </w:pPr>
    </w:p>
    <w:p w14:paraId="060EA4C1" w14:textId="413677BB" w:rsidR="00101759" w:rsidRDefault="00101759" w:rsidP="008527AA">
      <w:pPr>
        <w:keepNext/>
        <w:keepLines/>
        <w:suppressAutoHyphens/>
        <w:spacing w:before="120" w:after="120"/>
        <w:rPr>
          <w:rFonts w:cs="Arial"/>
          <w:szCs w:val="20"/>
        </w:rPr>
      </w:pPr>
      <w:r>
        <w:rPr>
          <w:rFonts w:cs="Arial"/>
          <w:szCs w:val="20"/>
        </w:rPr>
        <w:t>_____________________________________</w:t>
      </w:r>
    </w:p>
    <w:p w14:paraId="6EEA96E7" w14:textId="2834A0EE" w:rsidR="00101759" w:rsidRDefault="00101759" w:rsidP="008527AA">
      <w:pPr>
        <w:keepNext/>
        <w:keepLines/>
        <w:suppressAutoHyphens/>
        <w:spacing w:before="120" w:after="120"/>
        <w:rPr>
          <w:rFonts w:cs="Arial"/>
          <w:szCs w:val="20"/>
        </w:rPr>
      </w:pPr>
      <w:r>
        <w:rPr>
          <w:rFonts w:cs="Arial"/>
          <w:szCs w:val="20"/>
        </w:rPr>
        <w:t>Antônio Fernandes Filho</w:t>
      </w:r>
    </w:p>
    <w:p w14:paraId="14E9BD27" w14:textId="29FE9F5E" w:rsidR="00101759" w:rsidRPr="00AF0FB1" w:rsidRDefault="00101759" w:rsidP="008527AA">
      <w:pPr>
        <w:keepNext/>
        <w:keepLines/>
        <w:suppressAutoHyphens/>
        <w:spacing w:before="120" w:after="120"/>
        <w:rPr>
          <w:rFonts w:cs="Arial"/>
          <w:szCs w:val="20"/>
        </w:rPr>
      </w:pPr>
      <w:r>
        <w:rPr>
          <w:rFonts w:cs="Arial"/>
          <w:szCs w:val="20"/>
        </w:rPr>
        <w:t>Diretor do CFP/UFCG</w:t>
      </w:r>
    </w:p>
    <w:sectPr w:rsidR="00101759" w:rsidRPr="00AF0FB1" w:rsidSect="00AC2E11">
      <w:footerReference w:type="default" r:id="rId11"/>
      <w:pgSz w:w="11906" w:h="16838"/>
      <w:pgMar w:top="1418" w:right="1134"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54E156" w14:textId="77777777" w:rsidR="000500DA" w:rsidRDefault="000500DA">
      <w:r>
        <w:separator/>
      </w:r>
    </w:p>
  </w:endnote>
  <w:endnote w:type="continuationSeparator" w:id="0">
    <w:p w14:paraId="2B0C24EC" w14:textId="77777777" w:rsidR="000500DA" w:rsidRDefault="000500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Ecofont_Spranq_eco_Sans">
    <w:altName w:val="Calibri"/>
    <w:charset w:val="00"/>
    <w:family w:val="swiss"/>
    <w:pitch w:val="variable"/>
    <w:sig w:usb0="800000AF" w:usb1="1000204A"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515A82" w14:textId="77777777" w:rsidR="00C5560C" w:rsidRPr="000D390A" w:rsidRDefault="00C5560C" w:rsidP="00DB64EF">
    <w:pPr>
      <w:pStyle w:val="Rodap"/>
      <w:rPr>
        <w:rFonts w:ascii="Times New Roman" w:hAnsi="Times New Roman" w:cs="Times New Roman"/>
      </w:rPr>
    </w:pPr>
    <w:r w:rsidRPr="000D390A">
      <w:rPr>
        <w:rFonts w:ascii="Times New Roman" w:hAnsi="Times New Roman" w:cs="Times New Roman"/>
      </w:rPr>
      <w:t>____________________________________________________________________</w:t>
    </w:r>
  </w:p>
  <w:p w14:paraId="3D09F635" w14:textId="173D7C28" w:rsidR="00C5560C" w:rsidRPr="00025B38" w:rsidRDefault="00C5560C" w:rsidP="00DB64EF">
    <w:pPr>
      <w:pStyle w:val="Rodap"/>
      <w:rPr>
        <w:sz w:val="12"/>
        <w:szCs w:val="12"/>
      </w:rPr>
    </w:pPr>
    <w:r w:rsidRPr="00025B38">
      <w:rPr>
        <w:sz w:val="12"/>
        <w:szCs w:val="12"/>
      </w:rPr>
      <w:t>Comissão Permanente de</w:t>
    </w:r>
    <w:r>
      <w:rPr>
        <w:sz w:val="12"/>
        <w:szCs w:val="12"/>
      </w:rPr>
      <w:t xml:space="preserve"> Modelos </w:t>
    </w:r>
    <w:r w:rsidRPr="00025B38">
      <w:rPr>
        <w:sz w:val="12"/>
        <w:szCs w:val="12"/>
      </w:rPr>
      <w:t xml:space="preserve">de </w:t>
    </w:r>
    <w:r>
      <w:rPr>
        <w:sz w:val="12"/>
        <w:szCs w:val="12"/>
      </w:rPr>
      <w:t>Licitações e Contratos Administrativos</w:t>
    </w:r>
    <w:r w:rsidRPr="00025B38">
      <w:rPr>
        <w:sz w:val="12"/>
        <w:szCs w:val="12"/>
      </w:rPr>
      <w:t xml:space="preserve"> da Consultoria-Geral da União</w:t>
    </w:r>
  </w:p>
  <w:p w14:paraId="423725F2" w14:textId="3F9E9007" w:rsidR="00C5560C" w:rsidRDefault="00C5560C" w:rsidP="00DB64EF">
    <w:pPr>
      <w:pStyle w:val="Rodap"/>
      <w:rPr>
        <w:sz w:val="12"/>
        <w:szCs w:val="12"/>
      </w:rPr>
    </w:pPr>
    <w:r>
      <w:rPr>
        <w:sz w:val="12"/>
        <w:szCs w:val="12"/>
      </w:rPr>
      <w:t>Termo de Referência - M</w:t>
    </w:r>
    <w:r w:rsidRPr="00025B38">
      <w:rPr>
        <w:sz w:val="12"/>
        <w:szCs w:val="12"/>
      </w:rPr>
      <w:t xml:space="preserve">odelo para Pregão Eletrônico: Serviços </w:t>
    </w:r>
    <w:r>
      <w:rPr>
        <w:sz w:val="12"/>
        <w:szCs w:val="12"/>
      </w:rPr>
      <w:t>Contínuos</w:t>
    </w:r>
    <w:r w:rsidRPr="00025B38">
      <w:rPr>
        <w:sz w:val="12"/>
        <w:szCs w:val="12"/>
      </w:rPr>
      <w:t xml:space="preserve"> </w:t>
    </w:r>
    <w:r>
      <w:rPr>
        <w:sz w:val="12"/>
        <w:szCs w:val="12"/>
      </w:rPr>
      <w:t>sem</w:t>
    </w:r>
    <w:r w:rsidRPr="00025B38">
      <w:rPr>
        <w:sz w:val="12"/>
        <w:szCs w:val="12"/>
      </w:rPr>
      <w:t xml:space="preserve"> dedicação </w:t>
    </w:r>
    <w:r>
      <w:rPr>
        <w:sz w:val="12"/>
        <w:szCs w:val="12"/>
      </w:rPr>
      <w:t xml:space="preserve">exclusiva </w:t>
    </w:r>
    <w:r w:rsidRPr="00025B38">
      <w:rPr>
        <w:sz w:val="12"/>
        <w:szCs w:val="12"/>
      </w:rPr>
      <w:t>de mão de obra</w:t>
    </w:r>
    <w:r w:rsidRPr="009C1772">
      <w:rPr>
        <w:sz w:val="12"/>
        <w:szCs w:val="12"/>
      </w:rPr>
      <w:t xml:space="preserve"> </w:t>
    </w:r>
  </w:p>
  <w:p w14:paraId="21B2D27D" w14:textId="10980F91" w:rsidR="00C5560C" w:rsidRPr="00DB64EF" w:rsidRDefault="00C5560C">
    <w:pPr>
      <w:pStyle w:val="Rodap"/>
      <w:rPr>
        <w:sz w:val="12"/>
        <w:szCs w:val="12"/>
      </w:rPr>
    </w:pPr>
    <w:r>
      <w:rPr>
        <w:sz w:val="12"/>
        <w:szCs w:val="12"/>
      </w:rPr>
      <w:t>Atualização Dezembro/2018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CDDB9A" w14:textId="77777777" w:rsidR="000500DA" w:rsidRDefault="000500DA">
      <w:r>
        <w:separator/>
      </w:r>
    </w:p>
  </w:footnote>
  <w:footnote w:type="continuationSeparator" w:id="0">
    <w:p w14:paraId="7A819C71" w14:textId="77777777" w:rsidR="000500DA" w:rsidRDefault="000500D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0000004"/>
    <w:multiLevelType w:val="multilevel"/>
    <w:tmpl w:val="C7581AF4"/>
    <w:name w:val="WW8Num4"/>
    <w:lvl w:ilvl="0">
      <w:start w:val="1"/>
      <w:numFmt w:val="decimal"/>
      <w:lvlText w:val="%1."/>
      <w:lvlJc w:val="left"/>
      <w:pPr>
        <w:tabs>
          <w:tab w:val="num" w:pos="0"/>
        </w:tabs>
        <w:ind w:left="720" w:hanging="360"/>
      </w:pPr>
      <w:rPr>
        <w:sz w:val="20"/>
        <w:szCs w:val="20"/>
      </w:rPr>
    </w:lvl>
    <w:lvl w:ilvl="1">
      <w:start w:val="1"/>
      <w:numFmt w:val="decimal"/>
      <w:lvlText w:val="%1.%2."/>
      <w:lvlJc w:val="left"/>
      <w:pPr>
        <w:tabs>
          <w:tab w:val="num" w:pos="0"/>
        </w:tabs>
        <w:ind w:left="1080" w:hanging="720"/>
      </w:pPr>
      <w:rPr>
        <w:b w:val="0"/>
        <w:color w:val="auto"/>
      </w:rPr>
    </w:lvl>
    <w:lvl w:ilvl="2">
      <w:start w:val="1"/>
      <w:numFmt w:val="decimal"/>
      <w:lvlText w:val="%1.%2.%3."/>
      <w:lvlJc w:val="left"/>
      <w:pPr>
        <w:tabs>
          <w:tab w:val="num" w:pos="0"/>
        </w:tabs>
        <w:ind w:left="1080" w:hanging="720"/>
      </w:pPr>
      <w:rPr>
        <w:color w:val="auto"/>
      </w:rPr>
    </w:lvl>
    <w:lvl w:ilvl="3">
      <w:start w:val="1"/>
      <w:numFmt w:val="decimal"/>
      <w:lvlText w:val="%1.%2.%3.%4."/>
      <w:lvlJc w:val="left"/>
      <w:pPr>
        <w:tabs>
          <w:tab w:val="num" w:pos="0"/>
        </w:tabs>
        <w:ind w:left="1440" w:hanging="1080"/>
      </w:pPr>
      <w:rPr>
        <w:color w:val="auto"/>
      </w:rPr>
    </w:lvl>
    <w:lvl w:ilvl="4">
      <w:start w:val="1"/>
      <w:numFmt w:val="decimal"/>
      <w:lvlText w:val="%1.%2.%3.%4.%5."/>
      <w:lvlJc w:val="left"/>
      <w:pPr>
        <w:tabs>
          <w:tab w:val="num" w:pos="0"/>
        </w:tabs>
        <w:ind w:left="1800" w:hanging="1440"/>
      </w:pPr>
      <w:rPr>
        <w:color w:val="auto"/>
      </w:rPr>
    </w:lvl>
    <w:lvl w:ilvl="5">
      <w:start w:val="1"/>
      <w:numFmt w:val="decimal"/>
      <w:lvlText w:val="%1.%2.%3.%4.%5.%6."/>
      <w:lvlJc w:val="left"/>
      <w:pPr>
        <w:tabs>
          <w:tab w:val="num" w:pos="0"/>
        </w:tabs>
        <w:ind w:left="1800" w:hanging="1440"/>
      </w:pPr>
      <w:rPr>
        <w:color w:val="auto"/>
      </w:rPr>
    </w:lvl>
    <w:lvl w:ilvl="6">
      <w:start w:val="1"/>
      <w:numFmt w:val="decimal"/>
      <w:lvlText w:val="%1.%2.%3.%4.%5.%6.%7."/>
      <w:lvlJc w:val="left"/>
      <w:pPr>
        <w:tabs>
          <w:tab w:val="num" w:pos="0"/>
        </w:tabs>
        <w:ind w:left="2160" w:hanging="1800"/>
      </w:pPr>
      <w:rPr>
        <w:color w:val="auto"/>
      </w:rPr>
    </w:lvl>
    <w:lvl w:ilvl="7">
      <w:start w:val="1"/>
      <w:numFmt w:val="decimal"/>
      <w:lvlText w:val="%1.%2.%3.%4.%5.%6.%7.%8."/>
      <w:lvlJc w:val="left"/>
      <w:pPr>
        <w:tabs>
          <w:tab w:val="num" w:pos="0"/>
        </w:tabs>
        <w:ind w:left="2520" w:hanging="2160"/>
      </w:pPr>
      <w:rPr>
        <w:color w:val="auto"/>
      </w:rPr>
    </w:lvl>
    <w:lvl w:ilvl="8">
      <w:start w:val="1"/>
      <w:numFmt w:val="decimal"/>
      <w:lvlText w:val="%1.%2.%3.%4.%5.%6.%7.%8.%9."/>
      <w:lvlJc w:val="left"/>
      <w:pPr>
        <w:tabs>
          <w:tab w:val="num" w:pos="0"/>
        </w:tabs>
        <w:ind w:left="2520" w:hanging="2160"/>
      </w:pPr>
      <w:rPr>
        <w:color w:val="auto"/>
      </w:rPr>
    </w:lvl>
  </w:abstractNum>
  <w:abstractNum w:abstractNumId="2" w15:restartNumberingAfterBreak="0">
    <w:nsid w:val="1D5C100D"/>
    <w:multiLevelType w:val="multilevel"/>
    <w:tmpl w:val="9CAAB17A"/>
    <w:lvl w:ilvl="0">
      <w:start w:val="1"/>
      <w:numFmt w:val="decimal"/>
      <w:pStyle w:val="Nivel1"/>
      <w:lvlText w:val="%1."/>
      <w:lvlJc w:val="left"/>
      <w:pPr>
        <w:ind w:left="644" w:hanging="360"/>
      </w:pPr>
      <w:rPr>
        <w:rFonts w:hint="default"/>
      </w:rPr>
    </w:lvl>
    <w:lvl w:ilvl="1">
      <w:start w:val="1"/>
      <w:numFmt w:val="decimal"/>
      <w:lvlText w:val="%1.%2."/>
      <w:lvlJc w:val="left"/>
      <w:pPr>
        <w:ind w:left="716" w:hanging="432"/>
      </w:pPr>
      <w:rPr>
        <w:rFonts w:hint="default"/>
        <w:b w:val="0"/>
        <w:bCs w:val="0"/>
        <w:i w:val="0"/>
        <w:color w:val="auto"/>
        <w:lang w:val="pt-BR"/>
      </w:rPr>
    </w:lvl>
    <w:lvl w:ilvl="2">
      <w:start w:val="1"/>
      <w:numFmt w:val="decimal"/>
      <w:lvlText w:val="%1.%2.%3."/>
      <w:lvlJc w:val="left"/>
      <w:pPr>
        <w:ind w:left="1922" w:hanging="504"/>
      </w:pPr>
      <w:rPr>
        <w:rFonts w:hint="default"/>
      </w:rPr>
    </w:lvl>
    <w:lvl w:ilvl="3">
      <w:start w:val="1"/>
      <w:numFmt w:val="decimal"/>
      <w:lvlText w:val="%1.%2.%3.%4."/>
      <w:lvlJc w:val="left"/>
      <w:pPr>
        <w:ind w:left="2491" w:hanging="648"/>
      </w:pPr>
      <w:rPr>
        <w:rFonts w:hint="default"/>
        <w:i w:val="0"/>
      </w:rPr>
    </w:lvl>
    <w:lvl w:ilvl="4">
      <w:start w:val="1"/>
      <w:numFmt w:val="decimal"/>
      <w:lvlText w:val="%1.%2.%3.%4.%5."/>
      <w:lvlJc w:val="left"/>
      <w:pPr>
        <w:ind w:left="3485"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3F611C90"/>
    <w:multiLevelType w:val="hybridMultilevel"/>
    <w:tmpl w:val="A442F0F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58C70088"/>
    <w:multiLevelType w:val="multilevel"/>
    <w:tmpl w:val="2334FDA2"/>
    <w:lvl w:ilvl="0">
      <w:start w:val="1"/>
      <w:numFmt w:val="decimal"/>
      <w:pStyle w:val="Nivel10"/>
      <w:lvlText w:val="%1."/>
      <w:lvlJc w:val="left"/>
      <w:pPr>
        <w:ind w:left="502" w:hanging="360"/>
      </w:pPr>
      <w:rPr>
        <w:b/>
        <w:i w:val="0"/>
        <w:strike w:val="0"/>
        <w:dstrike w:val="0"/>
      </w:rPr>
    </w:lvl>
    <w:lvl w:ilvl="1">
      <w:start w:val="1"/>
      <w:numFmt w:val="decimal"/>
      <w:pStyle w:val="Nivel2"/>
      <w:lvlText w:val="%1.%2."/>
      <w:lvlJc w:val="left"/>
      <w:pPr>
        <w:ind w:left="858" w:hanging="432"/>
      </w:pPr>
      <w:rPr>
        <w:b w:val="0"/>
        <w:strike w:val="0"/>
      </w:rPr>
    </w:lvl>
    <w:lvl w:ilvl="2">
      <w:start w:val="1"/>
      <w:numFmt w:val="decimal"/>
      <w:pStyle w:val="Nivel3"/>
      <w:lvlText w:val="%1.%2.%3."/>
      <w:lvlJc w:val="left"/>
      <w:pPr>
        <w:ind w:left="1224" w:hanging="504"/>
      </w:pPr>
      <w:rPr>
        <w:i w:val="0"/>
        <w:strike w:val="0"/>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61DD361E"/>
    <w:multiLevelType w:val="multilevel"/>
    <w:tmpl w:val="99829F54"/>
    <w:lvl w:ilvl="0">
      <w:start w:val="1"/>
      <w:numFmt w:val="decimal"/>
      <w:pStyle w:val="Nivel01"/>
      <w:suff w:val="space"/>
      <w:lvlText w:val="%1."/>
      <w:lvlJc w:val="left"/>
      <w:pPr>
        <w:ind w:left="0" w:firstLine="0"/>
      </w:pPr>
      <w:rPr>
        <w:b/>
        <w:i w:val="0"/>
      </w:rPr>
    </w:lvl>
    <w:lvl w:ilvl="1">
      <w:start w:val="1"/>
      <w:numFmt w:val="decimal"/>
      <w:suff w:val="space"/>
      <w:lvlText w:val="%1.%2."/>
      <w:lvlJc w:val="left"/>
      <w:pPr>
        <w:ind w:left="284" w:firstLine="0"/>
      </w:pPr>
      <w:rPr>
        <w:b w:val="0"/>
        <w:i w:val="0"/>
        <w:color w:val="auto"/>
      </w:rPr>
    </w:lvl>
    <w:lvl w:ilvl="2">
      <w:start w:val="1"/>
      <w:numFmt w:val="decimal"/>
      <w:suff w:val="space"/>
      <w:lvlText w:val="%1.%2.%3."/>
      <w:lvlJc w:val="left"/>
      <w:pPr>
        <w:ind w:left="567" w:firstLine="0"/>
      </w:pPr>
      <w:rPr>
        <w:b w:val="0"/>
        <w:i w:val="0"/>
      </w:rPr>
    </w:lvl>
    <w:lvl w:ilvl="3">
      <w:start w:val="1"/>
      <w:numFmt w:val="decimal"/>
      <w:suff w:val="space"/>
      <w:lvlText w:val="%1.%2.%3.%4."/>
      <w:lvlJc w:val="left"/>
      <w:pPr>
        <w:ind w:left="851" w:firstLine="0"/>
      </w:pPr>
      <w:rPr>
        <w:b/>
        <w:i w:val="0"/>
      </w:rPr>
    </w:lvl>
    <w:lvl w:ilvl="4">
      <w:start w:val="1"/>
      <w:numFmt w:val="decimal"/>
      <w:suff w:val="space"/>
      <w:lvlText w:val="%1.%2.%3.%4.%5."/>
      <w:lvlJc w:val="left"/>
      <w:pPr>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67003AC8"/>
    <w:multiLevelType w:val="multilevel"/>
    <w:tmpl w:val="82043452"/>
    <w:lvl w:ilvl="0">
      <w:start w:val="8"/>
      <w:numFmt w:val="decimal"/>
      <w:lvlText w:val="%1."/>
      <w:lvlJc w:val="left"/>
      <w:pPr>
        <w:tabs>
          <w:tab w:val="num" w:pos="0"/>
        </w:tabs>
        <w:ind w:left="360" w:hanging="360"/>
      </w:pPr>
      <w:rPr>
        <w:i w:val="0"/>
        <w:sz w:val="20"/>
        <w:szCs w:val="20"/>
      </w:rPr>
    </w:lvl>
    <w:lvl w:ilvl="1">
      <w:start w:val="1"/>
      <w:numFmt w:val="decimal"/>
      <w:lvlText w:val="%1.%2."/>
      <w:lvlJc w:val="left"/>
      <w:pPr>
        <w:tabs>
          <w:tab w:val="num" w:pos="0"/>
        </w:tabs>
        <w:ind w:left="432" w:hanging="432"/>
      </w:pPr>
      <w:rPr>
        <w:b w:val="0"/>
        <w:color w:val="FF0000"/>
        <w:sz w:val="20"/>
        <w:szCs w:val="20"/>
      </w:rPr>
    </w:lvl>
    <w:lvl w:ilvl="2">
      <w:start w:val="1"/>
      <w:numFmt w:val="decimal"/>
      <w:lvlText w:val="%1.%2.%3."/>
      <w:lvlJc w:val="left"/>
      <w:pPr>
        <w:tabs>
          <w:tab w:val="num" w:pos="0"/>
        </w:tabs>
        <w:ind w:left="1224" w:hanging="504"/>
      </w:pPr>
      <w:rPr>
        <w:b w:val="0"/>
        <w:color w:val="FF0000"/>
        <w:sz w:val="20"/>
        <w:szCs w:val="20"/>
      </w:rPr>
    </w:lvl>
    <w:lvl w:ilvl="3">
      <w:start w:val="1"/>
      <w:numFmt w:val="decimal"/>
      <w:lvlText w:val="%1.%2.%3.%4."/>
      <w:lvlJc w:val="left"/>
      <w:pPr>
        <w:tabs>
          <w:tab w:val="num" w:pos="0"/>
        </w:tabs>
        <w:ind w:left="1728" w:hanging="648"/>
      </w:pPr>
      <w:rPr>
        <w:b w:val="0"/>
        <w:sz w:val="20"/>
        <w:szCs w:val="20"/>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7" w15:restartNumberingAfterBreak="0">
    <w:nsid w:val="697C7588"/>
    <w:multiLevelType w:val="multilevel"/>
    <w:tmpl w:val="609E0F28"/>
    <w:lvl w:ilvl="0">
      <w:start w:val="1"/>
      <w:numFmt w:val="decimal"/>
      <w:lvlText w:val="%1."/>
      <w:lvlJc w:val="left"/>
      <w:pPr>
        <w:ind w:left="644" w:hanging="360"/>
      </w:pPr>
      <w:rPr>
        <w:b/>
      </w:rPr>
    </w:lvl>
    <w:lvl w:ilvl="1">
      <w:start w:val="1"/>
      <w:numFmt w:val="decimal"/>
      <w:lvlText w:val="%1.%2."/>
      <w:lvlJc w:val="left"/>
      <w:pPr>
        <w:ind w:left="858" w:hanging="432"/>
      </w:pPr>
      <w:rPr>
        <w:rFonts w:ascii="Arial" w:hAnsi="Arial"/>
        <w:b/>
        <w:bCs/>
        <w:i w:val="0"/>
        <w:color w:val="auto"/>
        <w:sz w:val="20"/>
        <w:szCs w:val="20"/>
      </w:rPr>
    </w:lvl>
    <w:lvl w:ilvl="2">
      <w:start w:val="1"/>
      <w:numFmt w:val="decimal"/>
      <w:lvlText w:val="%1.%2.%3."/>
      <w:lvlJc w:val="left"/>
      <w:pPr>
        <w:ind w:left="1781" w:hanging="504"/>
      </w:pPr>
      <w:rPr>
        <w:b w:val="0"/>
        <w:sz w:val="20"/>
        <w:szCs w:val="20"/>
      </w:rPr>
    </w:lvl>
    <w:lvl w:ilvl="3">
      <w:start w:val="2"/>
      <w:numFmt w:val="decimal"/>
      <w:lvlText w:val="%1.%2.%3.%4."/>
      <w:lvlJc w:val="left"/>
      <w:pPr>
        <w:ind w:left="790"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770F50F4"/>
    <w:multiLevelType w:val="multilevel"/>
    <w:tmpl w:val="FA62453E"/>
    <w:lvl w:ilvl="0">
      <w:start w:val="18"/>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 w15:restartNumberingAfterBreak="0">
    <w:nsid w:val="7D050D00"/>
    <w:multiLevelType w:val="multilevel"/>
    <w:tmpl w:val="28C46B72"/>
    <w:lvl w:ilvl="0">
      <w:start w:val="17"/>
      <w:numFmt w:val="decimal"/>
      <w:lvlText w:val="%1."/>
      <w:lvlJc w:val="left"/>
      <w:pPr>
        <w:ind w:left="360" w:hanging="360"/>
      </w:pPr>
      <w:rPr>
        <w:rFonts w:hint="default"/>
      </w:rPr>
    </w:lvl>
    <w:lvl w:ilvl="1">
      <w:start w:val="1"/>
      <w:numFmt w:val="decimal"/>
      <w:lvlText w:val="%1.%2."/>
      <w:lvlJc w:val="left"/>
      <w:pPr>
        <w:ind w:left="792" w:hanging="432"/>
      </w:pPr>
      <w:rPr>
        <w:rFonts w:hint="default"/>
        <w:b w:val="0"/>
        <w:i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
  </w:num>
  <w:num w:numId="2">
    <w:abstractNumId w:val="0"/>
  </w:num>
  <w:num w:numId="3">
    <w:abstractNumId w:val="9"/>
  </w:num>
  <w:num w:numId="4">
    <w:abstractNumId w:val="6"/>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4"/>
  </w:num>
  <w:num w:numId="9">
    <w:abstractNumId w:val="3"/>
  </w:num>
  <w:num w:numId="10">
    <w:abstractNumId w:val="7"/>
    <w:lvlOverride w:ilvl="0">
      <w:startOverride w:val="1"/>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F16E5"/>
    <w:rsid w:val="00000DB1"/>
    <w:rsid w:val="00001024"/>
    <w:rsid w:val="0000144E"/>
    <w:rsid w:val="00001CED"/>
    <w:rsid w:val="0000236D"/>
    <w:rsid w:val="00003298"/>
    <w:rsid w:val="00010AC1"/>
    <w:rsid w:val="0001613A"/>
    <w:rsid w:val="00020E4F"/>
    <w:rsid w:val="000215E8"/>
    <w:rsid w:val="0002260C"/>
    <w:rsid w:val="0002306D"/>
    <w:rsid w:val="000242C8"/>
    <w:rsid w:val="0002580C"/>
    <w:rsid w:val="00027155"/>
    <w:rsid w:val="00030768"/>
    <w:rsid w:val="000318BA"/>
    <w:rsid w:val="00031DD6"/>
    <w:rsid w:val="00034151"/>
    <w:rsid w:val="00034752"/>
    <w:rsid w:val="00034A29"/>
    <w:rsid w:val="000373CB"/>
    <w:rsid w:val="00037E3B"/>
    <w:rsid w:val="000402A5"/>
    <w:rsid w:val="00040957"/>
    <w:rsid w:val="000467DD"/>
    <w:rsid w:val="00047D73"/>
    <w:rsid w:val="000500DA"/>
    <w:rsid w:val="000523A2"/>
    <w:rsid w:val="00052D53"/>
    <w:rsid w:val="00054C8C"/>
    <w:rsid w:val="00055F32"/>
    <w:rsid w:val="00056433"/>
    <w:rsid w:val="00060414"/>
    <w:rsid w:val="00060D91"/>
    <w:rsid w:val="00062853"/>
    <w:rsid w:val="00063028"/>
    <w:rsid w:val="00063155"/>
    <w:rsid w:val="0006537A"/>
    <w:rsid w:val="000670EC"/>
    <w:rsid w:val="000677A2"/>
    <w:rsid w:val="0006797C"/>
    <w:rsid w:val="00070B9C"/>
    <w:rsid w:val="00070EA5"/>
    <w:rsid w:val="00070F8B"/>
    <w:rsid w:val="0007344F"/>
    <w:rsid w:val="00073533"/>
    <w:rsid w:val="00076CBC"/>
    <w:rsid w:val="000779C7"/>
    <w:rsid w:val="000805AB"/>
    <w:rsid w:val="0008101B"/>
    <w:rsid w:val="00081098"/>
    <w:rsid w:val="00082091"/>
    <w:rsid w:val="000823E2"/>
    <w:rsid w:val="00082976"/>
    <w:rsid w:val="000839C7"/>
    <w:rsid w:val="00084A67"/>
    <w:rsid w:val="0008589D"/>
    <w:rsid w:val="00085FC4"/>
    <w:rsid w:val="00087EF2"/>
    <w:rsid w:val="0009021C"/>
    <w:rsid w:val="00090CCD"/>
    <w:rsid w:val="00090F5D"/>
    <w:rsid w:val="00091FCF"/>
    <w:rsid w:val="00092759"/>
    <w:rsid w:val="00092BD1"/>
    <w:rsid w:val="00094321"/>
    <w:rsid w:val="0009529A"/>
    <w:rsid w:val="000958B1"/>
    <w:rsid w:val="000A102A"/>
    <w:rsid w:val="000A1A7B"/>
    <w:rsid w:val="000A1B88"/>
    <w:rsid w:val="000A23DA"/>
    <w:rsid w:val="000A674F"/>
    <w:rsid w:val="000A7BA1"/>
    <w:rsid w:val="000B1720"/>
    <w:rsid w:val="000B1A17"/>
    <w:rsid w:val="000B5C74"/>
    <w:rsid w:val="000B5E1F"/>
    <w:rsid w:val="000B648F"/>
    <w:rsid w:val="000B7131"/>
    <w:rsid w:val="000B7B55"/>
    <w:rsid w:val="000C123B"/>
    <w:rsid w:val="000C21AD"/>
    <w:rsid w:val="000C23AA"/>
    <w:rsid w:val="000C2C16"/>
    <w:rsid w:val="000C54FA"/>
    <w:rsid w:val="000C645D"/>
    <w:rsid w:val="000C670A"/>
    <w:rsid w:val="000C674C"/>
    <w:rsid w:val="000D04A9"/>
    <w:rsid w:val="000D0A06"/>
    <w:rsid w:val="000D1221"/>
    <w:rsid w:val="000D1378"/>
    <w:rsid w:val="000D144E"/>
    <w:rsid w:val="000D1684"/>
    <w:rsid w:val="000D2AC3"/>
    <w:rsid w:val="000D2D37"/>
    <w:rsid w:val="000D390A"/>
    <w:rsid w:val="000D6CA4"/>
    <w:rsid w:val="000D7559"/>
    <w:rsid w:val="000E29DB"/>
    <w:rsid w:val="000E3F1D"/>
    <w:rsid w:val="000E4B9C"/>
    <w:rsid w:val="000E7388"/>
    <w:rsid w:val="000E74B9"/>
    <w:rsid w:val="000F1C1C"/>
    <w:rsid w:val="000F3454"/>
    <w:rsid w:val="000F3566"/>
    <w:rsid w:val="000F4088"/>
    <w:rsid w:val="000F411A"/>
    <w:rsid w:val="000F4F96"/>
    <w:rsid w:val="000F5573"/>
    <w:rsid w:val="000F5805"/>
    <w:rsid w:val="000F5A07"/>
    <w:rsid w:val="000F70EE"/>
    <w:rsid w:val="000F7E92"/>
    <w:rsid w:val="00100494"/>
    <w:rsid w:val="00100693"/>
    <w:rsid w:val="00100990"/>
    <w:rsid w:val="00101759"/>
    <w:rsid w:val="00102FD5"/>
    <w:rsid w:val="00104A79"/>
    <w:rsid w:val="00105707"/>
    <w:rsid w:val="0010670C"/>
    <w:rsid w:val="00106AA4"/>
    <w:rsid w:val="00106E9E"/>
    <w:rsid w:val="001103FF"/>
    <w:rsid w:val="00111869"/>
    <w:rsid w:val="001139C0"/>
    <w:rsid w:val="00113EEB"/>
    <w:rsid w:val="00114259"/>
    <w:rsid w:val="00116FC6"/>
    <w:rsid w:val="00120A2A"/>
    <w:rsid w:val="001213C6"/>
    <w:rsid w:val="001219B0"/>
    <w:rsid w:val="00122E3A"/>
    <w:rsid w:val="00123721"/>
    <w:rsid w:val="00124990"/>
    <w:rsid w:val="00124E15"/>
    <w:rsid w:val="00126BEA"/>
    <w:rsid w:val="00126E1D"/>
    <w:rsid w:val="00130306"/>
    <w:rsid w:val="001304C0"/>
    <w:rsid w:val="001315F2"/>
    <w:rsid w:val="00133136"/>
    <w:rsid w:val="0013348D"/>
    <w:rsid w:val="00135096"/>
    <w:rsid w:val="001356C2"/>
    <w:rsid w:val="001377C7"/>
    <w:rsid w:val="00137B9B"/>
    <w:rsid w:val="00137C32"/>
    <w:rsid w:val="0014004B"/>
    <w:rsid w:val="00141FF0"/>
    <w:rsid w:val="0014325E"/>
    <w:rsid w:val="00143529"/>
    <w:rsid w:val="00144498"/>
    <w:rsid w:val="001449A3"/>
    <w:rsid w:val="00144F4E"/>
    <w:rsid w:val="00144F83"/>
    <w:rsid w:val="00146BDF"/>
    <w:rsid w:val="001516EA"/>
    <w:rsid w:val="00153E25"/>
    <w:rsid w:val="001541F4"/>
    <w:rsid w:val="00154505"/>
    <w:rsid w:val="001545A4"/>
    <w:rsid w:val="0015476C"/>
    <w:rsid w:val="0015519E"/>
    <w:rsid w:val="0015684D"/>
    <w:rsid w:val="001605F3"/>
    <w:rsid w:val="00160BBD"/>
    <w:rsid w:val="00160DA4"/>
    <w:rsid w:val="0016171E"/>
    <w:rsid w:val="00164EE2"/>
    <w:rsid w:val="0016584A"/>
    <w:rsid w:val="00165FBC"/>
    <w:rsid w:val="001671BF"/>
    <w:rsid w:val="00167D00"/>
    <w:rsid w:val="00170CE1"/>
    <w:rsid w:val="001724CE"/>
    <w:rsid w:val="0017338E"/>
    <w:rsid w:val="00173D70"/>
    <w:rsid w:val="001749C8"/>
    <w:rsid w:val="00174CAA"/>
    <w:rsid w:val="00175265"/>
    <w:rsid w:val="001759B8"/>
    <w:rsid w:val="0017673D"/>
    <w:rsid w:val="00177CD5"/>
    <w:rsid w:val="001815FF"/>
    <w:rsid w:val="001817D2"/>
    <w:rsid w:val="00182353"/>
    <w:rsid w:val="0018397F"/>
    <w:rsid w:val="00183AF9"/>
    <w:rsid w:val="00183C33"/>
    <w:rsid w:val="00184086"/>
    <w:rsid w:val="001840A0"/>
    <w:rsid w:val="0019028F"/>
    <w:rsid w:val="001904A8"/>
    <w:rsid w:val="00193D37"/>
    <w:rsid w:val="00193E85"/>
    <w:rsid w:val="001950B6"/>
    <w:rsid w:val="00196500"/>
    <w:rsid w:val="001A1732"/>
    <w:rsid w:val="001A2CE9"/>
    <w:rsid w:val="001A3A05"/>
    <w:rsid w:val="001A3E18"/>
    <w:rsid w:val="001A408A"/>
    <w:rsid w:val="001A585B"/>
    <w:rsid w:val="001B005B"/>
    <w:rsid w:val="001B0915"/>
    <w:rsid w:val="001B5FD3"/>
    <w:rsid w:val="001B7BE2"/>
    <w:rsid w:val="001C270F"/>
    <w:rsid w:val="001C30D7"/>
    <w:rsid w:val="001C3AB6"/>
    <w:rsid w:val="001C3F32"/>
    <w:rsid w:val="001C425C"/>
    <w:rsid w:val="001C48B6"/>
    <w:rsid w:val="001C4C04"/>
    <w:rsid w:val="001C5006"/>
    <w:rsid w:val="001C694F"/>
    <w:rsid w:val="001C7174"/>
    <w:rsid w:val="001C721E"/>
    <w:rsid w:val="001D0D66"/>
    <w:rsid w:val="001D2048"/>
    <w:rsid w:val="001D411A"/>
    <w:rsid w:val="001D5497"/>
    <w:rsid w:val="001D5915"/>
    <w:rsid w:val="001D6D07"/>
    <w:rsid w:val="001E10E8"/>
    <w:rsid w:val="001E316F"/>
    <w:rsid w:val="001E3AAF"/>
    <w:rsid w:val="001E509A"/>
    <w:rsid w:val="001E65F6"/>
    <w:rsid w:val="001F0A6E"/>
    <w:rsid w:val="001F13F8"/>
    <w:rsid w:val="001F39C8"/>
    <w:rsid w:val="001F39FA"/>
    <w:rsid w:val="001F3A71"/>
    <w:rsid w:val="001F4F95"/>
    <w:rsid w:val="001F731E"/>
    <w:rsid w:val="002004CF"/>
    <w:rsid w:val="00202A04"/>
    <w:rsid w:val="00202D3A"/>
    <w:rsid w:val="00204A1F"/>
    <w:rsid w:val="00204DA2"/>
    <w:rsid w:val="00205197"/>
    <w:rsid w:val="0020593D"/>
    <w:rsid w:val="00206E8C"/>
    <w:rsid w:val="00206F5F"/>
    <w:rsid w:val="00207B98"/>
    <w:rsid w:val="00210001"/>
    <w:rsid w:val="0021045B"/>
    <w:rsid w:val="00210F7B"/>
    <w:rsid w:val="0021106D"/>
    <w:rsid w:val="00213C35"/>
    <w:rsid w:val="0022034C"/>
    <w:rsid w:val="00221BA5"/>
    <w:rsid w:val="00222359"/>
    <w:rsid w:val="00222980"/>
    <w:rsid w:val="00222D2F"/>
    <w:rsid w:val="002241A2"/>
    <w:rsid w:val="00224B59"/>
    <w:rsid w:val="00225762"/>
    <w:rsid w:val="00225E3D"/>
    <w:rsid w:val="00225FDA"/>
    <w:rsid w:val="0022631B"/>
    <w:rsid w:val="00227104"/>
    <w:rsid w:val="00231E9C"/>
    <w:rsid w:val="00232CCF"/>
    <w:rsid w:val="002361A4"/>
    <w:rsid w:val="00240B17"/>
    <w:rsid w:val="00241D78"/>
    <w:rsid w:val="00242E79"/>
    <w:rsid w:val="00245704"/>
    <w:rsid w:val="00246D83"/>
    <w:rsid w:val="00246DAE"/>
    <w:rsid w:val="002510B8"/>
    <w:rsid w:val="0025287F"/>
    <w:rsid w:val="002538B4"/>
    <w:rsid w:val="002538E3"/>
    <w:rsid w:val="00253EC9"/>
    <w:rsid w:val="00255249"/>
    <w:rsid w:val="00255C24"/>
    <w:rsid w:val="00256C70"/>
    <w:rsid w:val="00257A2B"/>
    <w:rsid w:val="002600E7"/>
    <w:rsid w:val="00260573"/>
    <w:rsid w:val="00260802"/>
    <w:rsid w:val="00260CA3"/>
    <w:rsid w:val="002610DF"/>
    <w:rsid w:val="002618EF"/>
    <w:rsid w:val="00261C58"/>
    <w:rsid w:val="0026386A"/>
    <w:rsid w:val="00263F6D"/>
    <w:rsid w:val="00265AD7"/>
    <w:rsid w:val="00265B9F"/>
    <w:rsid w:val="00267125"/>
    <w:rsid w:val="00267B22"/>
    <w:rsid w:val="0027163F"/>
    <w:rsid w:val="00271CB6"/>
    <w:rsid w:val="0027301A"/>
    <w:rsid w:val="00274880"/>
    <w:rsid w:val="00275139"/>
    <w:rsid w:val="00276235"/>
    <w:rsid w:val="00276ECC"/>
    <w:rsid w:val="00277A9E"/>
    <w:rsid w:val="002801FA"/>
    <w:rsid w:val="00280B30"/>
    <w:rsid w:val="002838CC"/>
    <w:rsid w:val="002839F7"/>
    <w:rsid w:val="00286E5E"/>
    <w:rsid w:val="0028765E"/>
    <w:rsid w:val="0029037D"/>
    <w:rsid w:val="00292217"/>
    <w:rsid w:val="00292BFC"/>
    <w:rsid w:val="002937D4"/>
    <w:rsid w:val="0029388F"/>
    <w:rsid w:val="00293A02"/>
    <w:rsid w:val="00296D76"/>
    <w:rsid w:val="002A08C8"/>
    <w:rsid w:val="002A3272"/>
    <w:rsid w:val="002A5BB6"/>
    <w:rsid w:val="002A763F"/>
    <w:rsid w:val="002A7EC0"/>
    <w:rsid w:val="002B5FB0"/>
    <w:rsid w:val="002C4545"/>
    <w:rsid w:val="002C54C1"/>
    <w:rsid w:val="002C7FE3"/>
    <w:rsid w:val="002D21AD"/>
    <w:rsid w:val="002D2F8E"/>
    <w:rsid w:val="002D561A"/>
    <w:rsid w:val="002D61A5"/>
    <w:rsid w:val="002D656F"/>
    <w:rsid w:val="002D78B4"/>
    <w:rsid w:val="002D7C8E"/>
    <w:rsid w:val="002E1144"/>
    <w:rsid w:val="002E160F"/>
    <w:rsid w:val="002E1AFE"/>
    <w:rsid w:val="002E3F91"/>
    <w:rsid w:val="002E480D"/>
    <w:rsid w:val="002E5F6B"/>
    <w:rsid w:val="002E6E63"/>
    <w:rsid w:val="002F084D"/>
    <w:rsid w:val="002F115A"/>
    <w:rsid w:val="002F308B"/>
    <w:rsid w:val="002F431C"/>
    <w:rsid w:val="002F463D"/>
    <w:rsid w:val="002F6B34"/>
    <w:rsid w:val="002F6BC8"/>
    <w:rsid w:val="002F71DC"/>
    <w:rsid w:val="00303A36"/>
    <w:rsid w:val="00303D7F"/>
    <w:rsid w:val="00304F66"/>
    <w:rsid w:val="003053DD"/>
    <w:rsid w:val="00305CAB"/>
    <w:rsid w:val="003070A7"/>
    <w:rsid w:val="00307CB7"/>
    <w:rsid w:val="00310B4A"/>
    <w:rsid w:val="003133C8"/>
    <w:rsid w:val="00313DBE"/>
    <w:rsid w:val="0031762E"/>
    <w:rsid w:val="00320359"/>
    <w:rsid w:val="00321EDD"/>
    <w:rsid w:val="00322C16"/>
    <w:rsid w:val="003238C3"/>
    <w:rsid w:val="00324BCD"/>
    <w:rsid w:val="00324F30"/>
    <w:rsid w:val="00325023"/>
    <w:rsid w:val="00325FD8"/>
    <w:rsid w:val="003265B9"/>
    <w:rsid w:val="00327232"/>
    <w:rsid w:val="00327AF6"/>
    <w:rsid w:val="00327BC6"/>
    <w:rsid w:val="00331182"/>
    <w:rsid w:val="00335AB9"/>
    <w:rsid w:val="00336DD6"/>
    <w:rsid w:val="00340EE0"/>
    <w:rsid w:val="00341913"/>
    <w:rsid w:val="00342668"/>
    <w:rsid w:val="0034272D"/>
    <w:rsid w:val="00343032"/>
    <w:rsid w:val="003441CC"/>
    <w:rsid w:val="003464AF"/>
    <w:rsid w:val="00346F7E"/>
    <w:rsid w:val="00347FB5"/>
    <w:rsid w:val="00350762"/>
    <w:rsid w:val="00350773"/>
    <w:rsid w:val="00354BED"/>
    <w:rsid w:val="0035658A"/>
    <w:rsid w:val="00361151"/>
    <w:rsid w:val="0036371D"/>
    <w:rsid w:val="00364141"/>
    <w:rsid w:val="00364909"/>
    <w:rsid w:val="003678D6"/>
    <w:rsid w:val="00367EF6"/>
    <w:rsid w:val="003712BC"/>
    <w:rsid w:val="00372E24"/>
    <w:rsid w:val="00373C55"/>
    <w:rsid w:val="00373F2A"/>
    <w:rsid w:val="003779A2"/>
    <w:rsid w:val="0038050C"/>
    <w:rsid w:val="00380639"/>
    <w:rsid w:val="003807EC"/>
    <w:rsid w:val="0038139C"/>
    <w:rsid w:val="003830F0"/>
    <w:rsid w:val="00383BEC"/>
    <w:rsid w:val="00383FD9"/>
    <w:rsid w:val="00386157"/>
    <w:rsid w:val="00386ADE"/>
    <w:rsid w:val="003874F0"/>
    <w:rsid w:val="00391E14"/>
    <w:rsid w:val="00394EF1"/>
    <w:rsid w:val="00395606"/>
    <w:rsid w:val="003959F6"/>
    <w:rsid w:val="00396920"/>
    <w:rsid w:val="003A638D"/>
    <w:rsid w:val="003A6561"/>
    <w:rsid w:val="003A65BD"/>
    <w:rsid w:val="003A739D"/>
    <w:rsid w:val="003A73C1"/>
    <w:rsid w:val="003B11C6"/>
    <w:rsid w:val="003B2449"/>
    <w:rsid w:val="003B2A70"/>
    <w:rsid w:val="003B6443"/>
    <w:rsid w:val="003B791E"/>
    <w:rsid w:val="003C05FE"/>
    <w:rsid w:val="003C08BE"/>
    <w:rsid w:val="003C1699"/>
    <w:rsid w:val="003C25D1"/>
    <w:rsid w:val="003C309D"/>
    <w:rsid w:val="003C464C"/>
    <w:rsid w:val="003C609E"/>
    <w:rsid w:val="003C6275"/>
    <w:rsid w:val="003D2014"/>
    <w:rsid w:val="003D389C"/>
    <w:rsid w:val="003D3A9E"/>
    <w:rsid w:val="003D4CE7"/>
    <w:rsid w:val="003D5D1D"/>
    <w:rsid w:val="003E40D9"/>
    <w:rsid w:val="003E4927"/>
    <w:rsid w:val="003E49E4"/>
    <w:rsid w:val="003E4D76"/>
    <w:rsid w:val="003E4E88"/>
    <w:rsid w:val="003E55B1"/>
    <w:rsid w:val="003E6EC2"/>
    <w:rsid w:val="003F004A"/>
    <w:rsid w:val="003F0707"/>
    <w:rsid w:val="003F1437"/>
    <w:rsid w:val="003F185C"/>
    <w:rsid w:val="003F2C78"/>
    <w:rsid w:val="003F316D"/>
    <w:rsid w:val="003F36A3"/>
    <w:rsid w:val="003F480E"/>
    <w:rsid w:val="003F7981"/>
    <w:rsid w:val="004028FB"/>
    <w:rsid w:val="0040443F"/>
    <w:rsid w:val="00404FB7"/>
    <w:rsid w:val="004053E1"/>
    <w:rsid w:val="0040758E"/>
    <w:rsid w:val="00407F1C"/>
    <w:rsid w:val="00412358"/>
    <w:rsid w:val="00412B7C"/>
    <w:rsid w:val="00415F27"/>
    <w:rsid w:val="00415F68"/>
    <w:rsid w:val="00416934"/>
    <w:rsid w:val="00416A59"/>
    <w:rsid w:val="00417A99"/>
    <w:rsid w:val="00417CA8"/>
    <w:rsid w:val="004213DF"/>
    <w:rsid w:val="0042190C"/>
    <w:rsid w:val="004221ED"/>
    <w:rsid w:val="0042473F"/>
    <w:rsid w:val="00425359"/>
    <w:rsid w:val="00431589"/>
    <w:rsid w:val="004316D7"/>
    <w:rsid w:val="00431EDA"/>
    <w:rsid w:val="0043231C"/>
    <w:rsid w:val="0043242E"/>
    <w:rsid w:val="00432470"/>
    <w:rsid w:val="004328BB"/>
    <w:rsid w:val="00432F61"/>
    <w:rsid w:val="00433FFC"/>
    <w:rsid w:val="0043430E"/>
    <w:rsid w:val="00435276"/>
    <w:rsid w:val="00435447"/>
    <w:rsid w:val="004369E1"/>
    <w:rsid w:val="00437C5D"/>
    <w:rsid w:val="00441E13"/>
    <w:rsid w:val="00441EA1"/>
    <w:rsid w:val="00443F04"/>
    <w:rsid w:val="00445798"/>
    <w:rsid w:val="00446AD6"/>
    <w:rsid w:val="0044725C"/>
    <w:rsid w:val="00447465"/>
    <w:rsid w:val="00451893"/>
    <w:rsid w:val="004536C6"/>
    <w:rsid w:val="0045409E"/>
    <w:rsid w:val="00455CBE"/>
    <w:rsid w:val="00455EB7"/>
    <w:rsid w:val="00455FD5"/>
    <w:rsid w:val="00460E8A"/>
    <w:rsid w:val="00461F21"/>
    <w:rsid w:val="0046230A"/>
    <w:rsid w:val="00462C95"/>
    <w:rsid w:val="0046486A"/>
    <w:rsid w:val="00464C69"/>
    <w:rsid w:val="0046504F"/>
    <w:rsid w:val="00465447"/>
    <w:rsid w:val="00465DA0"/>
    <w:rsid w:val="00472512"/>
    <w:rsid w:val="00475E6E"/>
    <w:rsid w:val="004773FC"/>
    <w:rsid w:val="004777ED"/>
    <w:rsid w:val="00480328"/>
    <w:rsid w:val="00480834"/>
    <w:rsid w:val="004834FC"/>
    <w:rsid w:val="00483B15"/>
    <w:rsid w:val="00483FB9"/>
    <w:rsid w:val="00484247"/>
    <w:rsid w:val="00487EC3"/>
    <w:rsid w:val="0049389F"/>
    <w:rsid w:val="00494624"/>
    <w:rsid w:val="00494AE7"/>
    <w:rsid w:val="0049576F"/>
    <w:rsid w:val="00495E26"/>
    <w:rsid w:val="004A2A97"/>
    <w:rsid w:val="004A319E"/>
    <w:rsid w:val="004A53DF"/>
    <w:rsid w:val="004A5FFC"/>
    <w:rsid w:val="004A7066"/>
    <w:rsid w:val="004B0252"/>
    <w:rsid w:val="004B05B0"/>
    <w:rsid w:val="004B0CAC"/>
    <w:rsid w:val="004B0FED"/>
    <w:rsid w:val="004B19B5"/>
    <w:rsid w:val="004B1BDD"/>
    <w:rsid w:val="004B1D7D"/>
    <w:rsid w:val="004B2407"/>
    <w:rsid w:val="004B25D9"/>
    <w:rsid w:val="004B44A7"/>
    <w:rsid w:val="004B460A"/>
    <w:rsid w:val="004B5795"/>
    <w:rsid w:val="004B6820"/>
    <w:rsid w:val="004C0212"/>
    <w:rsid w:val="004C05F9"/>
    <w:rsid w:val="004C06CE"/>
    <w:rsid w:val="004C0954"/>
    <w:rsid w:val="004C3381"/>
    <w:rsid w:val="004C48AD"/>
    <w:rsid w:val="004C7378"/>
    <w:rsid w:val="004D1E42"/>
    <w:rsid w:val="004D3B02"/>
    <w:rsid w:val="004D41F6"/>
    <w:rsid w:val="004D6006"/>
    <w:rsid w:val="004E0194"/>
    <w:rsid w:val="004E0CC8"/>
    <w:rsid w:val="004E0F42"/>
    <w:rsid w:val="004E1EDC"/>
    <w:rsid w:val="004E2E83"/>
    <w:rsid w:val="004E37BB"/>
    <w:rsid w:val="004E495D"/>
    <w:rsid w:val="004E7BEB"/>
    <w:rsid w:val="004F208B"/>
    <w:rsid w:val="004F41E7"/>
    <w:rsid w:val="004F5107"/>
    <w:rsid w:val="004F5DF9"/>
    <w:rsid w:val="004F627C"/>
    <w:rsid w:val="004F66B4"/>
    <w:rsid w:val="004F6CEB"/>
    <w:rsid w:val="004F78C6"/>
    <w:rsid w:val="004F79E3"/>
    <w:rsid w:val="00500CE5"/>
    <w:rsid w:val="00500F06"/>
    <w:rsid w:val="0050224C"/>
    <w:rsid w:val="005037A6"/>
    <w:rsid w:val="00504A54"/>
    <w:rsid w:val="005067FE"/>
    <w:rsid w:val="00507A67"/>
    <w:rsid w:val="00510FE2"/>
    <w:rsid w:val="00512D53"/>
    <w:rsid w:val="00514883"/>
    <w:rsid w:val="00514C7D"/>
    <w:rsid w:val="00516968"/>
    <w:rsid w:val="00521443"/>
    <w:rsid w:val="0052351D"/>
    <w:rsid w:val="00523C55"/>
    <w:rsid w:val="00523F32"/>
    <w:rsid w:val="005251CB"/>
    <w:rsid w:val="00527907"/>
    <w:rsid w:val="00530489"/>
    <w:rsid w:val="0053132E"/>
    <w:rsid w:val="00532DA5"/>
    <w:rsid w:val="005357DE"/>
    <w:rsid w:val="00535B91"/>
    <w:rsid w:val="00537820"/>
    <w:rsid w:val="00537F83"/>
    <w:rsid w:val="00550185"/>
    <w:rsid w:val="0055306E"/>
    <w:rsid w:val="00553229"/>
    <w:rsid w:val="00555448"/>
    <w:rsid w:val="00556E8F"/>
    <w:rsid w:val="0055727A"/>
    <w:rsid w:val="00560F56"/>
    <w:rsid w:val="00561C04"/>
    <w:rsid w:val="0056213B"/>
    <w:rsid w:val="00562F82"/>
    <w:rsid w:val="00563005"/>
    <w:rsid w:val="00563C9B"/>
    <w:rsid w:val="00564913"/>
    <w:rsid w:val="00565D71"/>
    <w:rsid w:val="005668E3"/>
    <w:rsid w:val="00570428"/>
    <w:rsid w:val="0057043E"/>
    <w:rsid w:val="00571F84"/>
    <w:rsid w:val="00572024"/>
    <w:rsid w:val="00572193"/>
    <w:rsid w:val="00573F16"/>
    <w:rsid w:val="00574A11"/>
    <w:rsid w:val="005777A4"/>
    <w:rsid w:val="00577C4E"/>
    <w:rsid w:val="005800D8"/>
    <w:rsid w:val="00580819"/>
    <w:rsid w:val="005809DE"/>
    <w:rsid w:val="005814C9"/>
    <w:rsid w:val="0058214A"/>
    <w:rsid w:val="005846C9"/>
    <w:rsid w:val="005850DB"/>
    <w:rsid w:val="00585667"/>
    <w:rsid w:val="00586834"/>
    <w:rsid w:val="005873FC"/>
    <w:rsid w:val="005900DC"/>
    <w:rsid w:val="00590EAF"/>
    <w:rsid w:val="00595DA6"/>
    <w:rsid w:val="005A05A0"/>
    <w:rsid w:val="005A3BE7"/>
    <w:rsid w:val="005A63F8"/>
    <w:rsid w:val="005A6A91"/>
    <w:rsid w:val="005A75DD"/>
    <w:rsid w:val="005B0066"/>
    <w:rsid w:val="005B195F"/>
    <w:rsid w:val="005B1D0B"/>
    <w:rsid w:val="005B403C"/>
    <w:rsid w:val="005B70D7"/>
    <w:rsid w:val="005B74D8"/>
    <w:rsid w:val="005C168B"/>
    <w:rsid w:val="005C3668"/>
    <w:rsid w:val="005C37CC"/>
    <w:rsid w:val="005C3930"/>
    <w:rsid w:val="005C48E3"/>
    <w:rsid w:val="005C5C14"/>
    <w:rsid w:val="005C76D8"/>
    <w:rsid w:val="005D09D2"/>
    <w:rsid w:val="005D21CF"/>
    <w:rsid w:val="005D3118"/>
    <w:rsid w:val="005D4308"/>
    <w:rsid w:val="005D45F2"/>
    <w:rsid w:val="005D4D37"/>
    <w:rsid w:val="005E0390"/>
    <w:rsid w:val="005E0A41"/>
    <w:rsid w:val="005E1321"/>
    <w:rsid w:val="005E2DD4"/>
    <w:rsid w:val="005E5AC2"/>
    <w:rsid w:val="005E5F39"/>
    <w:rsid w:val="005E6D43"/>
    <w:rsid w:val="005F3702"/>
    <w:rsid w:val="005F4F8E"/>
    <w:rsid w:val="005F512C"/>
    <w:rsid w:val="005F6F64"/>
    <w:rsid w:val="005F7B0A"/>
    <w:rsid w:val="005F7B9C"/>
    <w:rsid w:val="005F7E84"/>
    <w:rsid w:val="00601146"/>
    <w:rsid w:val="00601299"/>
    <w:rsid w:val="006015BB"/>
    <w:rsid w:val="00602D5D"/>
    <w:rsid w:val="00603EFA"/>
    <w:rsid w:val="00605C11"/>
    <w:rsid w:val="00606440"/>
    <w:rsid w:val="006078C2"/>
    <w:rsid w:val="00610BB7"/>
    <w:rsid w:val="00612203"/>
    <w:rsid w:val="00616BD4"/>
    <w:rsid w:val="006171A9"/>
    <w:rsid w:val="0061787F"/>
    <w:rsid w:val="00620A05"/>
    <w:rsid w:val="00622D7E"/>
    <w:rsid w:val="00623436"/>
    <w:rsid w:val="00625472"/>
    <w:rsid w:val="006272DD"/>
    <w:rsid w:val="00634991"/>
    <w:rsid w:val="00636016"/>
    <w:rsid w:val="00640863"/>
    <w:rsid w:val="00640F39"/>
    <w:rsid w:val="006428B9"/>
    <w:rsid w:val="006437EC"/>
    <w:rsid w:val="00645189"/>
    <w:rsid w:val="00646652"/>
    <w:rsid w:val="00646BB7"/>
    <w:rsid w:val="00647983"/>
    <w:rsid w:val="00650968"/>
    <w:rsid w:val="00651129"/>
    <w:rsid w:val="00652EF1"/>
    <w:rsid w:val="00653003"/>
    <w:rsid w:val="006542CF"/>
    <w:rsid w:val="00654E3C"/>
    <w:rsid w:val="00655076"/>
    <w:rsid w:val="00655AAF"/>
    <w:rsid w:val="00656A30"/>
    <w:rsid w:val="00656F07"/>
    <w:rsid w:val="006572A1"/>
    <w:rsid w:val="00657497"/>
    <w:rsid w:val="00661716"/>
    <w:rsid w:val="00661BD2"/>
    <w:rsid w:val="00661EB3"/>
    <w:rsid w:val="0066451B"/>
    <w:rsid w:val="00665664"/>
    <w:rsid w:val="00666D2D"/>
    <w:rsid w:val="006673E7"/>
    <w:rsid w:val="0066759F"/>
    <w:rsid w:val="00674547"/>
    <w:rsid w:val="00674964"/>
    <w:rsid w:val="00674D3D"/>
    <w:rsid w:val="00675A46"/>
    <w:rsid w:val="00675B48"/>
    <w:rsid w:val="00675FE0"/>
    <w:rsid w:val="0067632D"/>
    <w:rsid w:val="00680050"/>
    <w:rsid w:val="00680543"/>
    <w:rsid w:val="006808C7"/>
    <w:rsid w:val="00680B7E"/>
    <w:rsid w:val="00683124"/>
    <w:rsid w:val="00683B94"/>
    <w:rsid w:val="00683E3C"/>
    <w:rsid w:val="00686692"/>
    <w:rsid w:val="00693033"/>
    <w:rsid w:val="00693321"/>
    <w:rsid w:val="00694363"/>
    <w:rsid w:val="00694893"/>
    <w:rsid w:val="00694A5A"/>
    <w:rsid w:val="00694DD9"/>
    <w:rsid w:val="0069603B"/>
    <w:rsid w:val="006963AB"/>
    <w:rsid w:val="006A042E"/>
    <w:rsid w:val="006A12B1"/>
    <w:rsid w:val="006A414A"/>
    <w:rsid w:val="006A4E11"/>
    <w:rsid w:val="006A52E8"/>
    <w:rsid w:val="006A5F42"/>
    <w:rsid w:val="006A6103"/>
    <w:rsid w:val="006B03E3"/>
    <w:rsid w:val="006B10ED"/>
    <w:rsid w:val="006B156A"/>
    <w:rsid w:val="006B366A"/>
    <w:rsid w:val="006B5082"/>
    <w:rsid w:val="006B51B2"/>
    <w:rsid w:val="006B5B60"/>
    <w:rsid w:val="006B6DA6"/>
    <w:rsid w:val="006C17A0"/>
    <w:rsid w:val="006C28F2"/>
    <w:rsid w:val="006C3869"/>
    <w:rsid w:val="006C4B1C"/>
    <w:rsid w:val="006C5F00"/>
    <w:rsid w:val="006D16A0"/>
    <w:rsid w:val="006D184C"/>
    <w:rsid w:val="006D2502"/>
    <w:rsid w:val="006D27E3"/>
    <w:rsid w:val="006D4135"/>
    <w:rsid w:val="006D579B"/>
    <w:rsid w:val="006D66F1"/>
    <w:rsid w:val="006E0653"/>
    <w:rsid w:val="006E09F2"/>
    <w:rsid w:val="006E2BF6"/>
    <w:rsid w:val="006E3DF1"/>
    <w:rsid w:val="006E4855"/>
    <w:rsid w:val="006E5515"/>
    <w:rsid w:val="006E5805"/>
    <w:rsid w:val="006E721C"/>
    <w:rsid w:val="006E7ADF"/>
    <w:rsid w:val="006F170C"/>
    <w:rsid w:val="006F3EE2"/>
    <w:rsid w:val="006F426A"/>
    <w:rsid w:val="006F51CB"/>
    <w:rsid w:val="006F5424"/>
    <w:rsid w:val="006F66ED"/>
    <w:rsid w:val="006F6A68"/>
    <w:rsid w:val="00700CBD"/>
    <w:rsid w:val="007028C7"/>
    <w:rsid w:val="00704462"/>
    <w:rsid w:val="0070743B"/>
    <w:rsid w:val="00710B52"/>
    <w:rsid w:val="00710C7E"/>
    <w:rsid w:val="007112FB"/>
    <w:rsid w:val="007120CE"/>
    <w:rsid w:val="00712E0E"/>
    <w:rsid w:val="00717049"/>
    <w:rsid w:val="00717E9A"/>
    <w:rsid w:val="00721657"/>
    <w:rsid w:val="007217A7"/>
    <w:rsid w:val="00724CAD"/>
    <w:rsid w:val="0072732C"/>
    <w:rsid w:val="00727B84"/>
    <w:rsid w:val="00727BF6"/>
    <w:rsid w:val="00733BCC"/>
    <w:rsid w:val="00733DE0"/>
    <w:rsid w:val="007357C5"/>
    <w:rsid w:val="00737269"/>
    <w:rsid w:val="007376B8"/>
    <w:rsid w:val="0074031F"/>
    <w:rsid w:val="0074032D"/>
    <w:rsid w:val="00740D25"/>
    <w:rsid w:val="00741328"/>
    <w:rsid w:val="00741BBA"/>
    <w:rsid w:val="007465A4"/>
    <w:rsid w:val="00747B3E"/>
    <w:rsid w:val="00751727"/>
    <w:rsid w:val="00752569"/>
    <w:rsid w:val="007530DA"/>
    <w:rsid w:val="00753220"/>
    <w:rsid w:val="00754103"/>
    <w:rsid w:val="00755D73"/>
    <w:rsid w:val="0075696E"/>
    <w:rsid w:val="00756E02"/>
    <w:rsid w:val="00756F76"/>
    <w:rsid w:val="00761D03"/>
    <w:rsid w:val="00762644"/>
    <w:rsid w:val="00764644"/>
    <w:rsid w:val="00764645"/>
    <w:rsid w:val="007656F9"/>
    <w:rsid w:val="00766C4B"/>
    <w:rsid w:val="007679B9"/>
    <w:rsid w:val="007701A1"/>
    <w:rsid w:val="00773BCC"/>
    <w:rsid w:val="00776488"/>
    <w:rsid w:val="00776572"/>
    <w:rsid w:val="0077738D"/>
    <w:rsid w:val="007774C2"/>
    <w:rsid w:val="007828D7"/>
    <w:rsid w:val="00784F62"/>
    <w:rsid w:val="00787D28"/>
    <w:rsid w:val="0079000C"/>
    <w:rsid w:val="00790D93"/>
    <w:rsid w:val="00791CD7"/>
    <w:rsid w:val="0079331A"/>
    <w:rsid w:val="0079430D"/>
    <w:rsid w:val="00794375"/>
    <w:rsid w:val="0079440A"/>
    <w:rsid w:val="007956A5"/>
    <w:rsid w:val="00795A2B"/>
    <w:rsid w:val="0079754C"/>
    <w:rsid w:val="007A1395"/>
    <w:rsid w:val="007B07D7"/>
    <w:rsid w:val="007B1678"/>
    <w:rsid w:val="007B19CE"/>
    <w:rsid w:val="007B4A7C"/>
    <w:rsid w:val="007B6432"/>
    <w:rsid w:val="007B6F17"/>
    <w:rsid w:val="007B7792"/>
    <w:rsid w:val="007B7C23"/>
    <w:rsid w:val="007B7E1C"/>
    <w:rsid w:val="007C0255"/>
    <w:rsid w:val="007C040C"/>
    <w:rsid w:val="007C09C8"/>
    <w:rsid w:val="007C0C22"/>
    <w:rsid w:val="007C13ED"/>
    <w:rsid w:val="007C2707"/>
    <w:rsid w:val="007C27FD"/>
    <w:rsid w:val="007C5581"/>
    <w:rsid w:val="007C72B2"/>
    <w:rsid w:val="007C7548"/>
    <w:rsid w:val="007D11E5"/>
    <w:rsid w:val="007D3572"/>
    <w:rsid w:val="007D4208"/>
    <w:rsid w:val="007D4CE4"/>
    <w:rsid w:val="007D501A"/>
    <w:rsid w:val="007E3F65"/>
    <w:rsid w:val="007E4E43"/>
    <w:rsid w:val="007E4FAC"/>
    <w:rsid w:val="007E51AF"/>
    <w:rsid w:val="007E5253"/>
    <w:rsid w:val="007E5746"/>
    <w:rsid w:val="007E57A5"/>
    <w:rsid w:val="007E585A"/>
    <w:rsid w:val="007E68F6"/>
    <w:rsid w:val="007E6EF9"/>
    <w:rsid w:val="007F0511"/>
    <w:rsid w:val="007F163C"/>
    <w:rsid w:val="007F1DAA"/>
    <w:rsid w:val="007F2AE5"/>
    <w:rsid w:val="007F4C27"/>
    <w:rsid w:val="007F550B"/>
    <w:rsid w:val="007F5777"/>
    <w:rsid w:val="007F5BC4"/>
    <w:rsid w:val="007F6AB0"/>
    <w:rsid w:val="008000EB"/>
    <w:rsid w:val="008006F9"/>
    <w:rsid w:val="0080329B"/>
    <w:rsid w:val="00803805"/>
    <w:rsid w:val="00803A05"/>
    <w:rsid w:val="0080582D"/>
    <w:rsid w:val="0080756C"/>
    <w:rsid w:val="0081325F"/>
    <w:rsid w:val="008139DB"/>
    <w:rsid w:val="00813E50"/>
    <w:rsid w:val="00816A8A"/>
    <w:rsid w:val="008170CF"/>
    <w:rsid w:val="00821BEA"/>
    <w:rsid w:val="00822758"/>
    <w:rsid w:val="00824430"/>
    <w:rsid w:val="008255F0"/>
    <w:rsid w:val="0082594B"/>
    <w:rsid w:val="00826293"/>
    <w:rsid w:val="008278C8"/>
    <w:rsid w:val="00827ECB"/>
    <w:rsid w:val="0083076F"/>
    <w:rsid w:val="00831204"/>
    <w:rsid w:val="00831208"/>
    <w:rsid w:val="008348D0"/>
    <w:rsid w:val="008351E1"/>
    <w:rsid w:val="0083560E"/>
    <w:rsid w:val="00835A02"/>
    <w:rsid w:val="008429CF"/>
    <w:rsid w:val="008435C0"/>
    <w:rsid w:val="008446E2"/>
    <w:rsid w:val="00844B7C"/>
    <w:rsid w:val="00847814"/>
    <w:rsid w:val="00847860"/>
    <w:rsid w:val="00847E19"/>
    <w:rsid w:val="00850CD3"/>
    <w:rsid w:val="0085112C"/>
    <w:rsid w:val="008512B7"/>
    <w:rsid w:val="0085134F"/>
    <w:rsid w:val="0085196B"/>
    <w:rsid w:val="00851E2F"/>
    <w:rsid w:val="008527AA"/>
    <w:rsid w:val="00855857"/>
    <w:rsid w:val="008601A9"/>
    <w:rsid w:val="0086049C"/>
    <w:rsid w:val="00861798"/>
    <w:rsid w:val="00861C64"/>
    <w:rsid w:val="00861E43"/>
    <w:rsid w:val="008640FA"/>
    <w:rsid w:val="0086450A"/>
    <w:rsid w:val="00865B0D"/>
    <w:rsid w:val="008672D5"/>
    <w:rsid w:val="00871B33"/>
    <w:rsid w:val="00872949"/>
    <w:rsid w:val="008729C2"/>
    <w:rsid w:val="00874B15"/>
    <w:rsid w:val="0087595F"/>
    <w:rsid w:val="0087676D"/>
    <w:rsid w:val="00877468"/>
    <w:rsid w:val="00880180"/>
    <w:rsid w:val="008819F6"/>
    <w:rsid w:val="00881F71"/>
    <w:rsid w:val="00884688"/>
    <w:rsid w:val="00885C6F"/>
    <w:rsid w:val="00887146"/>
    <w:rsid w:val="00887874"/>
    <w:rsid w:val="008926EA"/>
    <w:rsid w:val="008941DB"/>
    <w:rsid w:val="008948E0"/>
    <w:rsid w:val="00894C85"/>
    <w:rsid w:val="00895C45"/>
    <w:rsid w:val="00896D56"/>
    <w:rsid w:val="008979B9"/>
    <w:rsid w:val="008A123A"/>
    <w:rsid w:val="008A16EA"/>
    <w:rsid w:val="008A5406"/>
    <w:rsid w:val="008B0C2F"/>
    <w:rsid w:val="008B2FD7"/>
    <w:rsid w:val="008B6162"/>
    <w:rsid w:val="008C04BB"/>
    <w:rsid w:val="008C04DF"/>
    <w:rsid w:val="008C1714"/>
    <w:rsid w:val="008C1971"/>
    <w:rsid w:val="008C21B1"/>
    <w:rsid w:val="008C4543"/>
    <w:rsid w:val="008C4FE8"/>
    <w:rsid w:val="008D07D3"/>
    <w:rsid w:val="008D135C"/>
    <w:rsid w:val="008D253F"/>
    <w:rsid w:val="008D2CAF"/>
    <w:rsid w:val="008D3ACE"/>
    <w:rsid w:val="008D4C45"/>
    <w:rsid w:val="008D51CC"/>
    <w:rsid w:val="008D602E"/>
    <w:rsid w:val="008D78B1"/>
    <w:rsid w:val="008D7FF3"/>
    <w:rsid w:val="008E107B"/>
    <w:rsid w:val="008E1302"/>
    <w:rsid w:val="008E17B1"/>
    <w:rsid w:val="008E20C1"/>
    <w:rsid w:val="008E413B"/>
    <w:rsid w:val="008E4F6E"/>
    <w:rsid w:val="008E4F95"/>
    <w:rsid w:val="008E4FB8"/>
    <w:rsid w:val="008F4D52"/>
    <w:rsid w:val="008F4E41"/>
    <w:rsid w:val="00903E5D"/>
    <w:rsid w:val="0090408D"/>
    <w:rsid w:val="00904DB6"/>
    <w:rsid w:val="00904E6B"/>
    <w:rsid w:val="009058E7"/>
    <w:rsid w:val="00906EEC"/>
    <w:rsid w:val="00914204"/>
    <w:rsid w:val="009144B4"/>
    <w:rsid w:val="00915C7E"/>
    <w:rsid w:val="00917DB5"/>
    <w:rsid w:val="00922260"/>
    <w:rsid w:val="00922606"/>
    <w:rsid w:val="009228AD"/>
    <w:rsid w:val="00922A90"/>
    <w:rsid w:val="00922B83"/>
    <w:rsid w:val="00922D31"/>
    <w:rsid w:val="00924AD4"/>
    <w:rsid w:val="0092559F"/>
    <w:rsid w:val="009277BB"/>
    <w:rsid w:val="0093007F"/>
    <w:rsid w:val="00930157"/>
    <w:rsid w:val="00931141"/>
    <w:rsid w:val="00934579"/>
    <w:rsid w:val="0093462E"/>
    <w:rsid w:val="00935665"/>
    <w:rsid w:val="00935B30"/>
    <w:rsid w:val="00936A4E"/>
    <w:rsid w:val="00936FBD"/>
    <w:rsid w:val="00940AD0"/>
    <w:rsid w:val="00940B04"/>
    <w:rsid w:val="00941014"/>
    <w:rsid w:val="00941580"/>
    <w:rsid w:val="009424F9"/>
    <w:rsid w:val="00942EC0"/>
    <w:rsid w:val="009439A2"/>
    <w:rsid w:val="00944E0C"/>
    <w:rsid w:val="009451EE"/>
    <w:rsid w:val="0094578D"/>
    <w:rsid w:val="00947D27"/>
    <w:rsid w:val="00950D81"/>
    <w:rsid w:val="00951B95"/>
    <w:rsid w:val="00952CB2"/>
    <w:rsid w:val="0095409D"/>
    <w:rsid w:val="009543EB"/>
    <w:rsid w:val="009549A5"/>
    <w:rsid w:val="00957144"/>
    <w:rsid w:val="009609E0"/>
    <w:rsid w:val="0096164A"/>
    <w:rsid w:val="00961FB4"/>
    <w:rsid w:val="009623AB"/>
    <w:rsid w:val="00965EAC"/>
    <w:rsid w:val="00967C99"/>
    <w:rsid w:val="00967F24"/>
    <w:rsid w:val="00970A6B"/>
    <w:rsid w:val="00971178"/>
    <w:rsid w:val="009742D3"/>
    <w:rsid w:val="009750BB"/>
    <w:rsid w:val="00975E13"/>
    <w:rsid w:val="009763C4"/>
    <w:rsid w:val="009763F7"/>
    <w:rsid w:val="00976D57"/>
    <w:rsid w:val="009771C5"/>
    <w:rsid w:val="009803F1"/>
    <w:rsid w:val="00980D5A"/>
    <w:rsid w:val="0098176E"/>
    <w:rsid w:val="00983544"/>
    <w:rsid w:val="009844F7"/>
    <w:rsid w:val="00985686"/>
    <w:rsid w:val="00987536"/>
    <w:rsid w:val="00987810"/>
    <w:rsid w:val="00990192"/>
    <w:rsid w:val="0099079E"/>
    <w:rsid w:val="00990902"/>
    <w:rsid w:val="0099126A"/>
    <w:rsid w:val="00991389"/>
    <w:rsid w:val="00991DC3"/>
    <w:rsid w:val="00992DAB"/>
    <w:rsid w:val="00995010"/>
    <w:rsid w:val="00995070"/>
    <w:rsid w:val="00995FFD"/>
    <w:rsid w:val="009A45B0"/>
    <w:rsid w:val="009A5890"/>
    <w:rsid w:val="009A6A6F"/>
    <w:rsid w:val="009A6D51"/>
    <w:rsid w:val="009A7ED9"/>
    <w:rsid w:val="009B1737"/>
    <w:rsid w:val="009B1B69"/>
    <w:rsid w:val="009B2E46"/>
    <w:rsid w:val="009B518B"/>
    <w:rsid w:val="009C31B1"/>
    <w:rsid w:val="009C470D"/>
    <w:rsid w:val="009C5504"/>
    <w:rsid w:val="009C638B"/>
    <w:rsid w:val="009D0F11"/>
    <w:rsid w:val="009D1BFF"/>
    <w:rsid w:val="009D1FF0"/>
    <w:rsid w:val="009D2696"/>
    <w:rsid w:val="009D3626"/>
    <w:rsid w:val="009D5BFD"/>
    <w:rsid w:val="009D68FB"/>
    <w:rsid w:val="009D7916"/>
    <w:rsid w:val="009E04B3"/>
    <w:rsid w:val="009E0DFC"/>
    <w:rsid w:val="009E1D10"/>
    <w:rsid w:val="009E47BF"/>
    <w:rsid w:val="009E59DB"/>
    <w:rsid w:val="009E5B74"/>
    <w:rsid w:val="009E7488"/>
    <w:rsid w:val="009E7C14"/>
    <w:rsid w:val="009F1266"/>
    <w:rsid w:val="009F419C"/>
    <w:rsid w:val="009F43E0"/>
    <w:rsid w:val="009F5312"/>
    <w:rsid w:val="009F65EF"/>
    <w:rsid w:val="009F6CBB"/>
    <w:rsid w:val="009F6E0A"/>
    <w:rsid w:val="009F7691"/>
    <w:rsid w:val="00A00866"/>
    <w:rsid w:val="00A01D20"/>
    <w:rsid w:val="00A025E5"/>
    <w:rsid w:val="00A055A5"/>
    <w:rsid w:val="00A05F72"/>
    <w:rsid w:val="00A06703"/>
    <w:rsid w:val="00A10A7B"/>
    <w:rsid w:val="00A12A7C"/>
    <w:rsid w:val="00A12C0F"/>
    <w:rsid w:val="00A1330E"/>
    <w:rsid w:val="00A133F8"/>
    <w:rsid w:val="00A1461F"/>
    <w:rsid w:val="00A14E4B"/>
    <w:rsid w:val="00A15773"/>
    <w:rsid w:val="00A15A53"/>
    <w:rsid w:val="00A1702C"/>
    <w:rsid w:val="00A20E8F"/>
    <w:rsid w:val="00A22DCF"/>
    <w:rsid w:val="00A22DFD"/>
    <w:rsid w:val="00A25562"/>
    <w:rsid w:val="00A340C0"/>
    <w:rsid w:val="00A35ED7"/>
    <w:rsid w:val="00A36676"/>
    <w:rsid w:val="00A375DC"/>
    <w:rsid w:val="00A4009B"/>
    <w:rsid w:val="00A402A1"/>
    <w:rsid w:val="00A40E70"/>
    <w:rsid w:val="00A43154"/>
    <w:rsid w:val="00A44175"/>
    <w:rsid w:val="00A46A2D"/>
    <w:rsid w:val="00A50D22"/>
    <w:rsid w:val="00A512C3"/>
    <w:rsid w:val="00A526CC"/>
    <w:rsid w:val="00A52A4C"/>
    <w:rsid w:val="00A571FE"/>
    <w:rsid w:val="00A60395"/>
    <w:rsid w:val="00A622B3"/>
    <w:rsid w:val="00A6287E"/>
    <w:rsid w:val="00A63B8B"/>
    <w:rsid w:val="00A73CA4"/>
    <w:rsid w:val="00A76CE0"/>
    <w:rsid w:val="00A77880"/>
    <w:rsid w:val="00A77C2C"/>
    <w:rsid w:val="00A80062"/>
    <w:rsid w:val="00A804CD"/>
    <w:rsid w:val="00A8125F"/>
    <w:rsid w:val="00A815A3"/>
    <w:rsid w:val="00A83F90"/>
    <w:rsid w:val="00A841CC"/>
    <w:rsid w:val="00A856EB"/>
    <w:rsid w:val="00A877DB"/>
    <w:rsid w:val="00A9016E"/>
    <w:rsid w:val="00A9022E"/>
    <w:rsid w:val="00A91B45"/>
    <w:rsid w:val="00A95BE7"/>
    <w:rsid w:val="00A96F1B"/>
    <w:rsid w:val="00AA1165"/>
    <w:rsid w:val="00AA2EF5"/>
    <w:rsid w:val="00AA3F31"/>
    <w:rsid w:val="00AA427F"/>
    <w:rsid w:val="00AA4625"/>
    <w:rsid w:val="00AA46DA"/>
    <w:rsid w:val="00AA5110"/>
    <w:rsid w:val="00AA5CD0"/>
    <w:rsid w:val="00AA664A"/>
    <w:rsid w:val="00AB1119"/>
    <w:rsid w:val="00AB135B"/>
    <w:rsid w:val="00AB13A5"/>
    <w:rsid w:val="00AB1F1A"/>
    <w:rsid w:val="00AB43AF"/>
    <w:rsid w:val="00AB7468"/>
    <w:rsid w:val="00AB771D"/>
    <w:rsid w:val="00AC079B"/>
    <w:rsid w:val="00AC158A"/>
    <w:rsid w:val="00AC239F"/>
    <w:rsid w:val="00AC2E11"/>
    <w:rsid w:val="00AC4F34"/>
    <w:rsid w:val="00AC69F6"/>
    <w:rsid w:val="00AC6EC2"/>
    <w:rsid w:val="00AC7C69"/>
    <w:rsid w:val="00AD0E41"/>
    <w:rsid w:val="00AD2EE7"/>
    <w:rsid w:val="00AD7781"/>
    <w:rsid w:val="00AE0679"/>
    <w:rsid w:val="00AE28BC"/>
    <w:rsid w:val="00AE3A63"/>
    <w:rsid w:val="00AE4552"/>
    <w:rsid w:val="00AE5435"/>
    <w:rsid w:val="00AE6315"/>
    <w:rsid w:val="00AF0FB1"/>
    <w:rsid w:val="00AF1948"/>
    <w:rsid w:val="00AF1C9A"/>
    <w:rsid w:val="00AF359F"/>
    <w:rsid w:val="00AF3ABE"/>
    <w:rsid w:val="00AF59DD"/>
    <w:rsid w:val="00AF67D3"/>
    <w:rsid w:val="00AF6959"/>
    <w:rsid w:val="00AF7134"/>
    <w:rsid w:val="00AF778C"/>
    <w:rsid w:val="00B00520"/>
    <w:rsid w:val="00B00F8E"/>
    <w:rsid w:val="00B014D0"/>
    <w:rsid w:val="00B028FF"/>
    <w:rsid w:val="00B032AB"/>
    <w:rsid w:val="00B03CB0"/>
    <w:rsid w:val="00B041A9"/>
    <w:rsid w:val="00B0465E"/>
    <w:rsid w:val="00B11C69"/>
    <w:rsid w:val="00B1218F"/>
    <w:rsid w:val="00B12BD4"/>
    <w:rsid w:val="00B13262"/>
    <w:rsid w:val="00B14561"/>
    <w:rsid w:val="00B14C20"/>
    <w:rsid w:val="00B16238"/>
    <w:rsid w:val="00B16B86"/>
    <w:rsid w:val="00B17973"/>
    <w:rsid w:val="00B20CFB"/>
    <w:rsid w:val="00B222EE"/>
    <w:rsid w:val="00B2263A"/>
    <w:rsid w:val="00B236EC"/>
    <w:rsid w:val="00B23F8B"/>
    <w:rsid w:val="00B243FE"/>
    <w:rsid w:val="00B27724"/>
    <w:rsid w:val="00B30F3D"/>
    <w:rsid w:val="00B31092"/>
    <w:rsid w:val="00B34EA6"/>
    <w:rsid w:val="00B359DE"/>
    <w:rsid w:val="00B35AAD"/>
    <w:rsid w:val="00B3602A"/>
    <w:rsid w:val="00B40074"/>
    <w:rsid w:val="00B4170C"/>
    <w:rsid w:val="00B432A0"/>
    <w:rsid w:val="00B4512B"/>
    <w:rsid w:val="00B4738B"/>
    <w:rsid w:val="00B5082A"/>
    <w:rsid w:val="00B517F7"/>
    <w:rsid w:val="00B51B11"/>
    <w:rsid w:val="00B52AFC"/>
    <w:rsid w:val="00B52EFE"/>
    <w:rsid w:val="00B53F70"/>
    <w:rsid w:val="00B559BD"/>
    <w:rsid w:val="00B60DCA"/>
    <w:rsid w:val="00B610C3"/>
    <w:rsid w:val="00B614C6"/>
    <w:rsid w:val="00B624C3"/>
    <w:rsid w:val="00B63C3B"/>
    <w:rsid w:val="00B63C73"/>
    <w:rsid w:val="00B65BCF"/>
    <w:rsid w:val="00B672B3"/>
    <w:rsid w:val="00B73195"/>
    <w:rsid w:val="00B748AA"/>
    <w:rsid w:val="00B758EA"/>
    <w:rsid w:val="00B75C3F"/>
    <w:rsid w:val="00B76DB6"/>
    <w:rsid w:val="00B77DBF"/>
    <w:rsid w:val="00B810DF"/>
    <w:rsid w:val="00B81FBB"/>
    <w:rsid w:val="00B82903"/>
    <w:rsid w:val="00B86837"/>
    <w:rsid w:val="00B902B9"/>
    <w:rsid w:val="00B90989"/>
    <w:rsid w:val="00B911C0"/>
    <w:rsid w:val="00B92C59"/>
    <w:rsid w:val="00B94DCD"/>
    <w:rsid w:val="00B95BFE"/>
    <w:rsid w:val="00B96C22"/>
    <w:rsid w:val="00B972D3"/>
    <w:rsid w:val="00B97B29"/>
    <w:rsid w:val="00BA1705"/>
    <w:rsid w:val="00BA2132"/>
    <w:rsid w:val="00BA6694"/>
    <w:rsid w:val="00BA7232"/>
    <w:rsid w:val="00BA77D6"/>
    <w:rsid w:val="00BB3493"/>
    <w:rsid w:val="00BB4389"/>
    <w:rsid w:val="00BB502C"/>
    <w:rsid w:val="00BB5884"/>
    <w:rsid w:val="00BB61BE"/>
    <w:rsid w:val="00BB7431"/>
    <w:rsid w:val="00BB7BCE"/>
    <w:rsid w:val="00BB7D91"/>
    <w:rsid w:val="00BC09B1"/>
    <w:rsid w:val="00BC0B6D"/>
    <w:rsid w:val="00BC2797"/>
    <w:rsid w:val="00BC3282"/>
    <w:rsid w:val="00BC40C8"/>
    <w:rsid w:val="00BC4227"/>
    <w:rsid w:val="00BC48D2"/>
    <w:rsid w:val="00BC788A"/>
    <w:rsid w:val="00BD1366"/>
    <w:rsid w:val="00BD13FF"/>
    <w:rsid w:val="00BD3419"/>
    <w:rsid w:val="00BD3B6F"/>
    <w:rsid w:val="00BD43E5"/>
    <w:rsid w:val="00BD4824"/>
    <w:rsid w:val="00BD59E3"/>
    <w:rsid w:val="00BD7FD7"/>
    <w:rsid w:val="00BE0315"/>
    <w:rsid w:val="00BE05F0"/>
    <w:rsid w:val="00BE06CF"/>
    <w:rsid w:val="00BE1772"/>
    <w:rsid w:val="00BE1DEB"/>
    <w:rsid w:val="00BF0E8E"/>
    <w:rsid w:val="00BF0F7C"/>
    <w:rsid w:val="00BF16E5"/>
    <w:rsid w:val="00BF1A7F"/>
    <w:rsid w:val="00BF2319"/>
    <w:rsid w:val="00BF5E83"/>
    <w:rsid w:val="00C00F37"/>
    <w:rsid w:val="00C02B1A"/>
    <w:rsid w:val="00C031EC"/>
    <w:rsid w:val="00C03F51"/>
    <w:rsid w:val="00C048C7"/>
    <w:rsid w:val="00C04993"/>
    <w:rsid w:val="00C04DD3"/>
    <w:rsid w:val="00C05128"/>
    <w:rsid w:val="00C10CC7"/>
    <w:rsid w:val="00C11C58"/>
    <w:rsid w:val="00C11F24"/>
    <w:rsid w:val="00C13225"/>
    <w:rsid w:val="00C13F2B"/>
    <w:rsid w:val="00C14C86"/>
    <w:rsid w:val="00C15B3B"/>
    <w:rsid w:val="00C16BFB"/>
    <w:rsid w:val="00C1712F"/>
    <w:rsid w:val="00C172C6"/>
    <w:rsid w:val="00C20DEB"/>
    <w:rsid w:val="00C21525"/>
    <w:rsid w:val="00C229F8"/>
    <w:rsid w:val="00C23389"/>
    <w:rsid w:val="00C24187"/>
    <w:rsid w:val="00C277EE"/>
    <w:rsid w:val="00C31702"/>
    <w:rsid w:val="00C322F1"/>
    <w:rsid w:val="00C33284"/>
    <w:rsid w:val="00C351D1"/>
    <w:rsid w:val="00C35844"/>
    <w:rsid w:val="00C371FA"/>
    <w:rsid w:val="00C41234"/>
    <w:rsid w:val="00C41B20"/>
    <w:rsid w:val="00C41CCB"/>
    <w:rsid w:val="00C4319E"/>
    <w:rsid w:val="00C449AF"/>
    <w:rsid w:val="00C45324"/>
    <w:rsid w:val="00C46019"/>
    <w:rsid w:val="00C46F61"/>
    <w:rsid w:val="00C478CB"/>
    <w:rsid w:val="00C47BB2"/>
    <w:rsid w:val="00C47CF0"/>
    <w:rsid w:val="00C51427"/>
    <w:rsid w:val="00C51C28"/>
    <w:rsid w:val="00C532B3"/>
    <w:rsid w:val="00C53456"/>
    <w:rsid w:val="00C5560C"/>
    <w:rsid w:val="00C55B69"/>
    <w:rsid w:val="00C57922"/>
    <w:rsid w:val="00C60C2D"/>
    <w:rsid w:val="00C61B57"/>
    <w:rsid w:val="00C636C5"/>
    <w:rsid w:val="00C636FA"/>
    <w:rsid w:val="00C63F84"/>
    <w:rsid w:val="00C6485F"/>
    <w:rsid w:val="00C65334"/>
    <w:rsid w:val="00C654CB"/>
    <w:rsid w:val="00C65DE0"/>
    <w:rsid w:val="00C70043"/>
    <w:rsid w:val="00C70B96"/>
    <w:rsid w:val="00C70D5A"/>
    <w:rsid w:val="00C735FB"/>
    <w:rsid w:val="00C73861"/>
    <w:rsid w:val="00C7432C"/>
    <w:rsid w:val="00C74532"/>
    <w:rsid w:val="00C74F03"/>
    <w:rsid w:val="00C75791"/>
    <w:rsid w:val="00C76304"/>
    <w:rsid w:val="00C824A5"/>
    <w:rsid w:val="00C83B2D"/>
    <w:rsid w:val="00C84955"/>
    <w:rsid w:val="00C853C1"/>
    <w:rsid w:val="00C86467"/>
    <w:rsid w:val="00C86AB2"/>
    <w:rsid w:val="00C86B23"/>
    <w:rsid w:val="00C9060F"/>
    <w:rsid w:val="00C90626"/>
    <w:rsid w:val="00C942C1"/>
    <w:rsid w:val="00C95C72"/>
    <w:rsid w:val="00C96B86"/>
    <w:rsid w:val="00C97DF7"/>
    <w:rsid w:val="00CA0560"/>
    <w:rsid w:val="00CA1A6A"/>
    <w:rsid w:val="00CA6108"/>
    <w:rsid w:val="00CA664F"/>
    <w:rsid w:val="00CA7867"/>
    <w:rsid w:val="00CB1D8D"/>
    <w:rsid w:val="00CB4667"/>
    <w:rsid w:val="00CB4E3C"/>
    <w:rsid w:val="00CB4FC1"/>
    <w:rsid w:val="00CB766B"/>
    <w:rsid w:val="00CC0061"/>
    <w:rsid w:val="00CC0706"/>
    <w:rsid w:val="00CC2E5F"/>
    <w:rsid w:val="00CC356D"/>
    <w:rsid w:val="00CC67BB"/>
    <w:rsid w:val="00CC6B16"/>
    <w:rsid w:val="00CD109D"/>
    <w:rsid w:val="00CD1E9D"/>
    <w:rsid w:val="00CD42DA"/>
    <w:rsid w:val="00CD60AD"/>
    <w:rsid w:val="00CD6ABB"/>
    <w:rsid w:val="00CE1EEE"/>
    <w:rsid w:val="00CE5CF2"/>
    <w:rsid w:val="00CE6D92"/>
    <w:rsid w:val="00CE7E6A"/>
    <w:rsid w:val="00CF13B6"/>
    <w:rsid w:val="00D00A5D"/>
    <w:rsid w:val="00D00A87"/>
    <w:rsid w:val="00D0210E"/>
    <w:rsid w:val="00D02F2F"/>
    <w:rsid w:val="00D03303"/>
    <w:rsid w:val="00D03F38"/>
    <w:rsid w:val="00D05A6C"/>
    <w:rsid w:val="00D1010E"/>
    <w:rsid w:val="00D1074E"/>
    <w:rsid w:val="00D11272"/>
    <w:rsid w:val="00D12D15"/>
    <w:rsid w:val="00D13087"/>
    <w:rsid w:val="00D15854"/>
    <w:rsid w:val="00D16FA0"/>
    <w:rsid w:val="00D17875"/>
    <w:rsid w:val="00D20593"/>
    <w:rsid w:val="00D20738"/>
    <w:rsid w:val="00D2214D"/>
    <w:rsid w:val="00D24B67"/>
    <w:rsid w:val="00D25B65"/>
    <w:rsid w:val="00D2604C"/>
    <w:rsid w:val="00D26DCE"/>
    <w:rsid w:val="00D30201"/>
    <w:rsid w:val="00D30DD1"/>
    <w:rsid w:val="00D3250C"/>
    <w:rsid w:val="00D34455"/>
    <w:rsid w:val="00D367B9"/>
    <w:rsid w:val="00D36D3C"/>
    <w:rsid w:val="00D37CCE"/>
    <w:rsid w:val="00D42103"/>
    <w:rsid w:val="00D442A3"/>
    <w:rsid w:val="00D44BB3"/>
    <w:rsid w:val="00D45EF2"/>
    <w:rsid w:val="00D473D8"/>
    <w:rsid w:val="00D47E0A"/>
    <w:rsid w:val="00D505EC"/>
    <w:rsid w:val="00D5130A"/>
    <w:rsid w:val="00D515FA"/>
    <w:rsid w:val="00D51769"/>
    <w:rsid w:val="00D51D21"/>
    <w:rsid w:val="00D522D8"/>
    <w:rsid w:val="00D52359"/>
    <w:rsid w:val="00D5292E"/>
    <w:rsid w:val="00D5359D"/>
    <w:rsid w:val="00D5458D"/>
    <w:rsid w:val="00D5491C"/>
    <w:rsid w:val="00D554E8"/>
    <w:rsid w:val="00D5748E"/>
    <w:rsid w:val="00D60B22"/>
    <w:rsid w:val="00D612A9"/>
    <w:rsid w:val="00D61FEF"/>
    <w:rsid w:val="00D62448"/>
    <w:rsid w:val="00D63236"/>
    <w:rsid w:val="00D64067"/>
    <w:rsid w:val="00D65033"/>
    <w:rsid w:val="00D65DDE"/>
    <w:rsid w:val="00D66051"/>
    <w:rsid w:val="00D66935"/>
    <w:rsid w:val="00D66B6E"/>
    <w:rsid w:val="00D670C4"/>
    <w:rsid w:val="00D675E3"/>
    <w:rsid w:val="00D703EA"/>
    <w:rsid w:val="00D70931"/>
    <w:rsid w:val="00D72CD7"/>
    <w:rsid w:val="00D75703"/>
    <w:rsid w:val="00D76099"/>
    <w:rsid w:val="00D80021"/>
    <w:rsid w:val="00D804B8"/>
    <w:rsid w:val="00D8114A"/>
    <w:rsid w:val="00D8415D"/>
    <w:rsid w:val="00D84BF2"/>
    <w:rsid w:val="00D8724C"/>
    <w:rsid w:val="00D903DE"/>
    <w:rsid w:val="00D92503"/>
    <w:rsid w:val="00D938C1"/>
    <w:rsid w:val="00D94FEF"/>
    <w:rsid w:val="00D97234"/>
    <w:rsid w:val="00D97600"/>
    <w:rsid w:val="00DA2494"/>
    <w:rsid w:val="00DA2B54"/>
    <w:rsid w:val="00DA47A8"/>
    <w:rsid w:val="00DA520E"/>
    <w:rsid w:val="00DA5235"/>
    <w:rsid w:val="00DB206B"/>
    <w:rsid w:val="00DB3592"/>
    <w:rsid w:val="00DB3751"/>
    <w:rsid w:val="00DB3D26"/>
    <w:rsid w:val="00DB4338"/>
    <w:rsid w:val="00DB4669"/>
    <w:rsid w:val="00DB4C93"/>
    <w:rsid w:val="00DB4FB2"/>
    <w:rsid w:val="00DB64EF"/>
    <w:rsid w:val="00DB72A7"/>
    <w:rsid w:val="00DC1DC4"/>
    <w:rsid w:val="00DC23E5"/>
    <w:rsid w:val="00DC3F8A"/>
    <w:rsid w:val="00DC79CF"/>
    <w:rsid w:val="00DC7C87"/>
    <w:rsid w:val="00DD2144"/>
    <w:rsid w:val="00DD3355"/>
    <w:rsid w:val="00DD3603"/>
    <w:rsid w:val="00DD46E9"/>
    <w:rsid w:val="00DE0D00"/>
    <w:rsid w:val="00DE16CD"/>
    <w:rsid w:val="00DE6492"/>
    <w:rsid w:val="00DE7625"/>
    <w:rsid w:val="00DF09DA"/>
    <w:rsid w:val="00DF280B"/>
    <w:rsid w:val="00DF28A7"/>
    <w:rsid w:val="00DF28B7"/>
    <w:rsid w:val="00DF308D"/>
    <w:rsid w:val="00DF56A1"/>
    <w:rsid w:val="00DF68C0"/>
    <w:rsid w:val="00DF6CD5"/>
    <w:rsid w:val="00DF7F5A"/>
    <w:rsid w:val="00E00FFD"/>
    <w:rsid w:val="00E014B9"/>
    <w:rsid w:val="00E014BD"/>
    <w:rsid w:val="00E01993"/>
    <w:rsid w:val="00E04C02"/>
    <w:rsid w:val="00E053B2"/>
    <w:rsid w:val="00E0626F"/>
    <w:rsid w:val="00E06E93"/>
    <w:rsid w:val="00E07FDD"/>
    <w:rsid w:val="00E11544"/>
    <w:rsid w:val="00E130B0"/>
    <w:rsid w:val="00E139D5"/>
    <w:rsid w:val="00E14CA5"/>
    <w:rsid w:val="00E152DF"/>
    <w:rsid w:val="00E22D1B"/>
    <w:rsid w:val="00E235F5"/>
    <w:rsid w:val="00E23783"/>
    <w:rsid w:val="00E245DD"/>
    <w:rsid w:val="00E251E0"/>
    <w:rsid w:val="00E26411"/>
    <w:rsid w:val="00E306E7"/>
    <w:rsid w:val="00E307B6"/>
    <w:rsid w:val="00E31E10"/>
    <w:rsid w:val="00E31F10"/>
    <w:rsid w:val="00E34D7E"/>
    <w:rsid w:val="00E37234"/>
    <w:rsid w:val="00E41AD6"/>
    <w:rsid w:val="00E42017"/>
    <w:rsid w:val="00E42254"/>
    <w:rsid w:val="00E424F5"/>
    <w:rsid w:val="00E42730"/>
    <w:rsid w:val="00E4323A"/>
    <w:rsid w:val="00E46268"/>
    <w:rsid w:val="00E473F9"/>
    <w:rsid w:val="00E52A25"/>
    <w:rsid w:val="00E552F7"/>
    <w:rsid w:val="00E55854"/>
    <w:rsid w:val="00E57624"/>
    <w:rsid w:val="00E61DAB"/>
    <w:rsid w:val="00E628AD"/>
    <w:rsid w:val="00E64339"/>
    <w:rsid w:val="00E677BD"/>
    <w:rsid w:val="00E70C44"/>
    <w:rsid w:val="00E72B6E"/>
    <w:rsid w:val="00E72EE5"/>
    <w:rsid w:val="00E7438B"/>
    <w:rsid w:val="00E80CDA"/>
    <w:rsid w:val="00E812E9"/>
    <w:rsid w:val="00E84061"/>
    <w:rsid w:val="00E8445B"/>
    <w:rsid w:val="00E85E3E"/>
    <w:rsid w:val="00E86C3D"/>
    <w:rsid w:val="00E872A7"/>
    <w:rsid w:val="00E92014"/>
    <w:rsid w:val="00E94E26"/>
    <w:rsid w:val="00E956A8"/>
    <w:rsid w:val="00E963AD"/>
    <w:rsid w:val="00E96685"/>
    <w:rsid w:val="00EA0604"/>
    <w:rsid w:val="00EA19E9"/>
    <w:rsid w:val="00EA22FF"/>
    <w:rsid w:val="00EA25CD"/>
    <w:rsid w:val="00EA268D"/>
    <w:rsid w:val="00EA2FC9"/>
    <w:rsid w:val="00EA369D"/>
    <w:rsid w:val="00EA411E"/>
    <w:rsid w:val="00EA641F"/>
    <w:rsid w:val="00EA6A5A"/>
    <w:rsid w:val="00EA7496"/>
    <w:rsid w:val="00EB0E88"/>
    <w:rsid w:val="00EB19E0"/>
    <w:rsid w:val="00EB21C0"/>
    <w:rsid w:val="00EB5A80"/>
    <w:rsid w:val="00EB62E5"/>
    <w:rsid w:val="00EB65AF"/>
    <w:rsid w:val="00EB6A3B"/>
    <w:rsid w:val="00EB7796"/>
    <w:rsid w:val="00EB7AF3"/>
    <w:rsid w:val="00EC07DD"/>
    <w:rsid w:val="00EC0D7C"/>
    <w:rsid w:val="00EC0E2D"/>
    <w:rsid w:val="00EC23C1"/>
    <w:rsid w:val="00EC3114"/>
    <w:rsid w:val="00EC3652"/>
    <w:rsid w:val="00EC441F"/>
    <w:rsid w:val="00EC5187"/>
    <w:rsid w:val="00EC5C89"/>
    <w:rsid w:val="00EC68EA"/>
    <w:rsid w:val="00EC7F14"/>
    <w:rsid w:val="00ED5289"/>
    <w:rsid w:val="00EE198A"/>
    <w:rsid w:val="00EE1F4D"/>
    <w:rsid w:val="00EE2005"/>
    <w:rsid w:val="00EE220A"/>
    <w:rsid w:val="00EE2853"/>
    <w:rsid w:val="00EE2EBF"/>
    <w:rsid w:val="00EE300B"/>
    <w:rsid w:val="00EE3DDC"/>
    <w:rsid w:val="00EE5E15"/>
    <w:rsid w:val="00EE7304"/>
    <w:rsid w:val="00EE77C8"/>
    <w:rsid w:val="00EF2808"/>
    <w:rsid w:val="00EF3C05"/>
    <w:rsid w:val="00EF3F30"/>
    <w:rsid w:val="00EF4C27"/>
    <w:rsid w:val="00EF5D36"/>
    <w:rsid w:val="00EF64B8"/>
    <w:rsid w:val="00EF66FC"/>
    <w:rsid w:val="00F0135B"/>
    <w:rsid w:val="00F02153"/>
    <w:rsid w:val="00F02C0E"/>
    <w:rsid w:val="00F02E73"/>
    <w:rsid w:val="00F07489"/>
    <w:rsid w:val="00F10140"/>
    <w:rsid w:val="00F11BAF"/>
    <w:rsid w:val="00F11CE3"/>
    <w:rsid w:val="00F128D0"/>
    <w:rsid w:val="00F134FC"/>
    <w:rsid w:val="00F16FDF"/>
    <w:rsid w:val="00F17DCE"/>
    <w:rsid w:val="00F214DC"/>
    <w:rsid w:val="00F22750"/>
    <w:rsid w:val="00F227D0"/>
    <w:rsid w:val="00F227E8"/>
    <w:rsid w:val="00F23CA1"/>
    <w:rsid w:val="00F2401A"/>
    <w:rsid w:val="00F25596"/>
    <w:rsid w:val="00F25907"/>
    <w:rsid w:val="00F25E34"/>
    <w:rsid w:val="00F2646F"/>
    <w:rsid w:val="00F26F76"/>
    <w:rsid w:val="00F27277"/>
    <w:rsid w:val="00F27E65"/>
    <w:rsid w:val="00F30C48"/>
    <w:rsid w:val="00F37721"/>
    <w:rsid w:val="00F405C9"/>
    <w:rsid w:val="00F40A19"/>
    <w:rsid w:val="00F414CD"/>
    <w:rsid w:val="00F414F8"/>
    <w:rsid w:val="00F44221"/>
    <w:rsid w:val="00F446BE"/>
    <w:rsid w:val="00F44FA1"/>
    <w:rsid w:val="00F46E5D"/>
    <w:rsid w:val="00F47626"/>
    <w:rsid w:val="00F47CAB"/>
    <w:rsid w:val="00F50275"/>
    <w:rsid w:val="00F505C7"/>
    <w:rsid w:val="00F5120F"/>
    <w:rsid w:val="00F51366"/>
    <w:rsid w:val="00F5286E"/>
    <w:rsid w:val="00F53E2A"/>
    <w:rsid w:val="00F54824"/>
    <w:rsid w:val="00F54881"/>
    <w:rsid w:val="00F55980"/>
    <w:rsid w:val="00F566F6"/>
    <w:rsid w:val="00F5688B"/>
    <w:rsid w:val="00F56CE1"/>
    <w:rsid w:val="00F61945"/>
    <w:rsid w:val="00F627B5"/>
    <w:rsid w:val="00F62CC2"/>
    <w:rsid w:val="00F62D01"/>
    <w:rsid w:val="00F62EE5"/>
    <w:rsid w:val="00F655A4"/>
    <w:rsid w:val="00F669C5"/>
    <w:rsid w:val="00F7167B"/>
    <w:rsid w:val="00F71D6A"/>
    <w:rsid w:val="00F71D90"/>
    <w:rsid w:val="00F72DEA"/>
    <w:rsid w:val="00F77F40"/>
    <w:rsid w:val="00F803B0"/>
    <w:rsid w:val="00F80683"/>
    <w:rsid w:val="00F8092E"/>
    <w:rsid w:val="00F80E14"/>
    <w:rsid w:val="00F80E25"/>
    <w:rsid w:val="00F869B7"/>
    <w:rsid w:val="00F873E0"/>
    <w:rsid w:val="00F9005C"/>
    <w:rsid w:val="00F904AE"/>
    <w:rsid w:val="00F91CE7"/>
    <w:rsid w:val="00F92C20"/>
    <w:rsid w:val="00F954D4"/>
    <w:rsid w:val="00F95CD7"/>
    <w:rsid w:val="00FA0966"/>
    <w:rsid w:val="00FA1624"/>
    <w:rsid w:val="00FA37DC"/>
    <w:rsid w:val="00FA41C1"/>
    <w:rsid w:val="00FA4277"/>
    <w:rsid w:val="00FA5AA3"/>
    <w:rsid w:val="00FA6717"/>
    <w:rsid w:val="00FA6905"/>
    <w:rsid w:val="00FA7A01"/>
    <w:rsid w:val="00FA7C0C"/>
    <w:rsid w:val="00FB03E9"/>
    <w:rsid w:val="00FB0909"/>
    <w:rsid w:val="00FB120E"/>
    <w:rsid w:val="00FB13E6"/>
    <w:rsid w:val="00FB2BF1"/>
    <w:rsid w:val="00FB357E"/>
    <w:rsid w:val="00FB397B"/>
    <w:rsid w:val="00FB4456"/>
    <w:rsid w:val="00FB5D74"/>
    <w:rsid w:val="00FB7121"/>
    <w:rsid w:val="00FC12F8"/>
    <w:rsid w:val="00FC13A9"/>
    <w:rsid w:val="00FC23AE"/>
    <w:rsid w:val="00FC25B6"/>
    <w:rsid w:val="00FC31E2"/>
    <w:rsid w:val="00FC37BF"/>
    <w:rsid w:val="00FC3A0E"/>
    <w:rsid w:val="00FC4B44"/>
    <w:rsid w:val="00FC5AD8"/>
    <w:rsid w:val="00FD0A3A"/>
    <w:rsid w:val="00FD0C49"/>
    <w:rsid w:val="00FD16AF"/>
    <w:rsid w:val="00FD1F4D"/>
    <w:rsid w:val="00FD2A3E"/>
    <w:rsid w:val="00FD3B8B"/>
    <w:rsid w:val="00FD4342"/>
    <w:rsid w:val="00FD69FE"/>
    <w:rsid w:val="00FD7077"/>
    <w:rsid w:val="00FE196D"/>
    <w:rsid w:val="00FE1AB9"/>
    <w:rsid w:val="00FE56DE"/>
    <w:rsid w:val="00FE5B7C"/>
    <w:rsid w:val="00FE5BBC"/>
    <w:rsid w:val="00FE785C"/>
    <w:rsid w:val="00FF1593"/>
    <w:rsid w:val="00FF507F"/>
    <w:rsid w:val="00FF649E"/>
    <w:rsid w:val="00FF6796"/>
    <w:rsid w:val="00FF6FCC"/>
    <w:rsid w:val="00FF6FE3"/>
    <w:rsid w:val="145F2A1D"/>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5F8C91A"/>
  <w15:docId w15:val="{F3BEB4BE-9B19-4333-A857-41FD21C42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D390A"/>
    <w:rPr>
      <w:rFonts w:ascii="Arial" w:hAnsi="Arial" w:cs="Tahoma"/>
      <w:szCs w:val="24"/>
    </w:rPr>
  </w:style>
  <w:style w:type="paragraph" w:styleId="Ttulo1">
    <w:name w:val="heading 1"/>
    <w:basedOn w:val="Normal"/>
    <w:next w:val="Normal"/>
    <w:link w:val="Ttulo1Char"/>
    <w:qFormat/>
    <w:rsid w:val="000D390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lang w:val="x-none" w:eastAsia="x-none"/>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val="x-none"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character" w:styleId="Refdecomentrio">
    <w:name w:val="annotation reference"/>
    <w:basedOn w:val="Fontepargpadro"/>
    <w:uiPriority w:val="99"/>
    <w:semiHidden/>
    <w:unhideWhenUsed/>
    <w:rsid w:val="0015519E"/>
    <w:rPr>
      <w:sz w:val="16"/>
      <w:szCs w:val="16"/>
    </w:rPr>
  </w:style>
  <w:style w:type="paragraph" w:styleId="Textodecomentrio">
    <w:name w:val="annotation text"/>
    <w:basedOn w:val="Normal"/>
    <w:link w:val="TextodecomentrioChar"/>
    <w:uiPriority w:val="99"/>
    <w:unhideWhenUsed/>
    <w:rsid w:val="0015519E"/>
    <w:rPr>
      <w:szCs w:val="20"/>
    </w:rPr>
  </w:style>
  <w:style w:type="character" w:customStyle="1" w:styleId="TextodecomentrioChar">
    <w:name w:val="Texto de comentário Char"/>
    <w:basedOn w:val="Fontepargpadro"/>
    <w:link w:val="Textodecomentrio"/>
    <w:uiPriority w:val="99"/>
    <w:rsid w:val="0015519E"/>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15519E"/>
    <w:rPr>
      <w:b/>
      <w:bCs/>
    </w:rPr>
  </w:style>
  <w:style w:type="character" w:customStyle="1" w:styleId="AssuntodocomentrioChar">
    <w:name w:val="Assunto do comentário Char"/>
    <w:basedOn w:val="TextodecomentrioChar"/>
    <w:link w:val="Assuntodocomentrio"/>
    <w:semiHidden/>
    <w:rsid w:val="0015519E"/>
    <w:rPr>
      <w:rFonts w:ascii="Ecofont_Spranq_eco_Sans" w:hAnsi="Ecofont_Spranq_eco_Sans" w:cs="Tahoma"/>
      <w:b/>
      <w:bCs/>
    </w:rPr>
  </w:style>
  <w:style w:type="character" w:styleId="TextodoEspaoReservado">
    <w:name w:val="Placeholder Text"/>
    <w:basedOn w:val="Fontepargpadro"/>
    <w:uiPriority w:val="99"/>
    <w:semiHidden/>
    <w:rsid w:val="00DD3355"/>
    <w:rPr>
      <w:color w:val="808080"/>
    </w:rPr>
  </w:style>
  <w:style w:type="paragraph" w:styleId="Cabealho">
    <w:name w:val="header"/>
    <w:basedOn w:val="Normal"/>
    <w:link w:val="CabealhoChar"/>
    <w:unhideWhenUsed/>
    <w:rsid w:val="00DB64EF"/>
    <w:pPr>
      <w:tabs>
        <w:tab w:val="center" w:pos="4252"/>
        <w:tab w:val="right" w:pos="8504"/>
      </w:tabs>
    </w:pPr>
  </w:style>
  <w:style w:type="character" w:customStyle="1" w:styleId="CabealhoChar">
    <w:name w:val="Cabeçalho Char"/>
    <w:basedOn w:val="Fontepargpadro"/>
    <w:link w:val="Cabealho"/>
    <w:rsid w:val="00DB64EF"/>
    <w:rPr>
      <w:rFonts w:ascii="Ecofont_Spranq_eco_Sans" w:hAnsi="Ecofont_Spranq_eco_Sans" w:cs="Tahoma"/>
      <w:sz w:val="24"/>
      <w:szCs w:val="24"/>
    </w:rPr>
  </w:style>
  <w:style w:type="paragraph" w:styleId="Rodap">
    <w:name w:val="footer"/>
    <w:basedOn w:val="Normal"/>
    <w:link w:val="RodapChar"/>
    <w:uiPriority w:val="99"/>
    <w:unhideWhenUsed/>
    <w:rsid w:val="00DB64EF"/>
    <w:pPr>
      <w:tabs>
        <w:tab w:val="center" w:pos="4252"/>
        <w:tab w:val="right" w:pos="8504"/>
      </w:tabs>
    </w:pPr>
  </w:style>
  <w:style w:type="character" w:customStyle="1" w:styleId="RodapChar">
    <w:name w:val="Rodapé Char"/>
    <w:basedOn w:val="Fontepargpadro"/>
    <w:link w:val="Rodap"/>
    <w:uiPriority w:val="99"/>
    <w:rsid w:val="00DB64EF"/>
    <w:rPr>
      <w:rFonts w:ascii="Ecofont_Spranq_eco_Sans" w:hAnsi="Ecofont_Spranq_eco_Sans" w:cs="Tahoma"/>
      <w:sz w:val="24"/>
      <w:szCs w:val="24"/>
    </w:rPr>
  </w:style>
  <w:style w:type="paragraph" w:customStyle="1" w:styleId="Nivel1">
    <w:name w:val="Nivel1"/>
    <w:basedOn w:val="Ttulo1"/>
    <w:link w:val="Nivel1Char"/>
    <w:qFormat/>
    <w:rsid w:val="000D390A"/>
    <w:pPr>
      <w:numPr>
        <w:numId w:val="1"/>
      </w:numPr>
      <w:spacing w:before="480" w:line="276" w:lineRule="auto"/>
      <w:jc w:val="both"/>
    </w:pPr>
    <w:rPr>
      <w:rFonts w:ascii="Arial" w:hAnsi="Arial" w:cs="Times New Roman"/>
      <w:b/>
      <w:color w:val="000000"/>
      <w:sz w:val="20"/>
      <w:szCs w:val="20"/>
    </w:rPr>
  </w:style>
  <w:style w:type="character" w:customStyle="1" w:styleId="Ttulo1Char">
    <w:name w:val="Título 1 Char"/>
    <w:basedOn w:val="Fontepargpadro"/>
    <w:link w:val="Ttulo1"/>
    <w:rsid w:val="000D390A"/>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0D390A"/>
    <w:rPr>
      <w:rFonts w:ascii="Arial" w:eastAsiaTheme="majorEastAsia" w:hAnsi="Arial" w:cstheme="majorBidi"/>
      <w:b/>
      <w:color w:val="000000"/>
      <w:sz w:val="32"/>
      <w:szCs w:val="32"/>
    </w:rPr>
  </w:style>
  <w:style w:type="paragraph" w:styleId="Reviso">
    <w:name w:val="Revision"/>
    <w:hidden/>
    <w:uiPriority w:val="99"/>
    <w:semiHidden/>
    <w:rsid w:val="00656F07"/>
    <w:rPr>
      <w:rFonts w:ascii="Arial" w:hAnsi="Arial" w:cs="Tahoma"/>
      <w:szCs w:val="24"/>
    </w:rPr>
  </w:style>
  <w:style w:type="paragraph" w:customStyle="1" w:styleId="PargrafodaLista1">
    <w:name w:val="Parágrafo da Lista1"/>
    <w:basedOn w:val="Normal"/>
    <w:qFormat/>
    <w:rsid w:val="00B222EE"/>
    <w:pPr>
      <w:ind w:left="720"/>
    </w:pPr>
    <w:rPr>
      <w:rFonts w:ascii="Ecofont_Spranq_eco_Sans" w:hAnsi="Ecofont_Spranq_eco_Sans" w:cs="Ecofont_Spranq_eco_Sans"/>
      <w:sz w:val="24"/>
    </w:rPr>
  </w:style>
  <w:style w:type="paragraph" w:customStyle="1" w:styleId="Citao1">
    <w:name w:val="Citação1"/>
    <w:basedOn w:val="Normal"/>
    <w:next w:val="Normal"/>
    <w:link w:val="QuoteChar"/>
    <w:qFormat/>
    <w:rsid w:val="00B222EE"/>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cs="Ecofont_Spranq_eco_Sans"/>
      <w:i/>
      <w:iCs/>
      <w:color w:val="000000"/>
      <w:sz w:val="24"/>
      <w:shd w:val="clear" w:color="auto" w:fill="FFFFCC"/>
      <w:lang w:eastAsia="en-US"/>
    </w:rPr>
  </w:style>
  <w:style w:type="character" w:customStyle="1" w:styleId="QuoteChar">
    <w:name w:val="Quote Char"/>
    <w:link w:val="Citao1"/>
    <w:uiPriority w:val="99"/>
    <w:rsid w:val="00B222EE"/>
    <w:rPr>
      <w:rFonts w:ascii="Ecofont_Spranq_eco_Sans" w:hAnsi="Ecofont_Spranq_eco_Sans" w:cs="Ecofont_Spranq_eco_Sans"/>
      <w:i/>
      <w:iCs/>
      <w:color w:val="000000"/>
      <w:sz w:val="24"/>
      <w:szCs w:val="24"/>
      <w:shd w:val="clear" w:color="auto" w:fill="FFFFCC"/>
      <w:lang w:eastAsia="en-US"/>
    </w:rPr>
  </w:style>
  <w:style w:type="paragraph" w:customStyle="1" w:styleId="SombreamentoMdio1-nfase31">
    <w:name w:val="Sombreamento Médio 1 - Ênfase 31"/>
    <w:basedOn w:val="Normal"/>
    <w:next w:val="Normal"/>
    <w:rsid w:val="00E014B9"/>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ascii="Ecofont_Spranq_eco_Sans" w:eastAsia="Calibri" w:hAnsi="Ecofont_Spranq_eco_Sans"/>
      <w:i/>
      <w:iCs/>
      <w:color w:val="000000"/>
      <w:lang w:eastAsia="zh-CN"/>
    </w:rPr>
  </w:style>
  <w:style w:type="character" w:customStyle="1" w:styleId="apple-converted-space">
    <w:name w:val="apple-converted-space"/>
    <w:basedOn w:val="Fontepargpadro"/>
    <w:rsid w:val="00E014B9"/>
  </w:style>
  <w:style w:type="character" w:customStyle="1" w:styleId="Nivel01Char">
    <w:name w:val="Nivel 01 Char"/>
    <w:basedOn w:val="Fontepargpadro"/>
    <w:link w:val="Nivel010"/>
    <w:locked/>
    <w:rsid w:val="0085196B"/>
    <w:rPr>
      <w:rFonts w:ascii="Arial" w:eastAsiaTheme="majorEastAsia" w:hAnsi="Arial" w:cstheme="majorBidi"/>
      <w:b/>
      <w:bCs/>
      <w:color w:val="000000"/>
      <w:sz w:val="32"/>
      <w:szCs w:val="32"/>
    </w:rPr>
  </w:style>
  <w:style w:type="paragraph" w:customStyle="1" w:styleId="Nivel010">
    <w:name w:val="Nivel 01"/>
    <w:basedOn w:val="Ttulo1"/>
    <w:next w:val="Normal"/>
    <w:link w:val="Nivel01Char"/>
    <w:qFormat/>
    <w:rsid w:val="0085196B"/>
    <w:pPr>
      <w:spacing w:before="480" w:after="120" w:line="276" w:lineRule="auto"/>
      <w:ind w:left="360" w:right="-15" w:hanging="360"/>
      <w:jc w:val="both"/>
    </w:pPr>
    <w:rPr>
      <w:rFonts w:ascii="Arial" w:hAnsi="Arial"/>
      <w:b/>
      <w:bCs/>
      <w:color w:val="000000"/>
    </w:rPr>
  </w:style>
  <w:style w:type="paragraph" w:customStyle="1" w:styleId="textojustificado">
    <w:name w:val="texto_justificado"/>
    <w:basedOn w:val="Normal"/>
    <w:rsid w:val="0085196B"/>
    <w:pPr>
      <w:spacing w:before="100" w:beforeAutospacing="1" w:after="100" w:afterAutospacing="1"/>
    </w:pPr>
    <w:rPr>
      <w:rFonts w:ascii="Times New Roman" w:hAnsi="Times New Roman" w:cs="Times New Roman"/>
      <w:sz w:val="24"/>
    </w:rPr>
  </w:style>
  <w:style w:type="table" w:styleId="Tabelacomgrade">
    <w:name w:val="Table Grid"/>
    <w:basedOn w:val="Tabelanormal"/>
    <w:uiPriority w:val="39"/>
    <w:rsid w:val="0085196B"/>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rte">
    <w:name w:val="Strong"/>
    <w:basedOn w:val="Fontepargpadro"/>
    <w:uiPriority w:val="22"/>
    <w:qFormat/>
    <w:rsid w:val="0085196B"/>
    <w:rPr>
      <w:b/>
      <w:bCs/>
    </w:rPr>
  </w:style>
  <w:style w:type="paragraph" w:customStyle="1" w:styleId="Nivel01">
    <w:name w:val="Nivel_01"/>
    <w:basedOn w:val="Ttulo1"/>
    <w:qFormat/>
    <w:rsid w:val="00B75C3F"/>
    <w:pPr>
      <w:numPr>
        <w:numId w:val="5"/>
      </w:numPr>
      <w:tabs>
        <w:tab w:val="num" w:pos="360"/>
        <w:tab w:val="left" w:pos="567"/>
      </w:tabs>
      <w:jc w:val="both"/>
    </w:pPr>
    <w:rPr>
      <w:rFonts w:ascii="Ecofont_Spranq_eco_Sans" w:hAnsi="Ecofont_Spranq_eco_Sans" w:cs="Times New Roman"/>
      <w:b/>
      <w:bCs/>
      <w:color w:val="auto"/>
      <w:sz w:val="20"/>
      <w:szCs w:val="20"/>
    </w:rPr>
  </w:style>
  <w:style w:type="character" w:customStyle="1" w:styleId="GradeColorida-nfase1Char">
    <w:name w:val="Grade Colorida - Ênfase 1 Char"/>
    <w:link w:val="GradeColorida-nfase11"/>
    <w:rsid w:val="00DD3603"/>
    <w:rPr>
      <w:rFonts w:ascii="Ecofont_Spranq_eco_Sans" w:eastAsia="Calibri" w:hAnsi="Ecofont_Spranq_eco_Sans" w:cs="Ecofont_Spranq_eco_Sans"/>
      <w:i/>
      <w:iCs/>
      <w:color w:val="000000"/>
      <w:szCs w:val="24"/>
      <w:shd w:val="clear" w:color="auto" w:fill="FFFFCC"/>
      <w:lang w:val="x-none"/>
    </w:rPr>
  </w:style>
  <w:style w:type="paragraph" w:customStyle="1" w:styleId="GradeColorida-nfase11">
    <w:name w:val="Grade Colorida - Ênfase 11"/>
    <w:basedOn w:val="Normal"/>
    <w:next w:val="Normal"/>
    <w:link w:val="GradeColorida-nfase1Char"/>
    <w:uiPriority w:val="29"/>
    <w:qFormat/>
    <w:rsid w:val="00DD360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cs="Ecofont_Spranq_eco_Sans"/>
      <w:i/>
      <w:iCs/>
      <w:color w:val="000000"/>
      <w:lang w:val="x-none"/>
    </w:rPr>
  </w:style>
  <w:style w:type="character" w:customStyle="1" w:styleId="WW8Num2z1">
    <w:name w:val="WW8Num2z1"/>
    <w:rsid w:val="007B7E1C"/>
    <w:rPr>
      <w:i w:val="0"/>
    </w:rPr>
  </w:style>
  <w:style w:type="paragraph" w:customStyle="1" w:styleId="PargrafodaLista2">
    <w:name w:val="Parágrafo da Lista2"/>
    <w:basedOn w:val="Normal"/>
    <w:rsid w:val="001C3AB6"/>
    <w:pPr>
      <w:ind w:left="720"/>
    </w:pPr>
    <w:rPr>
      <w:rFonts w:ascii="Ecofont_Spranq_eco_Sans" w:hAnsi="Ecofont_Spranq_eco_Sans"/>
      <w:sz w:val="24"/>
    </w:rPr>
  </w:style>
  <w:style w:type="paragraph" w:customStyle="1" w:styleId="GradeColorida-nfase110">
    <w:name w:val="Grade Colorida - Ênfase 110"/>
    <w:basedOn w:val="Normal"/>
    <w:next w:val="Normal"/>
    <w:rsid w:val="006F426A"/>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i/>
      <w:color w:val="000000"/>
      <w:sz w:val="24"/>
      <w:lang w:eastAsia="en-US"/>
    </w:rPr>
  </w:style>
  <w:style w:type="paragraph" w:customStyle="1" w:styleId="Nivel2">
    <w:name w:val="Nivel 2"/>
    <w:link w:val="Nivel2Char"/>
    <w:qFormat/>
    <w:rsid w:val="00BB7BCE"/>
    <w:pPr>
      <w:numPr>
        <w:ilvl w:val="1"/>
        <w:numId w:val="8"/>
      </w:numPr>
      <w:spacing w:before="120" w:after="120" w:line="276" w:lineRule="auto"/>
      <w:jc w:val="both"/>
    </w:pPr>
    <w:rPr>
      <w:rFonts w:ascii="Ecofont_Spranq_eco_Sans" w:eastAsia="Arial Unicode MS" w:hAnsi="Ecofont_Spranq_eco_Sans"/>
    </w:rPr>
  </w:style>
  <w:style w:type="paragraph" w:customStyle="1" w:styleId="Nivel10">
    <w:name w:val="Nivel 1"/>
    <w:basedOn w:val="Nivel2"/>
    <w:next w:val="Nivel2"/>
    <w:qFormat/>
    <w:rsid w:val="00BB7BCE"/>
    <w:pPr>
      <w:numPr>
        <w:ilvl w:val="0"/>
      </w:numPr>
      <w:ind w:left="644"/>
    </w:pPr>
    <w:rPr>
      <w:rFonts w:cs="Arial"/>
      <w:b/>
    </w:rPr>
  </w:style>
  <w:style w:type="paragraph" w:customStyle="1" w:styleId="Nivel3">
    <w:name w:val="Nivel 3"/>
    <w:basedOn w:val="Nivel2"/>
    <w:qFormat/>
    <w:rsid w:val="00BB7BCE"/>
    <w:pPr>
      <w:numPr>
        <w:ilvl w:val="2"/>
      </w:numPr>
      <w:ind w:left="1922"/>
    </w:pPr>
    <w:rPr>
      <w:rFonts w:cs="Arial"/>
      <w:color w:val="000000"/>
    </w:rPr>
  </w:style>
  <w:style w:type="paragraph" w:customStyle="1" w:styleId="Nivel4">
    <w:name w:val="Nivel 4"/>
    <w:basedOn w:val="Nivel3"/>
    <w:qFormat/>
    <w:rsid w:val="00BB7BCE"/>
    <w:pPr>
      <w:numPr>
        <w:ilvl w:val="3"/>
      </w:numPr>
      <w:ind w:left="2491"/>
    </w:pPr>
    <w:rPr>
      <w:color w:val="auto"/>
    </w:rPr>
  </w:style>
  <w:style w:type="paragraph" w:customStyle="1" w:styleId="Nivel5">
    <w:name w:val="Nivel 5"/>
    <w:basedOn w:val="Nivel4"/>
    <w:qFormat/>
    <w:rsid w:val="00BB7BCE"/>
    <w:pPr>
      <w:numPr>
        <w:ilvl w:val="4"/>
      </w:numPr>
      <w:ind w:left="3485"/>
    </w:pPr>
  </w:style>
  <w:style w:type="character" w:customStyle="1" w:styleId="Nivel2Char">
    <w:name w:val="Nivel 2 Char"/>
    <w:basedOn w:val="Fontepargpadro"/>
    <w:link w:val="Nivel2"/>
    <w:rsid w:val="00BB7BCE"/>
    <w:rPr>
      <w:rFonts w:ascii="Ecofont_Spranq_eco_Sans" w:eastAsia="Arial Unicode MS" w:hAnsi="Ecofont_Spranq_eco_S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69873122">
      <w:bodyDiv w:val="1"/>
      <w:marLeft w:val="0"/>
      <w:marRight w:val="0"/>
      <w:marTop w:val="0"/>
      <w:marBottom w:val="0"/>
      <w:divBdr>
        <w:top w:val="none" w:sz="0" w:space="0" w:color="auto"/>
        <w:left w:val="none" w:sz="0" w:space="0" w:color="auto"/>
        <w:bottom w:val="none" w:sz="0" w:space="0" w:color="auto"/>
        <w:right w:val="none" w:sz="0" w:space="0" w:color="auto"/>
      </w:divBdr>
      <w:divsChild>
        <w:div w:id="2115854179">
          <w:marLeft w:val="0"/>
          <w:marRight w:val="0"/>
          <w:marTop w:val="0"/>
          <w:marBottom w:val="0"/>
          <w:divBdr>
            <w:top w:val="none" w:sz="0" w:space="0" w:color="auto"/>
            <w:left w:val="none" w:sz="0" w:space="0" w:color="auto"/>
            <w:bottom w:val="none" w:sz="0" w:space="0" w:color="auto"/>
            <w:right w:val="none" w:sz="0" w:space="0" w:color="auto"/>
          </w:divBdr>
        </w:div>
      </w:divsChild>
    </w:div>
    <w:div w:id="213196371">
      <w:bodyDiv w:val="1"/>
      <w:marLeft w:val="0"/>
      <w:marRight w:val="0"/>
      <w:marTop w:val="0"/>
      <w:marBottom w:val="0"/>
      <w:divBdr>
        <w:top w:val="none" w:sz="0" w:space="0" w:color="auto"/>
        <w:left w:val="none" w:sz="0" w:space="0" w:color="auto"/>
        <w:bottom w:val="none" w:sz="0" w:space="0" w:color="auto"/>
        <w:right w:val="none" w:sz="0" w:space="0" w:color="auto"/>
      </w:divBdr>
      <w:divsChild>
        <w:div w:id="768887700">
          <w:marLeft w:val="0"/>
          <w:marRight w:val="0"/>
          <w:marTop w:val="0"/>
          <w:marBottom w:val="0"/>
          <w:divBdr>
            <w:top w:val="none" w:sz="0" w:space="0" w:color="auto"/>
            <w:left w:val="none" w:sz="0" w:space="0" w:color="auto"/>
            <w:bottom w:val="none" w:sz="0" w:space="0" w:color="auto"/>
            <w:right w:val="none" w:sz="0" w:space="0" w:color="auto"/>
          </w:divBdr>
        </w:div>
      </w:divsChild>
    </w:div>
    <w:div w:id="279000217">
      <w:bodyDiv w:val="1"/>
      <w:marLeft w:val="0"/>
      <w:marRight w:val="0"/>
      <w:marTop w:val="0"/>
      <w:marBottom w:val="0"/>
      <w:divBdr>
        <w:top w:val="none" w:sz="0" w:space="0" w:color="auto"/>
        <w:left w:val="none" w:sz="0" w:space="0" w:color="auto"/>
        <w:bottom w:val="none" w:sz="0" w:space="0" w:color="auto"/>
        <w:right w:val="none" w:sz="0" w:space="0" w:color="auto"/>
      </w:divBdr>
      <w:divsChild>
        <w:div w:id="2123644646">
          <w:marLeft w:val="0"/>
          <w:marRight w:val="0"/>
          <w:marTop w:val="0"/>
          <w:marBottom w:val="0"/>
          <w:divBdr>
            <w:top w:val="none" w:sz="0" w:space="0" w:color="auto"/>
            <w:left w:val="none" w:sz="0" w:space="0" w:color="auto"/>
            <w:bottom w:val="none" w:sz="0" w:space="0" w:color="auto"/>
            <w:right w:val="none" w:sz="0" w:space="0" w:color="auto"/>
          </w:divBdr>
        </w:div>
      </w:divsChild>
    </w:div>
    <w:div w:id="318463866">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25014769">
      <w:bodyDiv w:val="1"/>
      <w:marLeft w:val="0"/>
      <w:marRight w:val="0"/>
      <w:marTop w:val="0"/>
      <w:marBottom w:val="0"/>
      <w:divBdr>
        <w:top w:val="none" w:sz="0" w:space="0" w:color="auto"/>
        <w:left w:val="none" w:sz="0" w:space="0" w:color="auto"/>
        <w:bottom w:val="none" w:sz="0" w:space="0" w:color="auto"/>
        <w:right w:val="none" w:sz="0" w:space="0" w:color="auto"/>
      </w:divBdr>
    </w:div>
    <w:div w:id="452752201">
      <w:bodyDiv w:val="1"/>
      <w:marLeft w:val="0"/>
      <w:marRight w:val="0"/>
      <w:marTop w:val="0"/>
      <w:marBottom w:val="0"/>
      <w:divBdr>
        <w:top w:val="none" w:sz="0" w:space="0" w:color="auto"/>
        <w:left w:val="none" w:sz="0" w:space="0" w:color="auto"/>
        <w:bottom w:val="none" w:sz="0" w:space="0" w:color="auto"/>
        <w:right w:val="none" w:sz="0" w:space="0" w:color="auto"/>
      </w:divBdr>
    </w:div>
    <w:div w:id="511451322">
      <w:bodyDiv w:val="1"/>
      <w:marLeft w:val="0"/>
      <w:marRight w:val="0"/>
      <w:marTop w:val="0"/>
      <w:marBottom w:val="0"/>
      <w:divBdr>
        <w:top w:val="none" w:sz="0" w:space="0" w:color="auto"/>
        <w:left w:val="none" w:sz="0" w:space="0" w:color="auto"/>
        <w:bottom w:val="none" w:sz="0" w:space="0" w:color="auto"/>
        <w:right w:val="none" w:sz="0" w:space="0" w:color="auto"/>
      </w:divBdr>
    </w:div>
    <w:div w:id="520513201">
      <w:bodyDiv w:val="1"/>
      <w:marLeft w:val="0"/>
      <w:marRight w:val="0"/>
      <w:marTop w:val="0"/>
      <w:marBottom w:val="0"/>
      <w:divBdr>
        <w:top w:val="none" w:sz="0" w:space="0" w:color="auto"/>
        <w:left w:val="none" w:sz="0" w:space="0" w:color="auto"/>
        <w:bottom w:val="none" w:sz="0" w:space="0" w:color="auto"/>
        <w:right w:val="none" w:sz="0" w:space="0" w:color="auto"/>
      </w:divBdr>
    </w:div>
    <w:div w:id="548230260">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724110282">
      <w:bodyDiv w:val="1"/>
      <w:marLeft w:val="0"/>
      <w:marRight w:val="0"/>
      <w:marTop w:val="0"/>
      <w:marBottom w:val="0"/>
      <w:divBdr>
        <w:top w:val="none" w:sz="0" w:space="0" w:color="auto"/>
        <w:left w:val="none" w:sz="0" w:space="0" w:color="auto"/>
        <w:bottom w:val="none" w:sz="0" w:space="0" w:color="auto"/>
        <w:right w:val="none" w:sz="0" w:space="0" w:color="auto"/>
      </w:divBdr>
    </w:div>
    <w:div w:id="793207432">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8662160">
      <w:bodyDiv w:val="1"/>
      <w:marLeft w:val="0"/>
      <w:marRight w:val="0"/>
      <w:marTop w:val="0"/>
      <w:marBottom w:val="0"/>
      <w:divBdr>
        <w:top w:val="none" w:sz="0" w:space="0" w:color="auto"/>
        <w:left w:val="none" w:sz="0" w:space="0" w:color="auto"/>
        <w:bottom w:val="none" w:sz="0" w:space="0" w:color="auto"/>
        <w:right w:val="none" w:sz="0" w:space="0" w:color="auto"/>
      </w:divBdr>
    </w:div>
    <w:div w:id="920332477">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046225588">
      <w:bodyDiv w:val="1"/>
      <w:marLeft w:val="0"/>
      <w:marRight w:val="0"/>
      <w:marTop w:val="0"/>
      <w:marBottom w:val="0"/>
      <w:divBdr>
        <w:top w:val="none" w:sz="0" w:space="0" w:color="auto"/>
        <w:left w:val="none" w:sz="0" w:space="0" w:color="auto"/>
        <w:bottom w:val="none" w:sz="0" w:space="0" w:color="auto"/>
        <w:right w:val="none" w:sz="0" w:space="0" w:color="auto"/>
      </w:divBdr>
      <w:divsChild>
        <w:div w:id="734283586">
          <w:marLeft w:val="0"/>
          <w:marRight w:val="0"/>
          <w:marTop w:val="0"/>
          <w:marBottom w:val="0"/>
          <w:divBdr>
            <w:top w:val="none" w:sz="0" w:space="0" w:color="auto"/>
            <w:left w:val="none" w:sz="0" w:space="0" w:color="auto"/>
            <w:bottom w:val="none" w:sz="0" w:space="0" w:color="auto"/>
            <w:right w:val="none" w:sz="0" w:space="0" w:color="auto"/>
          </w:divBdr>
        </w:div>
      </w:divsChild>
    </w:div>
    <w:div w:id="1075979712">
      <w:bodyDiv w:val="1"/>
      <w:marLeft w:val="0"/>
      <w:marRight w:val="0"/>
      <w:marTop w:val="0"/>
      <w:marBottom w:val="0"/>
      <w:divBdr>
        <w:top w:val="none" w:sz="0" w:space="0" w:color="auto"/>
        <w:left w:val="none" w:sz="0" w:space="0" w:color="auto"/>
        <w:bottom w:val="none" w:sz="0" w:space="0" w:color="auto"/>
        <w:right w:val="none" w:sz="0" w:space="0" w:color="auto"/>
      </w:divBdr>
      <w:divsChild>
        <w:div w:id="1520512535">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19052626">
      <w:bodyDiv w:val="1"/>
      <w:marLeft w:val="0"/>
      <w:marRight w:val="0"/>
      <w:marTop w:val="0"/>
      <w:marBottom w:val="0"/>
      <w:divBdr>
        <w:top w:val="none" w:sz="0" w:space="0" w:color="auto"/>
        <w:left w:val="none" w:sz="0" w:space="0" w:color="auto"/>
        <w:bottom w:val="none" w:sz="0" w:space="0" w:color="auto"/>
        <w:right w:val="none" w:sz="0" w:space="0" w:color="auto"/>
      </w:divBdr>
      <w:divsChild>
        <w:div w:id="665671351">
          <w:marLeft w:val="0"/>
          <w:marRight w:val="0"/>
          <w:marTop w:val="0"/>
          <w:marBottom w:val="0"/>
          <w:divBdr>
            <w:top w:val="none" w:sz="0" w:space="0" w:color="auto"/>
            <w:left w:val="none" w:sz="0" w:space="0" w:color="auto"/>
            <w:bottom w:val="none" w:sz="0" w:space="0" w:color="auto"/>
            <w:right w:val="none" w:sz="0" w:space="0" w:color="auto"/>
          </w:divBdr>
        </w:div>
      </w:divsChild>
    </w:div>
    <w:div w:id="1242445073">
      <w:bodyDiv w:val="1"/>
      <w:marLeft w:val="0"/>
      <w:marRight w:val="0"/>
      <w:marTop w:val="0"/>
      <w:marBottom w:val="0"/>
      <w:divBdr>
        <w:top w:val="none" w:sz="0" w:space="0" w:color="auto"/>
        <w:left w:val="none" w:sz="0" w:space="0" w:color="auto"/>
        <w:bottom w:val="none" w:sz="0" w:space="0" w:color="auto"/>
        <w:right w:val="none" w:sz="0" w:space="0" w:color="auto"/>
      </w:divBdr>
      <w:divsChild>
        <w:div w:id="125319663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347291088">
      <w:bodyDiv w:val="1"/>
      <w:marLeft w:val="0"/>
      <w:marRight w:val="0"/>
      <w:marTop w:val="0"/>
      <w:marBottom w:val="0"/>
      <w:divBdr>
        <w:top w:val="none" w:sz="0" w:space="0" w:color="auto"/>
        <w:left w:val="none" w:sz="0" w:space="0" w:color="auto"/>
        <w:bottom w:val="none" w:sz="0" w:space="0" w:color="auto"/>
        <w:right w:val="none" w:sz="0" w:space="0" w:color="auto"/>
      </w:divBdr>
    </w:div>
    <w:div w:id="144849983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8958056">
      <w:bodyDiv w:val="1"/>
      <w:marLeft w:val="0"/>
      <w:marRight w:val="0"/>
      <w:marTop w:val="0"/>
      <w:marBottom w:val="0"/>
      <w:divBdr>
        <w:top w:val="none" w:sz="0" w:space="0" w:color="auto"/>
        <w:left w:val="none" w:sz="0" w:space="0" w:color="auto"/>
        <w:bottom w:val="none" w:sz="0" w:space="0" w:color="auto"/>
        <w:right w:val="none" w:sz="0" w:space="0" w:color="auto"/>
      </w:divBdr>
      <w:divsChild>
        <w:div w:id="449132904">
          <w:marLeft w:val="0"/>
          <w:marRight w:val="0"/>
          <w:marTop w:val="0"/>
          <w:marBottom w:val="0"/>
          <w:divBdr>
            <w:top w:val="none" w:sz="0" w:space="0" w:color="auto"/>
            <w:left w:val="none" w:sz="0" w:space="0" w:color="auto"/>
            <w:bottom w:val="none" w:sz="0" w:space="0" w:color="auto"/>
            <w:right w:val="none" w:sz="0" w:space="0" w:color="auto"/>
          </w:divBdr>
        </w:div>
      </w:divsChild>
    </w:div>
    <w:div w:id="1578124898">
      <w:bodyDiv w:val="1"/>
      <w:marLeft w:val="0"/>
      <w:marRight w:val="0"/>
      <w:marTop w:val="0"/>
      <w:marBottom w:val="0"/>
      <w:divBdr>
        <w:top w:val="none" w:sz="0" w:space="0" w:color="auto"/>
        <w:left w:val="none" w:sz="0" w:space="0" w:color="auto"/>
        <w:bottom w:val="none" w:sz="0" w:space="0" w:color="auto"/>
        <w:right w:val="none" w:sz="0" w:space="0" w:color="auto"/>
      </w:divBdr>
    </w:div>
    <w:div w:id="1585802327">
      <w:bodyDiv w:val="1"/>
      <w:marLeft w:val="0"/>
      <w:marRight w:val="0"/>
      <w:marTop w:val="0"/>
      <w:marBottom w:val="0"/>
      <w:divBdr>
        <w:top w:val="none" w:sz="0" w:space="0" w:color="auto"/>
        <w:left w:val="none" w:sz="0" w:space="0" w:color="auto"/>
        <w:bottom w:val="none" w:sz="0" w:space="0" w:color="auto"/>
        <w:right w:val="none" w:sz="0" w:space="0" w:color="auto"/>
      </w:divBdr>
    </w:div>
    <w:div w:id="1700273171">
      <w:bodyDiv w:val="1"/>
      <w:marLeft w:val="0"/>
      <w:marRight w:val="0"/>
      <w:marTop w:val="0"/>
      <w:marBottom w:val="0"/>
      <w:divBdr>
        <w:top w:val="none" w:sz="0" w:space="0" w:color="auto"/>
        <w:left w:val="none" w:sz="0" w:space="0" w:color="auto"/>
        <w:bottom w:val="none" w:sz="0" w:space="0" w:color="auto"/>
        <w:right w:val="none" w:sz="0" w:space="0" w:color="auto"/>
      </w:divBdr>
    </w:div>
    <w:div w:id="1844514160">
      <w:bodyDiv w:val="1"/>
      <w:marLeft w:val="0"/>
      <w:marRight w:val="0"/>
      <w:marTop w:val="0"/>
      <w:marBottom w:val="0"/>
      <w:divBdr>
        <w:top w:val="none" w:sz="0" w:space="0" w:color="auto"/>
        <w:left w:val="none" w:sz="0" w:space="0" w:color="auto"/>
        <w:bottom w:val="none" w:sz="0" w:space="0" w:color="auto"/>
        <w:right w:val="none" w:sz="0" w:space="0" w:color="auto"/>
      </w:divBdr>
      <w:divsChild>
        <w:div w:id="1616132650">
          <w:marLeft w:val="0"/>
          <w:marRight w:val="0"/>
          <w:marTop w:val="0"/>
          <w:marBottom w:val="0"/>
          <w:divBdr>
            <w:top w:val="none" w:sz="0" w:space="0" w:color="auto"/>
            <w:left w:val="none" w:sz="0" w:space="0" w:color="auto"/>
            <w:bottom w:val="none" w:sz="0" w:space="0" w:color="auto"/>
            <w:right w:val="none" w:sz="0" w:space="0" w:color="auto"/>
          </w:divBdr>
        </w:div>
      </w:divsChild>
    </w:div>
    <w:div w:id="1933271889">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18911333">
      <w:bodyDiv w:val="1"/>
      <w:marLeft w:val="0"/>
      <w:marRight w:val="0"/>
      <w:marTop w:val="0"/>
      <w:marBottom w:val="0"/>
      <w:divBdr>
        <w:top w:val="none" w:sz="0" w:space="0" w:color="auto"/>
        <w:left w:val="none" w:sz="0" w:space="0" w:color="auto"/>
        <w:bottom w:val="none" w:sz="0" w:space="0" w:color="auto"/>
        <w:right w:val="none" w:sz="0" w:space="0" w:color="auto"/>
      </w:divBdr>
    </w:div>
    <w:div w:id="2137989260">
      <w:bodyDiv w:val="1"/>
      <w:marLeft w:val="0"/>
      <w:marRight w:val="0"/>
      <w:marTop w:val="0"/>
      <w:marBottom w:val="0"/>
      <w:divBdr>
        <w:top w:val="none" w:sz="0" w:space="0" w:color="auto"/>
        <w:left w:val="none" w:sz="0" w:space="0" w:color="auto"/>
        <w:bottom w:val="none" w:sz="0" w:space="0" w:color="auto"/>
        <w:right w:val="none" w:sz="0" w:space="0" w:color="auto"/>
      </w:divBdr>
    </w:div>
    <w:div w:id="2143960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12A2765E7DFD38469B2E626874CD0041" ma:contentTypeVersion="2" ma:contentTypeDescription="Crie um novo documento." ma:contentTypeScope="" ma:versionID="9e6908334331629df63baeba333e73f2">
  <xsd:schema xmlns:xsd="http://www.w3.org/2001/XMLSchema" xmlns:xs="http://www.w3.org/2001/XMLSchema" xmlns:p="http://schemas.microsoft.com/office/2006/metadata/properties" xmlns:ns2="52c93ea8-e2de-466c-b401-d7fabeb9490e" targetNamespace="http://schemas.microsoft.com/office/2006/metadata/properties" ma:root="true" ma:fieldsID="e06af4715fa6bd06f29766db54ef24b2" ns2:_="">
    <xsd:import namespace="52c93ea8-e2de-466c-b401-d7fabeb9490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A955A4-7EAB-46E4-868A-13D1307BEB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150AF8D-FA7F-4421-83F2-1DEE7390EB09}">
  <ds:schemaRefs>
    <ds:schemaRef ds:uri="http://schemas.microsoft.com/sharepoint/v3/contenttype/forms"/>
  </ds:schemaRefs>
</ds:datastoreItem>
</file>

<file path=customXml/itemProps3.xml><?xml version="1.0" encoding="utf-8"?>
<ds:datastoreItem xmlns:ds="http://schemas.openxmlformats.org/officeDocument/2006/customXml" ds:itemID="{240ED5EA-B1F6-495E-8F62-059CE9401AB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0A4C0BD-6143-40DA-BAB3-90D08A2D8B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205</TotalTime>
  <Pages>25</Pages>
  <Words>12618</Words>
  <Characters>68141</Characters>
  <Application>Microsoft Office Word</Application>
  <DocSecurity>0</DocSecurity>
  <Lines>567</Lines>
  <Paragraphs>161</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80598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COMPUTER</cp:lastModifiedBy>
  <cp:revision>66</cp:revision>
  <cp:lastPrinted>2018-12-18T15:41:00Z</cp:lastPrinted>
  <dcterms:created xsi:type="dcterms:W3CDTF">2019-08-21T14:20:00Z</dcterms:created>
  <dcterms:modified xsi:type="dcterms:W3CDTF">2019-10-10T14:25:00Z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