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C2D" w:rsidRPr="00CA5AE9" w:rsidRDefault="007C3C2D" w:rsidP="00015D3C">
      <w:pPr>
        <w:spacing w:line="276" w:lineRule="auto"/>
        <w:ind w:right="-15"/>
        <w:jc w:val="center"/>
        <w:rPr>
          <w:rFonts w:ascii="Arial Narrow" w:hAnsi="Arial Narrow" w:cs="Arial"/>
          <w:b/>
          <w:bCs/>
          <w:sz w:val="22"/>
          <w:szCs w:val="22"/>
        </w:rPr>
      </w:pPr>
      <w:r w:rsidRPr="00CA5AE9">
        <w:rPr>
          <w:rFonts w:ascii="Arial Narrow" w:hAnsi="Arial Narrow" w:cs="Arial"/>
          <w:b/>
          <w:bCs/>
          <w:sz w:val="22"/>
          <w:szCs w:val="22"/>
        </w:rPr>
        <w:t>EDITAL</w:t>
      </w:r>
    </w:p>
    <w:p w:rsidR="007C3C2D" w:rsidRPr="00CA5AE9" w:rsidRDefault="007C3C2D" w:rsidP="00015D3C">
      <w:pPr>
        <w:spacing w:line="276" w:lineRule="auto"/>
        <w:ind w:right="-15"/>
        <w:jc w:val="center"/>
        <w:rPr>
          <w:rFonts w:ascii="Arial Narrow" w:hAnsi="Arial Narrow" w:cs="Arial"/>
          <w:b/>
          <w:bCs/>
          <w:sz w:val="22"/>
          <w:szCs w:val="22"/>
        </w:rPr>
      </w:pPr>
      <w:r w:rsidRPr="00CA5AE9">
        <w:rPr>
          <w:rFonts w:ascii="Arial Narrow" w:hAnsi="Arial Narrow" w:cs="Arial"/>
          <w:b/>
          <w:bCs/>
          <w:sz w:val="22"/>
          <w:szCs w:val="22"/>
        </w:rPr>
        <w:t>PREGÃO ELETRÔNICO</w:t>
      </w:r>
    </w:p>
    <w:p w:rsidR="007C3C2D" w:rsidRPr="00CA5AE9" w:rsidRDefault="007C3C2D" w:rsidP="00015D3C">
      <w:pPr>
        <w:spacing w:line="276" w:lineRule="auto"/>
        <w:jc w:val="center"/>
        <w:rPr>
          <w:rFonts w:ascii="Arial Narrow" w:hAnsi="Arial Narrow" w:cs="Arial"/>
          <w:b/>
          <w:bCs/>
          <w:iCs/>
          <w:sz w:val="22"/>
          <w:szCs w:val="22"/>
        </w:rPr>
      </w:pPr>
      <w:r w:rsidRPr="00CA5AE9">
        <w:rPr>
          <w:rFonts w:ascii="Arial Narrow" w:hAnsi="Arial Narrow" w:cs="Arial"/>
          <w:b/>
          <w:bCs/>
          <w:iCs/>
          <w:sz w:val="22"/>
          <w:szCs w:val="22"/>
        </w:rPr>
        <w:t>UNIVERSIDADE FEDERAL DE CAMPINA GRANDE</w:t>
      </w:r>
    </w:p>
    <w:p w:rsidR="007C3C2D" w:rsidRPr="00CA5AE9" w:rsidRDefault="007C3C2D"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PREGÃO ELETRÔNICO Nº 02/2019</w:t>
      </w:r>
    </w:p>
    <w:p w:rsidR="002574DA" w:rsidRPr="00CA5AE9" w:rsidRDefault="007C3C2D" w:rsidP="00015D3C">
      <w:pPr>
        <w:spacing w:line="276" w:lineRule="auto"/>
        <w:jc w:val="center"/>
        <w:rPr>
          <w:rFonts w:ascii="Arial Narrow" w:hAnsi="Arial Narrow" w:cs="Arial"/>
          <w:b/>
          <w:bCs/>
          <w:color w:val="000000" w:themeColor="text1"/>
          <w:sz w:val="22"/>
          <w:szCs w:val="22"/>
        </w:rPr>
      </w:pPr>
      <w:r w:rsidRPr="00CA5AE9">
        <w:rPr>
          <w:rFonts w:ascii="Arial Narrow" w:hAnsi="Arial Narrow" w:cs="Arial"/>
          <w:b/>
          <w:bCs/>
          <w:color w:val="000000" w:themeColor="text1"/>
          <w:sz w:val="22"/>
          <w:szCs w:val="22"/>
        </w:rPr>
        <w:t xml:space="preserve"> </w:t>
      </w:r>
      <w:r w:rsidR="2657C157" w:rsidRPr="00CA5AE9">
        <w:rPr>
          <w:rFonts w:ascii="Arial Narrow" w:hAnsi="Arial Narrow" w:cs="Arial"/>
          <w:b/>
          <w:bCs/>
          <w:color w:val="000000" w:themeColor="text1"/>
          <w:sz w:val="22"/>
          <w:szCs w:val="22"/>
        </w:rPr>
        <w:t>(Proces</w:t>
      </w:r>
      <w:r w:rsidR="004D6DD3" w:rsidRPr="00CA5AE9">
        <w:rPr>
          <w:rFonts w:ascii="Arial Narrow" w:hAnsi="Arial Narrow" w:cs="Arial"/>
          <w:b/>
          <w:bCs/>
          <w:color w:val="000000" w:themeColor="text1"/>
          <w:sz w:val="22"/>
          <w:szCs w:val="22"/>
        </w:rPr>
        <w:t>so Administrativo n.°</w:t>
      </w:r>
      <w:r w:rsidR="004D6DD3" w:rsidRPr="00CA5AE9">
        <w:rPr>
          <w:rFonts w:ascii="Arial Narrow" w:hAnsi="Arial Narrow"/>
          <w:color w:val="000000" w:themeColor="text1"/>
          <w:sz w:val="22"/>
          <w:szCs w:val="22"/>
        </w:rPr>
        <w:t xml:space="preserve"> </w:t>
      </w:r>
      <w:r w:rsidR="004D6DD3" w:rsidRPr="00CA5AE9">
        <w:rPr>
          <w:rFonts w:ascii="Arial Narrow" w:hAnsi="Arial Narrow"/>
          <w:b/>
          <w:color w:val="000000" w:themeColor="text1"/>
          <w:sz w:val="22"/>
          <w:szCs w:val="22"/>
        </w:rPr>
        <w:t>23096.205778/2018-24</w:t>
      </w:r>
      <w:r w:rsidR="2657C157" w:rsidRPr="00CA5AE9">
        <w:rPr>
          <w:rFonts w:ascii="Arial Narrow" w:hAnsi="Arial Narrow" w:cs="Arial"/>
          <w:b/>
          <w:bCs/>
          <w:color w:val="000000" w:themeColor="text1"/>
          <w:sz w:val="22"/>
          <w:szCs w:val="22"/>
        </w:rPr>
        <w:t>)</w:t>
      </w:r>
    </w:p>
    <w:p w:rsidR="00EF26BD" w:rsidRPr="00CA5AE9" w:rsidRDefault="00EF26BD" w:rsidP="00015D3C">
      <w:pPr>
        <w:spacing w:after="120" w:line="276" w:lineRule="auto"/>
        <w:ind w:right="-15"/>
        <w:jc w:val="both"/>
        <w:rPr>
          <w:rFonts w:ascii="Arial Narrow" w:hAnsi="Arial Narrow"/>
          <w:color w:val="000000"/>
          <w:sz w:val="22"/>
          <w:szCs w:val="22"/>
        </w:rPr>
      </w:pPr>
    </w:p>
    <w:p w:rsidR="00EF26BD" w:rsidRPr="00CA5AE9" w:rsidRDefault="00EF26BD" w:rsidP="00015D3C">
      <w:pPr>
        <w:spacing w:after="120" w:line="276" w:lineRule="auto"/>
        <w:ind w:right="-17"/>
        <w:jc w:val="both"/>
        <w:rPr>
          <w:rFonts w:ascii="Arial Narrow" w:hAnsi="Arial Narrow" w:cs="Arial"/>
          <w:b/>
          <w:bCs/>
          <w:color w:val="000000"/>
          <w:sz w:val="22"/>
          <w:szCs w:val="22"/>
        </w:rPr>
      </w:pPr>
    </w:p>
    <w:p w:rsidR="002574DA" w:rsidRPr="00CA5AE9" w:rsidRDefault="58ED34F0" w:rsidP="00015D3C">
      <w:pPr>
        <w:snapToGrid w:val="0"/>
        <w:spacing w:after="120" w:line="276" w:lineRule="auto"/>
        <w:ind w:right="-30"/>
        <w:jc w:val="both"/>
        <w:rPr>
          <w:rFonts w:ascii="Arial Narrow" w:eastAsia="Arial" w:hAnsi="Arial Narrow"/>
          <w:sz w:val="22"/>
          <w:szCs w:val="22"/>
        </w:rPr>
      </w:pPr>
      <w:r w:rsidRPr="00CA5AE9">
        <w:rPr>
          <w:rFonts w:ascii="Arial Narrow" w:hAnsi="Arial Narrow"/>
          <w:sz w:val="22"/>
          <w:szCs w:val="22"/>
        </w:rPr>
        <w:t>Torna-se público que o(a)</w:t>
      </w:r>
      <w:r w:rsidRPr="00CA5AE9">
        <w:rPr>
          <w:rFonts w:ascii="Arial Narrow" w:eastAsia="Arial" w:hAnsi="Arial Narrow"/>
          <w:sz w:val="22"/>
          <w:szCs w:val="22"/>
        </w:rPr>
        <w:t xml:space="preserve"> </w:t>
      </w:r>
      <w:bookmarkStart w:id="0" w:name="OLE_LINK19"/>
      <w:bookmarkStart w:id="1" w:name="OLE_LINK20"/>
      <w:bookmarkStart w:id="2" w:name="OLE_LINK21"/>
      <w:r w:rsidR="00E372B4" w:rsidRPr="00CA5AE9">
        <w:rPr>
          <w:rFonts w:ascii="Arial Narrow" w:hAnsi="Arial Narrow" w:cs="Arial"/>
          <w:sz w:val="22"/>
          <w:szCs w:val="22"/>
        </w:rPr>
        <w:t>CENTRO DE FORMAÇÃO DE PROFESSORES DA UNIVERSIDADE FEDERAL DE CAMPINA GRANDE</w:t>
      </w:r>
      <w:bookmarkEnd w:id="0"/>
      <w:bookmarkEnd w:id="1"/>
      <w:bookmarkEnd w:id="2"/>
      <w:r w:rsidR="00E372B4" w:rsidRPr="00CA5AE9">
        <w:rPr>
          <w:rFonts w:ascii="Arial Narrow" w:hAnsi="Arial Narrow"/>
          <w:sz w:val="22"/>
          <w:szCs w:val="22"/>
        </w:rPr>
        <w:t>, por meio d</w:t>
      </w:r>
      <w:r w:rsidRPr="00CA5AE9">
        <w:rPr>
          <w:rFonts w:ascii="Arial Narrow" w:hAnsi="Arial Narrow"/>
          <w:sz w:val="22"/>
          <w:szCs w:val="22"/>
        </w:rPr>
        <w:t>a</w:t>
      </w:r>
      <w:r w:rsidR="00E372B4" w:rsidRPr="00CA5AE9">
        <w:rPr>
          <w:rFonts w:ascii="Arial Narrow" w:hAnsi="Arial Narrow" w:cs="Arial"/>
          <w:sz w:val="22"/>
          <w:szCs w:val="22"/>
        </w:rPr>
        <w:t xml:space="preserve"> Comissão Permanente de Licitação, sediado(a) à Rua Sérgio Moreira de Figueiredo, S/N, Casas Populares, CEP 58900-000, na cidade de Cajazeiras, estado da Paraíba</w:t>
      </w:r>
      <w:r w:rsidRPr="00CA5AE9">
        <w:rPr>
          <w:rFonts w:ascii="Arial Narrow" w:hAnsi="Arial Narrow"/>
          <w:sz w:val="22"/>
          <w:szCs w:val="22"/>
        </w:rPr>
        <w:t>, realizará licitação</w:t>
      </w:r>
      <w:r w:rsidR="00080710" w:rsidRPr="00CA5AE9">
        <w:rPr>
          <w:rFonts w:ascii="Arial Narrow" w:hAnsi="Arial Narrow"/>
          <w:sz w:val="22"/>
          <w:szCs w:val="22"/>
        </w:rPr>
        <w:t>,</w:t>
      </w:r>
      <w:r w:rsidR="00080710" w:rsidRPr="00CA5AE9">
        <w:rPr>
          <w:rFonts w:ascii="Arial Narrow" w:hAnsi="Arial Narrow"/>
          <w:i/>
          <w:sz w:val="22"/>
          <w:szCs w:val="22"/>
        </w:rPr>
        <w:t xml:space="preserve"> para registro de pre</w:t>
      </w:r>
      <w:r w:rsidR="006207E8" w:rsidRPr="00CA5AE9">
        <w:rPr>
          <w:rFonts w:ascii="Arial Narrow" w:hAnsi="Arial Narrow"/>
          <w:i/>
          <w:sz w:val="22"/>
          <w:szCs w:val="22"/>
        </w:rPr>
        <w:t>ç</w:t>
      </w:r>
      <w:r w:rsidR="00080710" w:rsidRPr="00CA5AE9">
        <w:rPr>
          <w:rFonts w:ascii="Arial Narrow" w:hAnsi="Arial Narrow"/>
          <w:i/>
          <w:sz w:val="22"/>
          <w:szCs w:val="22"/>
        </w:rPr>
        <w:t>os,</w:t>
      </w:r>
      <w:r w:rsidRPr="00CA5AE9">
        <w:rPr>
          <w:rFonts w:ascii="Arial Narrow" w:hAnsi="Arial Narrow"/>
          <w:sz w:val="22"/>
          <w:szCs w:val="22"/>
        </w:rPr>
        <w:t xml:space="preserve"> na modalidade PREGÃO, na forma ELETRÔNICA, </w:t>
      </w:r>
      <w:r w:rsidRPr="00CA5AE9">
        <w:rPr>
          <w:rFonts w:ascii="Arial Narrow" w:hAnsi="Arial Narrow"/>
          <w:b/>
          <w:bCs/>
          <w:sz w:val="22"/>
          <w:szCs w:val="22"/>
        </w:rPr>
        <w:t>do</w:t>
      </w:r>
      <w:r w:rsidRPr="00CA5AE9">
        <w:rPr>
          <w:rFonts w:ascii="Arial Narrow" w:eastAsia="Arial" w:hAnsi="Arial Narrow"/>
          <w:b/>
          <w:bCs/>
          <w:sz w:val="22"/>
          <w:szCs w:val="22"/>
        </w:rPr>
        <w:t xml:space="preserve"> </w:t>
      </w:r>
      <w:r w:rsidRPr="00CA5AE9">
        <w:rPr>
          <w:rFonts w:ascii="Arial Narrow" w:hAnsi="Arial Narrow"/>
          <w:b/>
          <w:bCs/>
          <w:sz w:val="22"/>
          <w:szCs w:val="22"/>
        </w:rPr>
        <w:t>tipo menor preço</w:t>
      </w:r>
      <w:r w:rsidR="006414FF" w:rsidRPr="00CA5AE9">
        <w:rPr>
          <w:rFonts w:ascii="Arial Narrow" w:hAnsi="Arial Narrow" w:cs="Arial"/>
          <w:b/>
          <w:bCs/>
          <w:sz w:val="22"/>
          <w:szCs w:val="22"/>
        </w:rPr>
        <w:t xml:space="preserve"> </w:t>
      </w:r>
      <w:r w:rsidR="00E372B4" w:rsidRPr="00CA5AE9">
        <w:rPr>
          <w:rFonts w:ascii="Arial Narrow" w:hAnsi="Arial Narrow" w:cs="Arial"/>
          <w:bCs/>
          <w:i/>
          <w:iCs/>
          <w:sz w:val="22"/>
          <w:szCs w:val="22"/>
        </w:rPr>
        <w:t>por</w:t>
      </w:r>
      <w:r w:rsidR="006414FF" w:rsidRPr="00CA5AE9">
        <w:rPr>
          <w:rFonts w:ascii="Arial Narrow" w:hAnsi="Arial Narrow" w:cs="Arial"/>
          <w:bCs/>
          <w:i/>
          <w:iCs/>
          <w:sz w:val="22"/>
          <w:szCs w:val="22"/>
        </w:rPr>
        <w:t xml:space="preserve"> </w:t>
      </w:r>
      <w:r w:rsidR="00E372B4" w:rsidRPr="00CA5AE9">
        <w:rPr>
          <w:rFonts w:ascii="Arial Narrow" w:hAnsi="Arial Narrow" w:cs="Arial"/>
          <w:bCs/>
          <w:i/>
          <w:iCs/>
          <w:sz w:val="22"/>
          <w:szCs w:val="22"/>
        </w:rPr>
        <w:t>lote/grupo</w:t>
      </w:r>
      <w:r w:rsidR="006414FF" w:rsidRPr="00CA5AE9">
        <w:rPr>
          <w:rFonts w:ascii="Arial Narrow" w:hAnsi="Arial Narrow" w:cs="Arial"/>
          <w:bCs/>
          <w:sz w:val="22"/>
          <w:szCs w:val="22"/>
        </w:rPr>
        <w:t xml:space="preserve">, sob a forma de execução indireta, no regime de empreitada por </w:t>
      </w:r>
      <w:r w:rsidR="006414FF" w:rsidRPr="00CA5AE9">
        <w:rPr>
          <w:rFonts w:ascii="Arial Narrow" w:hAnsi="Arial Narrow" w:cs="Arial"/>
          <w:bCs/>
          <w:i/>
          <w:iCs/>
          <w:sz w:val="22"/>
          <w:szCs w:val="22"/>
        </w:rPr>
        <w:t>preço unitário</w:t>
      </w:r>
      <w:r w:rsidR="006414FF" w:rsidRPr="00CA5AE9">
        <w:rPr>
          <w:rFonts w:ascii="Arial Narrow" w:hAnsi="Arial Narrow" w:cs="Arial"/>
          <w:bCs/>
          <w:sz w:val="22"/>
          <w:szCs w:val="22"/>
        </w:rPr>
        <w:t>,</w:t>
      </w:r>
      <w:r w:rsidRPr="00CA5AE9">
        <w:rPr>
          <w:rFonts w:ascii="Arial Narrow" w:hAnsi="Arial Narrow"/>
          <w:sz w:val="22"/>
          <w:szCs w:val="22"/>
        </w:rPr>
        <w:t xml:space="preserve"> nos termos da Lei nº 10.520, de 17 de julho de 2002, do Decreto nº 5.450, de 31 de maio de 2005, do </w:t>
      </w:r>
      <w:r w:rsidR="00F34C4A" w:rsidRPr="00CA5AE9">
        <w:rPr>
          <w:rFonts w:ascii="Arial Narrow" w:hAnsi="Arial Narrow"/>
          <w:sz w:val="22"/>
          <w:szCs w:val="22"/>
        </w:rPr>
        <w:t>Decreto 9.507, de 21 de setembro de 2018</w:t>
      </w:r>
      <w:r w:rsidRPr="00CA5AE9">
        <w:rPr>
          <w:rFonts w:ascii="Arial Narrow" w:hAnsi="Arial Narrow"/>
          <w:sz w:val="22"/>
          <w:szCs w:val="22"/>
        </w:rPr>
        <w:t xml:space="preserve">, do Decreto nº 7.746, de 05 de junho de 2012, </w:t>
      </w:r>
      <w:r w:rsidR="00080710" w:rsidRPr="00CA5AE9">
        <w:rPr>
          <w:rFonts w:ascii="Arial Narrow" w:hAnsi="Arial Narrow"/>
          <w:i/>
          <w:sz w:val="22"/>
          <w:szCs w:val="22"/>
        </w:rPr>
        <w:t xml:space="preserve">do Decreto nº 7.892, de 23 de janeiro de 2013, </w:t>
      </w:r>
      <w:r w:rsidRPr="00CA5AE9">
        <w:rPr>
          <w:rFonts w:ascii="Arial Narrow" w:hAnsi="Arial Narrow"/>
          <w:sz w:val="22"/>
          <w:szCs w:val="22"/>
        </w:rPr>
        <w:t>das Instruções Normativas SEGES/</w:t>
      </w:r>
      <w:r w:rsidR="00532993" w:rsidRPr="00CA5AE9">
        <w:rPr>
          <w:rFonts w:ascii="Arial Narrow" w:hAnsi="Arial Narrow"/>
          <w:sz w:val="22"/>
          <w:szCs w:val="22"/>
        </w:rPr>
        <w:t>MP</w:t>
      </w:r>
      <w:r w:rsidRPr="00CA5AE9">
        <w:rPr>
          <w:rFonts w:ascii="Arial Narrow" w:hAnsi="Arial Narrow"/>
          <w:sz w:val="22"/>
          <w:szCs w:val="22"/>
        </w:rPr>
        <w:t xml:space="preserve"> nº 05, de 26 de maio de 2017</w:t>
      </w:r>
      <w:r w:rsidR="00AC00D2" w:rsidRPr="00CA5AE9">
        <w:rPr>
          <w:rFonts w:ascii="Arial Narrow" w:hAnsi="Arial Narrow"/>
          <w:sz w:val="22"/>
          <w:szCs w:val="22"/>
        </w:rPr>
        <w:t xml:space="preserve"> e</w:t>
      </w:r>
      <w:r w:rsidRPr="00CA5AE9">
        <w:rPr>
          <w:rFonts w:ascii="Arial Narrow" w:hAnsi="Arial Narrow"/>
          <w:sz w:val="22"/>
          <w:szCs w:val="22"/>
        </w:rPr>
        <w:t xml:space="preserve"> nº 03, de 26 de abril de 2018 e </w:t>
      </w:r>
      <w:r w:rsidR="00AC00D2" w:rsidRPr="00CA5AE9">
        <w:rPr>
          <w:rFonts w:ascii="Arial Narrow" w:hAnsi="Arial Narrow"/>
          <w:sz w:val="22"/>
          <w:szCs w:val="22"/>
        </w:rPr>
        <w:t>da Instrução Normativa SLTI/</w:t>
      </w:r>
      <w:r w:rsidR="00532993" w:rsidRPr="00CA5AE9">
        <w:rPr>
          <w:rFonts w:ascii="Arial Narrow" w:hAnsi="Arial Narrow"/>
          <w:sz w:val="22"/>
          <w:szCs w:val="22"/>
        </w:rPr>
        <w:t>MP</w:t>
      </w:r>
      <w:r w:rsidR="00AC00D2" w:rsidRPr="00CA5AE9">
        <w:rPr>
          <w:rFonts w:ascii="Arial Narrow" w:hAnsi="Arial Narrow"/>
          <w:sz w:val="22"/>
          <w:szCs w:val="22"/>
        </w:rPr>
        <w:t xml:space="preserve"> </w:t>
      </w:r>
      <w:r w:rsidRPr="00CA5AE9">
        <w:rPr>
          <w:rFonts w:ascii="Arial Narrow" w:hAnsi="Arial Narrow"/>
          <w:sz w:val="22"/>
          <w:szCs w:val="22"/>
        </w:rPr>
        <w:t>nº 01, de 19 de janeiro de 2010, da Lei Complementar n° 123, de 14 de dezembro de 2006, da Lei nº 11.488, de 15 de junho de 2007, do Decreto n° 8.538, de 06 de outubro de 2015, aplicando-se, subsidiariamente, a Lei nº 8.666, de 21 de junho de 1993 e as exigências estabelecidas neste Edital</w:t>
      </w:r>
      <w:r w:rsidR="002574DA" w:rsidRPr="00CA5AE9">
        <w:rPr>
          <w:rFonts w:ascii="Arial Narrow" w:hAnsi="Arial Narrow" w:cs="Arial"/>
          <w:sz w:val="22"/>
          <w:szCs w:val="22"/>
        </w:rPr>
        <w:t>.</w:t>
      </w:r>
    </w:p>
    <w:p w:rsidR="00080710" w:rsidRPr="00CA5AE9" w:rsidRDefault="00080710" w:rsidP="00015D3C">
      <w:pPr>
        <w:spacing w:line="276" w:lineRule="auto"/>
        <w:jc w:val="both"/>
        <w:rPr>
          <w:rFonts w:ascii="Arial Narrow" w:hAnsi="Arial Narrow" w:cs="Arial"/>
          <w:color w:val="000000" w:themeColor="text1"/>
          <w:sz w:val="22"/>
          <w:szCs w:val="22"/>
        </w:rPr>
      </w:pPr>
    </w:p>
    <w:p w:rsidR="002574DA" w:rsidRPr="000B3CCA" w:rsidRDefault="2657C157" w:rsidP="00015D3C">
      <w:pPr>
        <w:spacing w:line="276" w:lineRule="auto"/>
        <w:jc w:val="both"/>
        <w:rPr>
          <w:rFonts w:ascii="Arial Narrow" w:hAnsi="Arial Narrow" w:cs="Arial"/>
          <w:sz w:val="22"/>
          <w:szCs w:val="22"/>
        </w:rPr>
      </w:pPr>
      <w:bookmarkStart w:id="3" w:name="_GoBack"/>
      <w:bookmarkEnd w:id="3"/>
      <w:r w:rsidRPr="000B3CCA">
        <w:rPr>
          <w:rFonts w:ascii="Arial Narrow" w:hAnsi="Arial Narrow" w:cs="Arial"/>
          <w:sz w:val="22"/>
          <w:szCs w:val="22"/>
        </w:rPr>
        <w:t>Data da sessão:</w:t>
      </w:r>
      <w:r w:rsidR="000A2879" w:rsidRPr="000B3CCA">
        <w:rPr>
          <w:rFonts w:ascii="Arial Narrow" w:hAnsi="Arial Narrow" w:cs="Arial"/>
          <w:sz w:val="22"/>
          <w:szCs w:val="22"/>
        </w:rPr>
        <w:t xml:space="preserve"> </w:t>
      </w:r>
      <w:r w:rsidR="000B3CCA" w:rsidRPr="000B3CCA">
        <w:rPr>
          <w:rFonts w:ascii="Arial Narrow" w:hAnsi="Arial Narrow" w:cs="Arial"/>
          <w:sz w:val="22"/>
          <w:szCs w:val="22"/>
        </w:rPr>
        <w:t>16</w:t>
      </w:r>
      <w:r w:rsidR="000A2879" w:rsidRPr="000B3CCA">
        <w:rPr>
          <w:rFonts w:ascii="Arial Narrow" w:hAnsi="Arial Narrow" w:cs="Arial"/>
          <w:sz w:val="22"/>
          <w:szCs w:val="22"/>
        </w:rPr>
        <w:t>/</w:t>
      </w:r>
      <w:r w:rsidR="000B3CCA" w:rsidRPr="000B3CCA">
        <w:rPr>
          <w:rFonts w:ascii="Arial Narrow" w:hAnsi="Arial Narrow" w:cs="Arial"/>
          <w:sz w:val="22"/>
          <w:szCs w:val="22"/>
        </w:rPr>
        <w:t>07</w:t>
      </w:r>
      <w:r w:rsidR="000A2879" w:rsidRPr="000B3CCA">
        <w:rPr>
          <w:rFonts w:ascii="Arial Narrow" w:hAnsi="Arial Narrow" w:cs="Arial"/>
          <w:sz w:val="22"/>
          <w:szCs w:val="22"/>
        </w:rPr>
        <w:t>/</w:t>
      </w:r>
      <w:r w:rsidR="000B3CCA" w:rsidRPr="000B3CCA">
        <w:rPr>
          <w:rFonts w:ascii="Arial Narrow" w:hAnsi="Arial Narrow" w:cs="Arial"/>
          <w:sz w:val="22"/>
          <w:szCs w:val="22"/>
        </w:rPr>
        <w:t>2019</w:t>
      </w:r>
    </w:p>
    <w:p w:rsidR="002574DA" w:rsidRPr="00CA5AE9" w:rsidRDefault="2657C157"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Horário: </w:t>
      </w:r>
      <w:r w:rsidR="000A2879" w:rsidRPr="00CA5AE9">
        <w:rPr>
          <w:rFonts w:ascii="Arial Narrow" w:hAnsi="Arial Narrow" w:cs="Arial"/>
          <w:sz w:val="22"/>
          <w:szCs w:val="22"/>
        </w:rPr>
        <w:t>09:00 h</w:t>
      </w:r>
    </w:p>
    <w:p w:rsidR="002574DA" w:rsidRPr="00CA5AE9" w:rsidRDefault="2657C157" w:rsidP="00015D3C">
      <w:pPr>
        <w:spacing w:after="120" w:line="276" w:lineRule="auto"/>
        <w:ind w:right="-15"/>
        <w:jc w:val="both"/>
        <w:rPr>
          <w:rFonts w:ascii="Arial Narrow" w:hAnsi="Arial Narrow" w:cs="Arial"/>
          <w:b/>
          <w:bCs/>
          <w:color w:val="000000" w:themeColor="text1"/>
          <w:sz w:val="22"/>
          <w:szCs w:val="22"/>
        </w:rPr>
      </w:pPr>
      <w:r w:rsidRPr="00CA5AE9">
        <w:rPr>
          <w:rFonts w:ascii="Arial Narrow" w:hAnsi="Arial Narrow" w:cs="Arial"/>
          <w:color w:val="000000" w:themeColor="text1"/>
          <w:sz w:val="22"/>
          <w:szCs w:val="22"/>
        </w:rPr>
        <w:t>Local: Portal de Compras do Governo Federal – www.comprasgovernamentais.gov.br</w:t>
      </w:r>
    </w:p>
    <w:p w:rsidR="000F104D" w:rsidRPr="00CA5AE9" w:rsidRDefault="2657C157" w:rsidP="00015D3C">
      <w:pPr>
        <w:pStyle w:val="Nivel01"/>
        <w:ind w:left="0" w:firstLine="0"/>
        <w:rPr>
          <w:rFonts w:ascii="Arial Narrow" w:hAnsi="Arial Narrow" w:cs="Arial"/>
          <w:color w:val="auto"/>
          <w:sz w:val="22"/>
          <w:szCs w:val="22"/>
        </w:rPr>
      </w:pPr>
      <w:r w:rsidRPr="00CA5AE9">
        <w:rPr>
          <w:rFonts w:ascii="Arial Narrow" w:hAnsi="Arial Narrow" w:cs="Arial"/>
          <w:color w:val="auto"/>
          <w:sz w:val="22"/>
          <w:szCs w:val="22"/>
        </w:rPr>
        <w:t>DO OBJETO</w:t>
      </w:r>
    </w:p>
    <w:p w:rsidR="000B49DC" w:rsidRPr="00CA5AE9" w:rsidRDefault="2657C157" w:rsidP="00015D3C">
      <w:pPr>
        <w:pStyle w:val="PADRO"/>
        <w:keepNext w:val="0"/>
        <w:widowControl/>
        <w:numPr>
          <w:ilvl w:val="1"/>
          <w:numId w:val="1"/>
        </w:numPr>
        <w:shd w:val="clear" w:color="auto" w:fill="auto"/>
        <w:spacing w:before="120" w:after="120"/>
        <w:ind w:left="0" w:firstLine="0"/>
        <w:rPr>
          <w:rFonts w:ascii="Arial Narrow" w:hAnsi="Arial Narrow" w:cs="Arial"/>
          <w:sz w:val="22"/>
          <w:szCs w:val="22"/>
        </w:rPr>
      </w:pPr>
      <w:r w:rsidRPr="00CA5AE9">
        <w:rPr>
          <w:rFonts w:ascii="Arial Narrow" w:hAnsi="Arial Narrow" w:cs="Arial"/>
          <w:sz w:val="22"/>
          <w:szCs w:val="22"/>
        </w:rPr>
        <w:t xml:space="preserve">O objeto da presente licitação é a escolha da proposta mais vantajosa para a </w:t>
      </w:r>
      <w:r w:rsidRPr="00CA5AE9">
        <w:rPr>
          <w:rFonts w:ascii="Arial Narrow" w:hAnsi="Arial Narrow" w:cs="Arial"/>
          <w:i/>
          <w:iCs/>
          <w:sz w:val="22"/>
          <w:szCs w:val="22"/>
        </w:rPr>
        <w:t>contratação</w:t>
      </w:r>
      <w:r w:rsidRPr="00CA5AE9">
        <w:rPr>
          <w:rFonts w:ascii="Arial Narrow" w:hAnsi="Arial Narrow" w:cs="Arial"/>
          <w:sz w:val="22"/>
          <w:szCs w:val="22"/>
        </w:rPr>
        <w:t xml:space="preserve"> de serviços de </w:t>
      </w:r>
      <w:r w:rsidR="00476F75" w:rsidRPr="00CA5AE9">
        <w:rPr>
          <w:rFonts w:ascii="Arial Narrow" w:hAnsi="Arial Narrow"/>
          <w:sz w:val="22"/>
          <w:szCs w:val="22"/>
        </w:rPr>
        <w:t>manutenção preventiva, corretiva e instalação, com fornecimento de peças, de forma continuada, para os equipamentos de refrigeração</w:t>
      </w:r>
      <w:r w:rsidR="00476F75" w:rsidRPr="00CA5AE9">
        <w:rPr>
          <w:rFonts w:ascii="Arial Narrow" w:hAnsi="Arial Narrow" w:cs="Arial"/>
          <w:bCs/>
          <w:sz w:val="22"/>
          <w:szCs w:val="22"/>
        </w:rPr>
        <w:t xml:space="preserve"> do órgão gerenciador e participantes,</w:t>
      </w:r>
      <w:r w:rsidRPr="00CA5AE9">
        <w:rPr>
          <w:rFonts w:ascii="Arial Narrow" w:hAnsi="Arial Narrow" w:cs="Arial"/>
          <w:sz w:val="22"/>
          <w:szCs w:val="22"/>
        </w:rPr>
        <w:t xml:space="preserve"> conforme condições, quantidades e exigências estabelecidas neste Edital e seus anexos.</w:t>
      </w:r>
    </w:p>
    <w:p w:rsidR="00B929CF" w:rsidRPr="00CA5AE9" w:rsidRDefault="390C2635" w:rsidP="00015D3C">
      <w:pPr>
        <w:pStyle w:val="PargrafodaLista"/>
        <w:spacing w:before="100" w:beforeAutospacing="1" w:after="100" w:afterAutospacing="1" w:line="276" w:lineRule="auto"/>
        <w:ind w:left="0"/>
        <w:jc w:val="both"/>
        <w:rPr>
          <w:rFonts w:ascii="Arial Narrow" w:hAnsi="Arial Narrow" w:cs="Arial"/>
          <w:i/>
          <w:iCs/>
          <w:sz w:val="22"/>
          <w:szCs w:val="22"/>
        </w:rPr>
      </w:pPr>
      <w:r w:rsidRPr="00CA5AE9">
        <w:rPr>
          <w:rFonts w:ascii="Arial Narrow" w:hAnsi="Arial Narrow" w:cs="Arial"/>
          <w:i/>
          <w:iCs/>
          <w:sz w:val="22"/>
          <w:szCs w:val="22"/>
        </w:rPr>
        <w:t>1.2. A licitação será dividida em grupos, formados por um ou mais itens, conforme tabela constante do Termo de Referência, facultando-se ao licitante a participação em quantos grupos forem de seu interesse, devendo oferecer proposta para todos os itens que os compõem.</w:t>
      </w:r>
    </w:p>
    <w:p w:rsidR="00015D3C" w:rsidRPr="00CA5AE9" w:rsidRDefault="00015D3C" w:rsidP="00015D3C">
      <w:pPr>
        <w:pStyle w:val="PargrafodaLista"/>
        <w:spacing w:before="100" w:beforeAutospacing="1" w:after="100" w:afterAutospacing="1" w:line="276" w:lineRule="auto"/>
        <w:ind w:left="0"/>
        <w:jc w:val="both"/>
        <w:rPr>
          <w:rFonts w:ascii="Arial Narrow" w:hAnsi="Arial Narrow" w:cs="Arial"/>
          <w:i/>
          <w:iCs/>
          <w:sz w:val="22"/>
          <w:szCs w:val="22"/>
        </w:rPr>
      </w:pPr>
    </w:p>
    <w:p w:rsidR="00B929CF" w:rsidRPr="00CA5AE9" w:rsidRDefault="2657C157" w:rsidP="00015D3C">
      <w:pPr>
        <w:pStyle w:val="PargrafodaLista"/>
        <w:spacing w:before="100" w:beforeAutospacing="1" w:after="100" w:afterAutospacing="1" w:line="276" w:lineRule="auto"/>
        <w:ind w:left="0"/>
        <w:jc w:val="both"/>
        <w:rPr>
          <w:rFonts w:ascii="Arial Narrow" w:hAnsi="Arial Narrow" w:cs="Arial"/>
          <w:i/>
          <w:iCs/>
          <w:sz w:val="22"/>
          <w:szCs w:val="22"/>
        </w:rPr>
      </w:pPr>
      <w:r w:rsidRPr="00CA5AE9">
        <w:rPr>
          <w:rFonts w:ascii="Arial Narrow" w:hAnsi="Arial Narrow" w:cs="Arial"/>
          <w:i/>
          <w:iCs/>
          <w:sz w:val="22"/>
          <w:szCs w:val="22"/>
        </w:rPr>
        <w:t xml:space="preserve">1.3. O critério de julgamento adotado será o menor </w:t>
      </w:r>
      <w:r w:rsidR="003162E4" w:rsidRPr="00CA5AE9">
        <w:rPr>
          <w:rFonts w:ascii="Arial Narrow" w:hAnsi="Arial Narrow" w:cs="Arial"/>
          <w:i/>
          <w:iCs/>
          <w:sz w:val="22"/>
          <w:szCs w:val="22"/>
        </w:rPr>
        <w:t xml:space="preserve">preço GLOBAL do grupo, observados os valores unitários de cada item que compõe o grupo, não se admitindo valores individuais superiores aos propostos, e demais </w:t>
      </w:r>
      <w:r w:rsidRPr="00CA5AE9">
        <w:rPr>
          <w:rFonts w:ascii="Arial Narrow" w:hAnsi="Arial Narrow" w:cs="Arial"/>
          <w:i/>
          <w:iCs/>
          <w:sz w:val="22"/>
          <w:szCs w:val="22"/>
        </w:rPr>
        <w:t xml:space="preserve">exigências contidas </w:t>
      </w:r>
      <w:r w:rsidR="00782B62" w:rsidRPr="00CA5AE9">
        <w:rPr>
          <w:rFonts w:ascii="Arial Narrow" w:hAnsi="Arial Narrow" w:cs="Arial"/>
          <w:i/>
          <w:iCs/>
          <w:sz w:val="22"/>
          <w:szCs w:val="22"/>
        </w:rPr>
        <w:t>n</w:t>
      </w:r>
      <w:r w:rsidRPr="00CA5AE9">
        <w:rPr>
          <w:rFonts w:ascii="Arial Narrow" w:hAnsi="Arial Narrow" w:cs="Arial"/>
          <w:i/>
          <w:iCs/>
          <w:sz w:val="22"/>
          <w:szCs w:val="22"/>
        </w:rPr>
        <w:t>este Edital e seus Anexos quanto às especificações do objeto.</w:t>
      </w:r>
    </w:p>
    <w:p w:rsidR="000B49DC" w:rsidRPr="00CA5AE9" w:rsidRDefault="000B49DC" w:rsidP="00015D3C">
      <w:pPr>
        <w:pStyle w:val="PargrafodaLista"/>
        <w:spacing w:before="100" w:beforeAutospacing="1" w:after="100" w:afterAutospacing="1" w:line="276" w:lineRule="auto"/>
        <w:ind w:left="0"/>
        <w:jc w:val="both"/>
        <w:rPr>
          <w:rFonts w:ascii="Arial Narrow" w:hAnsi="Arial Narrow" w:cs="Arial"/>
          <w:sz w:val="22"/>
          <w:szCs w:val="22"/>
        </w:rPr>
      </w:pPr>
    </w:p>
    <w:p w:rsidR="00080710" w:rsidRPr="00CA5AE9" w:rsidRDefault="00080710" w:rsidP="00015D3C">
      <w:pPr>
        <w:rPr>
          <w:rFonts w:ascii="Arial Narrow" w:hAnsi="Arial Narrow"/>
          <w:i/>
          <w:sz w:val="22"/>
          <w:szCs w:val="22"/>
        </w:rPr>
      </w:pPr>
    </w:p>
    <w:p w:rsidR="00080710" w:rsidRPr="00CA5AE9" w:rsidRDefault="004015F5" w:rsidP="00015D3C">
      <w:pPr>
        <w:pStyle w:val="Nivel01"/>
        <w:ind w:left="0" w:firstLine="0"/>
        <w:rPr>
          <w:rFonts w:ascii="Arial Narrow" w:hAnsi="Arial Narrow" w:cs="Arial"/>
          <w:color w:val="auto"/>
          <w:sz w:val="22"/>
          <w:szCs w:val="22"/>
        </w:rPr>
      </w:pPr>
      <w:r w:rsidRPr="00CA5AE9">
        <w:rPr>
          <w:rFonts w:ascii="Arial Narrow" w:hAnsi="Arial Narrow"/>
          <w:i/>
          <w:color w:val="auto"/>
          <w:sz w:val="22"/>
          <w:szCs w:val="22"/>
        </w:rPr>
        <w:lastRenderedPageBreak/>
        <w:t>DO REGISTRO DE PREÇOS</w:t>
      </w:r>
    </w:p>
    <w:p w:rsidR="005A7219" w:rsidRPr="00CA5AE9" w:rsidRDefault="00080710" w:rsidP="00015D3C">
      <w:pPr>
        <w:numPr>
          <w:ilvl w:val="1"/>
          <w:numId w:val="15"/>
        </w:numPr>
        <w:spacing w:before="120" w:after="120" w:line="276" w:lineRule="auto"/>
        <w:ind w:left="0" w:firstLine="0"/>
        <w:jc w:val="both"/>
        <w:rPr>
          <w:rFonts w:ascii="Arial Narrow" w:hAnsi="Arial Narrow" w:cs="Arial"/>
          <w:i/>
          <w:sz w:val="22"/>
          <w:szCs w:val="22"/>
        </w:rPr>
      </w:pPr>
      <w:r w:rsidRPr="00CA5AE9">
        <w:rPr>
          <w:rFonts w:ascii="Arial Narrow" w:hAnsi="Arial Narrow" w:cs="Arial"/>
          <w:i/>
          <w:sz w:val="22"/>
          <w:szCs w:val="22"/>
        </w:rPr>
        <w:t>As regras referentes aos órgãos gerenciador e participantes, bem como a eventuais adesões são as que constam da minuta de Ata de Registro de Preços</w:t>
      </w:r>
      <w:r w:rsidR="002463FA" w:rsidRPr="00CA5AE9">
        <w:rPr>
          <w:rFonts w:ascii="Arial Narrow" w:hAnsi="Arial Narrow" w:cs="Arial"/>
          <w:i/>
          <w:sz w:val="22"/>
          <w:szCs w:val="22"/>
        </w:rPr>
        <w:t>.</w:t>
      </w:r>
    </w:p>
    <w:p w:rsidR="000F104D" w:rsidRPr="00CA5AE9" w:rsidRDefault="2657C157" w:rsidP="00015D3C">
      <w:pPr>
        <w:pStyle w:val="Nivel01"/>
        <w:ind w:left="0" w:firstLine="0"/>
        <w:rPr>
          <w:rFonts w:ascii="Arial Narrow" w:hAnsi="Arial Narrow" w:cs="Arial"/>
          <w:sz w:val="22"/>
          <w:szCs w:val="22"/>
        </w:rPr>
      </w:pPr>
      <w:r w:rsidRPr="00CA5AE9">
        <w:rPr>
          <w:rFonts w:ascii="Arial Narrow" w:hAnsi="Arial Narrow" w:cs="Arial"/>
          <w:sz w:val="22"/>
          <w:szCs w:val="22"/>
        </w:rPr>
        <w:t>DO CREDENCIAMENTO</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O Credenciamento é o nível básico do registro cadastral no </w:t>
      </w:r>
      <w:r w:rsidR="00532993" w:rsidRPr="00CA5AE9">
        <w:rPr>
          <w:rFonts w:ascii="Arial Narrow" w:hAnsi="Arial Narrow" w:cs="Arial"/>
          <w:color w:val="000000" w:themeColor="text1"/>
          <w:sz w:val="22"/>
          <w:szCs w:val="22"/>
        </w:rPr>
        <w:t>SICAF</w:t>
      </w:r>
      <w:r w:rsidRPr="00CA5AE9">
        <w:rPr>
          <w:rFonts w:ascii="Arial Narrow" w:hAnsi="Arial Narrow" w:cs="Arial"/>
          <w:color w:val="000000" w:themeColor="text1"/>
          <w:sz w:val="22"/>
          <w:szCs w:val="22"/>
        </w:rPr>
        <w:t>, que permite a participação dos interessados na modalidade licitatória Pregão, em sua forma eletrônica.</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O cadastro no </w:t>
      </w:r>
      <w:r w:rsidR="00532993" w:rsidRPr="00CA5AE9">
        <w:rPr>
          <w:rFonts w:ascii="Arial Narrow" w:hAnsi="Arial Narrow" w:cs="Arial"/>
          <w:color w:val="000000" w:themeColor="text1"/>
          <w:sz w:val="22"/>
          <w:szCs w:val="22"/>
        </w:rPr>
        <w:t>SICAF</w:t>
      </w:r>
      <w:r w:rsidRPr="00CA5AE9">
        <w:rPr>
          <w:rFonts w:ascii="Arial Narrow" w:hAnsi="Arial Narrow" w:cs="Arial"/>
          <w:color w:val="000000" w:themeColor="text1"/>
          <w:sz w:val="22"/>
          <w:szCs w:val="22"/>
        </w:rPr>
        <w:t xml:space="preserve"> deverá ser feito no Portal de Compras do Governo Federal, no sítio </w:t>
      </w:r>
      <w:hyperlink r:id="rId11">
        <w:r w:rsidRPr="00CA5AE9">
          <w:rPr>
            <w:rStyle w:val="Hyperlink"/>
            <w:rFonts w:ascii="Arial Narrow" w:hAnsi="Arial Narrow" w:cs="Arial"/>
            <w:sz w:val="22"/>
            <w:szCs w:val="22"/>
          </w:rPr>
          <w:t>www.comprasgovernamentais.gov.br</w:t>
        </w:r>
      </w:hyperlink>
      <w:r w:rsidRPr="00CA5AE9">
        <w:rPr>
          <w:rFonts w:ascii="Arial Narrow" w:hAnsi="Arial Narrow" w:cs="Arial"/>
          <w:color w:val="000000" w:themeColor="text1"/>
          <w:sz w:val="22"/>
          <w:szCs w:val="22"/>
        </w:rPr>
        <w:t>, por meio de certificado digital conferido pela Infraestrutura de Chaves Públicas Brasileira – ICP - Brasil.</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O credenciamento junto ao provedor do sistema implica a responsabilidade do licitante ou de seu representante legal e a presunção de sua capacidade técnica para realização das transações inerentes a este Pregão.</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É de responsabilidade exclusiva do licitante o uso adequado do sistema, cabendo-lhe zelar por todas as transações efetuadas diretamente ou por seu representante.</w:t>
      </w:r>
    </w:p>
    <w:p w:rsidR="00B607A0" w:rsidRPr="00CA5AE9" w:rsidRDefault="00B607A0"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lang w:eastAsia="en-US"/>
        </w:rPr>
        <w:t xml:space="preserve">É de responsabilidade do cadastrado conferir a exatidão dos seus dados cadastrais no </w:t>
      </w:r>
      <w:r w:rsidR="00532993" w:rsidRPr="00CA5AE9">
        <w:rPr>
          <w:rFonts w:ascii="Arial Narrow" w:hAnsi="Arial Narrow" w:cs="Arial"/>
          <w:color w:val="000000" w:themeColor="text1"/>
          <w:sz w:val="22"/>
          <w:szCs w:val="22"/>
          <w:lang w:eastAsia="en-US"/>
        </w:rPr>
        <w:t>SICAF</w:t>
      </w:r>
      <w:r w:rsidRPr="00CA5AE9">
        <w:rPr>
          <w:rFonts w:ascii="Arial Narrow" w:hAnsi="Arial Narrow" w:cs="Arial"/>
          <w:color w:val="000000" w:themeColor="text1"/>
          <w:sz w:val="22"/>
          <w:szCs w:val="22"/>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B607A0" w:rsidRPr="00CA5AE9" w:rsidRDefault="00B607A0"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lang w:eastAsia="en-US"/>
        </w:rPr>
        <w:t>A não observância do disposto no subitem anterior poderá ensejar desclassificação no momento da habilitação</w:t>
      </w:r>
    </w:p>
    <w:p w:rsidR="000F104D" w:rsidRPr="00CA5AE9" w:rsidRDefault="00B607A0" w:rsidP="00015D3C">
      <w:pPr>
        <w:pStyle w:val="Nivel01"/>
        <w:ind w:left="0" w:firstLine="0"/>
        <w:rPr>
          <w:rFonts w:ascii="Arial Narrow" w:hAnsi="Arial Narrow" w:cs="Arial"/>
          <w:color w:val="auto"/>
          <w:sz w:val="22"/>
          <w:szCs w:val="22"/>
        </w:rPr>
      </w:pPr>
      <w:r w:rsidRPr="00CA5AE9">
        <w:rPr>
          <w:rFonts w:ascii="Arial Narrow" w:hAnsi="Arial Narrow" w:cs="Arial"/>
          <w:sz w:val="22"/>
          <w:szCs w:val="22"/>
        </w:rPr>
        <w:t xml:space="preserve"> </w:t>
      </w:r>
      <w:r w:rsidR="2657C157" w:rsidRPr="00CA5AE9">
        <w:rPr>
          <w:rFonts w:ascii="Arial Narrow" w:hAnsi="Arial Narrow" w:cs="Arial"/>
          <w:color w:val="auto"/>
          <w:sz w:val="22"/>
          <w:szCs w:val="22"/>
        </w:rPr>
        <w:t>DA PARTICIPAÇÃO NO PREGÃO.</w:t>
      </w:r>
    </w:p>
    <w:p w:rsidR="00996A15" w:rsidRPr="00CA5AE9" w:rsidRDefault="00AD2971" w:rsidP="00015D3C">
      <w:pPr>
        <w:numPr>
          <w:ilvl w:val="1"/>
          <w:numId w:val="1"/>
        </w:numPr>
        <w:autoSpaceDE w:val="0"/>
        <w:snapToGrid w:val="0"/>
        <w:spacing w:before="120" w:after="120" w:line="276" w:lineRule="auto"/>
        <w:ind w:left="0" w:firstLine="0"/>
        <w:jc w:val="both"/>
        <w:rPr>
          <w:rFonts w:ascii="Arial Narrow" w:hAnsi="Arial Narrow"/>
          <w:sz w:val="22"/>
          <w:szCs w:val="22"/>
        </w:rPr>
      </w:pPr>
      <w:r w:rsidRPr="00CA5AE9">
        <w:rPr>
          <w:rFonts w:ascii="Arial Narrow" w:hAnsi="Arial Narrow" w:cs="Arial"/>
          <w:sz w:val="22"/>
          <w:szCs w:val="22"/>
        </w:rPr>
        <w:t>Poderão participar deste Pregão interessados cujo ramo de atividade seja compatível com o objeto desta licitação</w:t>
      </w:r>
      <w:r w:rsidR="00532993" w:rsidRPr="00CA5AE9">
        <w:rPr>
          <w:rFonts w:ascii="Arial Narrow" w:hAnsi="Arial Narrow" w:cs="Arial"/>
          <w:sz w:val="22"/>
          <w:szCs w:val="22"/>
        </w:rPr>
        <w:t>,</w:t>
      </w:r>
      <w:r w:rsidRPr="00CA5AE9">
        <w:rPr>
          <w:rFonts w:ascii="Arial Narrow" w:hAnsi="Arial Narrow" w:cs="Arial"/>
          <w:sz w:val="22"/>
          <w:szCs w:val="22"/>
        </w:rPr>
        <w:t xml:space="preserve"> e que estejam com Credenciamento regular no Sistema de Cadastramento Unificado de Fornecedores – </w:t>
      </w:r>
      <w:r w:rsidR="00532993" w:rsidRPr="00CA5AE9">
        <w:rPr>
          <w:rFonts w:ascii="Arial Narrow" w:hAnsi="Arial Narrow" w:cs="Arial"/>
          <w:sz w:val="22"/>
          <w:szCs w:val="22"/>
        </w:rPr>
        <w:t>SICAF</w:t>
      </w:r>
      <w:r w:rsidRPr="00CA5AE9">
        <w:rPr>
          <w:rFonts w:ascii="Arial Narrow" w:hAnsi="Arial Narrow" w:cs="Arial"/>
          <w:sz w:val="22"/>
          <w:szCs w:val="22"/>
        </w:rPr>
        <w:t>, conforme disposto no art. 9º da IN SEGES/MP nº 3, de 2018</w:t>
      </w:r>
      <w:r w:rsidR="00BC6EAE" w:rsidRPr="00CA5AE9">
        <w:rPr>
          <w:rFonts w:ascii="Arial Narrow" w:hAnsi="Arial Narrow" w:cs="Arial"/>
          <w:sz w:val="22"/>
          <w:szCs w:val="22"/>
        </w:rPr>
        <w:t>.</w:t>
      </w:r>
    </w:p>
    <w:p w:rsidR="00996A15" w:rsidRPr="00CA5AE9" w:rsidRDefault="2657C157" w:rsidP="00015D3C">
      <w:pPr>
        <w:numPr>
          <w:ilvl w:val="2"/>
          <w:numId w:val="1"/>
        </w:numPr>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licitantes deverão utilizar o certificado digital para acesso ao Sistema</w:t>
      </w:r>
    </w:p>
    <w:p w:rsidR="00544DB8" w:rsidRPr="00CA5AE9" w:rsidRDefault="00544DB8" w:rsidP="00015D3C">
      <w:pPr>
        <w:numPr>
          <w:ilvl w:val="2"/>
          <w:numId w:val="1"/>
        </w:numPr>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Para os itens dos grupos 4 e 5, a participação é exclusiva a microempresas e empresas de pequeno porte, nos termos do art. 48 da Lei Complementar nº 123, de 14 de dezembro de 2006.</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Não poderão participar desta licitação os interessados:</w:t>
      </w:r>
    </w:p>
    <w:p w:rsidR="00025E06" w:rsidRPr="00CA5AE9" w:rsidRDefault="00AC00D2"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p</w:t>
      </w:r>
      <w:r w:rsidR="2657C157" w:rsidRPr="00CA5AE9">
        <w:rPr>
          <w:rFonts w:ascii="Arial Narrow" w:hAnsi="Arial Narrow" w:cs="Arial"/>
          <w:color w:val="000000" w:themeColor="text1"/>
          <w:sz w:val="22"/>
          <w:szCs w:val="22"/>
        </w:rPr>
        <w:t>roibidos de participar de licitações e celebrar contratos administrativos, na forma da legislação vigente;</w:t>
      </w:r>
    </w:p>
    <w:p w:rsidR="00025E06" w:rsidRPr="00CA5AE9" w:rsidRDefault="00AC00D2"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q</w:t>
      </w:r>
      <w:r w:rsidR="2657C157" w:rsidRPr="00CA5AE9">
        <w:rPr>
          <w:rFonts w:ascii="Arial Narrow" w:hAnsi="Arial Narrow" w:cs="Arial"/>
          <w:color w:val="000000" w:themeColor="text1"/>
          <w:sz w:val="22"/>
          <w:szCs w:val="22"/>
        </w:rPr>
        <w:t>ue não atendam às condições deste Edital e seu(s) anexo(s);</w:t>
      </w:r>
    </w:p>
    <w:p w:rsidR="00025E06" w:rsidRPr="00CA5AE9" w:rsidRDefault="00AC00D2"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e</w:t>
      </w:r>
      <w:r w:rsidR="2657C157" w:rsidRPr="00CA5AE9">
        <w:rPr>
          <w:rFonts w:ascii="Arial Narrow" w:hAnsi="Arial Narrow" w:cs="Arial"/>
          <w:color w:val="000000" w:themeColor="text1"/>
          <w:sz w:val="22"/>
          <w:szCs w:val="22"/>
        </w:rPr>
        <w:t>strangeiros que não tenham representação legal no Brasil com poderes expressos para receber citação e responder administrativa ou judicialmente;</w:t>
      </w:r>
    </w:p>
    <w:p w:rsidR="00025E06" w:rsidRPr="00CA5AE9" w:rsidRDefault="00AC00D2"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eastAsia="Arial Unicode MS" w:hAnsi="Arial Narrow" w:cs="Arial"/>
          <w:color w:val="000000" w:themeColor="text1"/>
          <w:sz w:val="22"/>
          <w:szCs w:val="22"/>
        </w:rPr>
        <w:t>q</w:t>
      </w:r>
      <w:r w:rsidR="2657C157" w:rsidRPr="00CA5AE9">
        <w:rPr>
          <w:rFonts w:ascii="Arial Narrow" w:eastAsia="Arial Unicode MS" w:hAnsi="Arial Narrow" w:cs="Arial"/>
          <w:color w:val="000000" w:themeColor="text1"/>
          <w:sz w:val="22"/>
          <w:szCs w:val="22"/>
        </w:rPr>
        <w:t>ue se enquadrem nas vedações previstas no artigo 9º da Lei nº 8.666, de 1993;</w:t>
      </w:r>
    </w:p>
    <w:p w:rsidR="001B7184" w:rsidRPr="00CA5AE9" w:rsidRDefault="00AC00D2"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bookmarkStart w:id="4" w:name="_Hlk519667653"/>
      <w:r w:rsidRPr="00CA5AE9">
        <w:rPr>
          <w:rFonts w:ascii="Arial Narrow" w:hAnsi="Arial Narrow" w:cs="Arial"/>
          <w:color w:val="000000" w:themeColor="text1"/>
          <w:sz w:val="22"/>
          <w:szCs w:val="22"/>
        </w:rPr>
        <w:t>q</w:t>
      </w:r>
      <w:r w:rsidR="2657C157" w:rsidRPr="00CA5AE9">
        <w:rPr>
          <w:rFonts w:ascii="Arial Narrow" w:hAnsi="Arial Narrow" w:cs="Arial"/>
          <w:color w:val="000000" w:themeColor="text1"/>
          <w:sz w:val="22"/>
          <w:szCs w:val="22"/>
        </w:rPr>
        <w:t>ue estejam sob falência, concurso de credores ou insolvência, em processo de dissolução ou liquidação;</w:t>
      </w:r>
      <w:bookmarkEnd w:id="4"/>
    </w:p>
    <w:p w:rsidR="00E878CC" w:rsidRPr="00CA5AE9" w:rsidRDefault="00AC00D2"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olor w:val="000000" w:themeColor="text1"/>
          <w:sz w:val="22"/>
          <w:szCs w:val="22"/>
        </w:rPr>
        <w:lastRenderedPageBreak/>
        <w:t>e</w:t>
      </w:r>
      <w:r w:rsidR="2657C157" w:rsidRPr="00CA5AE9">
        <w:rPr>
          <w:rFonts w:ascii="Arial Narrow" w:hAnsi="Arial Narrow"/>
          <w:color w:val="000000" w:themeColor="text1"/>
          <w:sz w:val="22"/>
          <w:szCs w:val="22"/>
        </w:rPr>
        <w:t>ntidades empresariais que estejam reunidas em consórcio;</w:t>
      </w:r>
    </w:p>
    <w:p w:rsidR="00706C56" w:rsidRPr="00CA5AE9" w:rsidRDefault="00AC00D2"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sz w:val="22"/>
          <w:szCs w:val="22"/>
        </w:rPr>
        <w:t>o</w:t>
      </w:r>
      <w:r w:rsidR="006414FF" w:rsidRPr="00CA5AE9">
        <w:rPr>
          <w:rFonts w:ascii="Arial Narrow" w:hAnsi="Arial Narrow" w:cs="Arial"/>
          <w:color w:val="000000"/>
          <w:sz w:val="22"/>
          <w:szCs w:val="22"/>
        </w:rPr>
        <w:t xml:space="preserve">rganizações da Sociedade Civil de Interesse Público - OSCIP, atuando </w:t>
      </w:r>
      <w:r w:rsidR="006803C4" w:rsidRPr="00CA5AE9">
        <w:rPr>
          <w:rFonts w:ascii="Arial Narrow" w:hAnsi="Arial Narrow" w:cs="Arial"/>
          <w:color w:val="000000"/>
          <w:sz w:val="22"/>
          <w:szCs w:val="22"/>
        </w:rPr>
        <w:t>nessa condição</w:t>
      </w:r>
      <w:r w:rsidR="006414FF" w:rsidRPr="00CA5AE9">
        <w:rPr>
          <w:rFonts w:ascii="Arial Narrow" w:hAnsi="Arial Narrow" w:cs="Arial"/>
          <w:color w:val="000000"/>
          <w:sz w:val="22"/>
          <w:szCs w:val="22"/>
        </w:rPr>
        <w:t xml:space="preserve"> (</w:t>
      </w:r>
      <w:r w:rsidR="00257699" w:rsidRPr="00CA5AE9">
        <w:rPr>
          <w:rFonts w:ascii="Arial Narrow" w:hAnsi="Arial Narrow" w:cs="Arial"/>
          <w:color w:val="000000"/>
          <w:sz w:val="22"/>
          <w:szCs w:val="22"/>
        </w:rPr>
        <w:t>Acórdão n</w:t>
      </w:r>
      <w:r w:rsidR="006414FF" w:rsidRPr="00CA5AE9">
        <w:rPr>
          <w:rFonts w:ascii="Arial Narrow" w:hAnsi="Arial Narrow" w:cs="Arial"/>
          <w:color w:val="000000"/>
          <w:sz w:val="22"/>
          <w:szCs w:val="22"/>
        </w:rPr>
        <w:t>º 746/2014-TCU-</w:t>
      </w:r>
      <w:r w:rsidR="006803C4" w:rsidRPr="00CA5AE9">
        <w:rPr>
          <w:rFonts w:ascii="Arial Narrow" w:hAnsi="Arial Narrow" w:cs="Arial"/>
          <w:color w:val="000000"/>
          <w:sz w:val="22"/>
          <w:szCs w:val="22"/>
        </w:rPr>
        <w:t>Plenário</w:t>
      </w:r>
      <w:r w:rsidR="006414FF" w:rsidRPr="00CA5AE9">
        <w:rPr>
          <w:rFonts w:ascii="Arial Narrow" w:hAnsi="Arial Narrow" w:cs="Arial"/>
          <w:color w:val="000000"/>
          <w:sz w:val="22"/>
          <w:szCs w:val="22"/>
        </w:rPr>
        <w:t>)</w:t>
      </w:r>
      <w:r w:rsidR="006803C4" w:rsidRPr="00CA5AE9">
        <w:rPr>
          <w:rFonts w:ascii="Arial Narrow" w:hAnsi="Arial Narrow" w:cs="Arial"/>
          <w:color w:val="000000"/>
          <w:sz w:val="22"/>
          <w:szCs w:val="22"/>
        </w:rPr>
        <w:t xml:space="preserve">; </w:t>
      </w:r>
    </w:p>
    <w:p w:rsidR="00D64979" w:rsidRPr="00CA5AE9" w:rsidRDefault="006414FF"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olor w:val="000000"/>
          <w:sz w:val="22"/>
          <w:szCs w:val="22"/>
        </w:rPr>
        <w:t>instituições sem fins lucrativos (parágrafo único do art. 12 da Instrução Normativa/SEG</w:t>
      </w:r>
      <w:r w:rsidR="00D64979" w:rsidRPr="00CA5AE9">
        <w:rPr>
          <w:rFonts w:ascii="Arial Narrow" w:hAnsi="Arial Narrow"/>
          <w:color w:val="000000"/>
          <w:sz w:val="22"/>
          <w:szCs w:val="22"/>
        </w:rPr>
        <w:t>ES nº 05/2017)</w:t>
      </w:r>
      <w:r w:rsidR="0033442F" w:rsidRPr="00CA5AE9">
        <w:rPr>
          <w:rFonts w:ascii="Arial Narrow" w:hAnsi="Arial Narrow"/>
          <w:color w:val="000000"/>
          <w:sz w:val="22"/>
          <w:szCs w:val="22"/>
        </w:rPr>
        <w:t>;</w:t>
      </w:r>
    </w:p>
    <w:p w:rsidR="00706C56" w:rsidRPr="00CA5AE9" w:rsidRDefault="00D64979" w:rsidP="00015D3C">
      <w:pPr>
        <w:numPr>
          <w:ilvl w:val="3"/>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olor w:val="000000"/>
          <w:sz w:val="22"/>
          <w:szCs w:val="22"/>
        </w:rPr>
        <w:t>É admissível a participação de</w:t>
      </w:r>
      <w:r w:rsidR="006414FF" w:rsidRPr="00CA5AE9">
        <w:rPr>
          <w:rFonts w:ascii="Arial Narrow" w:hAnsi="Arial Narrow"/>
          <w:color w:val="000000"/>
          <w:sz w:val="22"/>
          <w:szCs w:val="22"/>
        </w:rPr>
        <w:t xml:space="preserve"> organizações sociais, qualificadas na forma dos arts. 5º a 7º da Lei 9.637/1998, desde que os serviços objeto desta licitação se insiram entre as atividades previstas no contrato de gestão firmado entre o Poder Público e a organização social (Acórdão nº 1.406/20</w:t>
      </w:r>
      <w:r w:rsidR="006803C4" w:rsidRPr="00CA5AE9">
        <w:rPr>
          <w:rFonts w:ascii="Arial Narrow" w:hAnsi="Arial Narrow"/>
          <w:color w:val="000000"/>
          <w:sz w:val="22"/>
          <w:szCs w:val="22"/>
        </w:rPr>
        <w:t>17</w:t>
      </w:r>
      <w:r w:rsidR="006803C4" w:rsidRPr="00CA5AE9">
        <w:rPr>
          <w:rFonts w:ascii="Arial Narrow" w:eastAsia="Arial" w:hAnsi="Arial Narrow"/>
          <w:color w:val="000000"/>
          <w:sz w:val="22"/>
          <w:szCs w:val="22"/>
        </w:rPr>
        <w:t>-</w:t>
      </w:r>
      <w:r w:rsidR="006803C4" w:rsidRPr="00CA5AE9">
        <w:rPr>
          <w:rFonts w:ascii="Arial Narrow" w:eastAsia="Arial" w:hAnsi="Arial Narrow" w:cs="Arial"/>
          <w:color w:val="000000"/>
          <w:sz w:val="22"/>
          <w:szCs w:val="22"/>
        </w:rPr>
        <w:t xml:space="preserve"> </w:t>
      </w:r>
      <w:r w:rsidR="006803C4" w:rsidRPr="00CA5AE9">
        <w:rPr>
          <w:rFonts w:ascii="Arial Narrow" w:hAnsi="Arial Narrow"/>
          <w:color w:val="000000"/>
          <w:sz w:val="22"/>
          <w:szCs w:val="22"/>
        </w:rPr>
        <w:t>TCU-Plenári</w:t>
      </w:r>
      <w:r w:rsidR="006803C4" w:rsidRPr="00CA5AE9">
        <w:rPr>
          <w:rFonts w:ascii="Arial Narrow" w:eastAsia="Arial" w:hAnsi="Arial Narrow"/>
          <w:color w:val="000000"/>
          <w:sz w:val="22"/>
          <w:szCs w:val="22"/>
        </w:rPr>
        <w:t>o</w:t>
      </w:r>
      <w:r w:rsidR="006414FF" w:rsidRPr="00CA5AE9">
        <w:rPr>
          <w:rFonts w:ascii="Arial Narrow" w:eastAsia="Arial" w:hAnsi="Arial Narrow" w:cs="Arial"/>
          <w:color w:val="000000"/>
          <w:sz w:val="22"/>
          <w:szCs w:val="22"/>
        </w:rPr>
        <w:t>)</w:t>
      </w:r>
      <w:r w:rsidR="00706C56" w:rsidRPr="00CA5AE9">
        <w:rPr>
          <w:rFonts w:ascii="Arial Narrow" w:eastAsia="Arial" w:hAnsi="Arial Narrow" w:cs="Arial"/>
          <w:color w:val="000000"/>
          <w:sz w:val="22"/>
          <w:szCs w:val="22"/>
        </w:rPr>
        <w:t>, mediante apresentação do Contrato de Gestão</w:t>
      </w:r>
      <w:r w:rsidR="00B129B3" w:rsidRPr="00CA5AE9">
        <w:rPr>
          <w:rFonts w:ascii="Arial Narrow" w:eastAsia="Arial" w:hAnsi="Arial Narrow" w:cs="Arial"/>
          <w:color w:val="000000"/>
          <w:sz w:val="22"/>
          <w:szCs w:val="22"/>
        </w:rPr>
        <w:t xml:space="preserve"> e dos respectivos atos constitutivos</w:t>
      </w:r>
      <w:r w:rsidR="006414FF" w:rsidRPr="00CA5AE9">
        <w:rPr>
          <w:rFonts w:ascii="Arial Narrow" w:eastAsia="Arial" w:hAnsi="Arial Narrow" w:cs="Arial"/>
          <w:color w:val="000000"/>
          <w:sz w:val="22"/>
          <w:szCs w:val="22"/>
        </w:rPr>
        <w:t>.</w:t>
      </w:r>
    </w:p>
    <w:p w:rsidR="006414FF" w:rsidRPr="00CA5AE9" w:rsidRDefault="00AC00D2" w:rsidP="00015D3C">
      <w:pPr>
        <w:numPr>
          <w:ilvl w:val="2"/>
          <w:numId w:val="1"/>
        </w:numPr>
        <w:spacing w:before="120" w:after="120" w:line="276" w:lineRule="auto"/>
        <w:ind w:left="0" w:firstLine="0"/>
        <w:jc w:val="both"/>
        <w:rPr>
          <w:rFonts w:ascii="Arial Narrow" w:hAnsi="Arial Narrow" w:cs="Arial"/>
          <w:sz w:val="22"/>
          <w:szCs w:val="22"/>
        </w:rPr>
      </w:pPr>
      <w:bookmarkStart w:id="5" w:name="_Hlk519667815"/>
      <w:r w:rsidRPr="00CA5AE9">
        <w:rPr>
          <w:rFonts w:ascii="Arial Narrow" w:hAnsi="Arial Narrow" w:cs="Arial"/>
          <w:i/>
          <w:sz w:val="22"/>
          <w:szCs w:val="22"/>
        </w:rPr>
        <w:t>s</w:t>
      </w:r>
      <w:r w:rsidR="008257ED" w:rsidRPr="00CA5AE9">
        <w:rPr>
          <w:rFonts w:ascii="Arial Narrow" w:hAnsi="Arial Narrow" w:cs="Arial"/>
          <w:i/>
          <w:sz w:val="22"/>
          <w:szCs w:val="22"/>
        </w:rPr>
        <w:t xml:space="preserve">ociedades </w:t>
      </w:r>
      <w:r w:rsidR="005076BB" w:rsidRPr="00CA5AE9">
        <w:rPr>
          <w:rFonts w:ascii="Arial Narrow" w:hAnsi="Arial Narrow" w:cs="Arial"/>
          <w:i/>
          <w:sz w:val="22"/>
          <w:szCs w:val="22"/>
        </w:rPr>
        <w:t>c</w:t>
      </w:r>
      <w:r w:rsidR="008257ED" w:rsidRPr="00CA5AE9">
        <w:rPr>
          <w:rFonts w:ascii="Arial Narrow" w:hAnsi="Arial Narrow" w:cs="Arial"/>
          <w:i/>
          <w:sz w:val="22"/>
          <w:szCs w:val="22"/>
        </w:rPr>
        <w:t xml:space="preserve">ooperativas, considerando a vedação contida </w:t>
      </w:r>
      <w:r w:rsidR="00A61D1D" w:rsidRPr="00CA5AE9">
        <w:rPr>
          <w:rFonts w:ascii="Arial Narrow" w:hAnsi="Arial Narrow" w:cs="Arial"/>
          <w:i/>
          <w:sz w:val="22"/>
          <w:szCs w:val="22"/>
        </w:rPr>
        <w:t>no art. 10 da Instrução Normativa SEGES/MP nº 5, de 2017</w:t>
      </w:r>
      <w:r w:rsidR="008257ED" w:rsidRPr="00CA5AE9">
        <w:rPr>
          <w:rFonts w:ascii="Arial Narrow" w:hAnsi="Arial Narrow" w:cs="Arial"/>
          <w:i/>
          <w:sz w:val="22"/>
          <w:szCs w:val="22"/>
        </w:rPr>
        <w:t>.</w:t>
      </w:r>
      <w:bookmarkEnd w:id="5"/>
    </w:p>
    <w:p w:rsidR="006414FF" w:rsidRPr="00CA5AE9" w:rsidRDefault="006414FF" w:rsidP="00015D3C">
      <w:pPr>
        <w:numPr>
          <w:ilvl w:val="1"/>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Nos</w:t>
      </w:r>
      <w:r w:rsidRPr="00CA5AE9">
        <w:rPr>
          <w:rFonts w:ascii="Arial Narrow" w:hAnsi="Arial Narrow" w:cs="Arial"/>
          <w:color w:val="000000"/>
          <w:sz w:val="22"/>
          <w:szCs w:val="22"/>
          <w:shd w:val="clear" w:color="auto" w:fill="FFFFFF"/>
        </w:rPr>
        <w:t xml:space="preserve"> termos do </w:t>
      </w:r>
      <w:r w:rsidR="008257ED" w:rsidRPr="00CA5AE9">
        <w:rPr>
          <w:rFonts w:ascii="Arial Narrow" w:hAnsi="Arial Narrow" w:cs="Arial"/>
          <w:color w:val="000000"/>
          <w:sz w:val="22"/>
          <w:szCs w:val="22"/>
          <w:shd w:val="clear" w:color="auto" w:fill="FFFFFF"/>
        </w:rPr>
        <w:t xml:space="preserve">art. </w:t>
      </w:r>
      <w:r w:rsidR="006A1E80" w:rsidRPr="00CA5AE9">
        <w:rPr>
          <w:rFonts w:ascii="Arial Narrow" w:hAnsi="Arial Narrow" w:cs="Arial"/>
          <w:color w:val="000000"/>
          <w:sz w:val="22"/>
          <w:szCs w:val="22"/>
          <w:shd w:val="clear" w:color="auto" w:fill="FFFFFF"/>
        </w:rPr>
        <w:t>5º do Decreto nº 9.507, de 2018</w:t>
      </w:r>
      <w:r w:rsidRPr="00CA5AE9">
        <w:rPr>
          <w:rFonts w:ascii="Arial Narrow" w:hAnsi="Arial Narrow" w:cs="Arial"/>
          <w:color w:val="000000"/>
          <w:sz w:val="22"/>
          <w:szCs w:val="22"/>
          <w:shd w:val="clear" w:color="auto" w:fill="FFFFFF"/>
        </w:rPr>
        <w:t xml:space="preserve">, é vedada a contratação de </w:t>
      </w:r>
      <w:r w:rsidRPr="00CA5AE9">
        <w:rPr>
          <w:rFonts w:ascii="Arial Narrow" w:hAnsi="Arial Narrow" w:cs="Arial"/>
          <w:sz w:val="22"/>
          <w:szCs w:val="22"/>
        </w:rPr>
        <w:t>pessoa</w:t>
      </w:r>
      <w:r w:rsidRPr="00CA5AE9">
        <w:rPr>
          <w:rFonts w:ascii="Arial Narrow" w:hAnsi="Arial Narrow" w:cs="Arial"/>
          <w:color w:val="000000"/>
          <w:sz w:val="22"/>
          <w:szCs w:val="22"/>
          <w:shd w:val="clear" w:color="auto" w:fill="FFFFFF"/>
        </w:rPr>
        <w:t xml:space="preserve"> jurídica na qual haja administrador ou sócio com poder de direção, familiar de:</w:t>
      </w:r>
    </w:p>
    <w:p w:rsidR="006414FF" w:rsidRPr="00CA5AE9" w:rsidRDefault="006414FF" w:rsidP="00015D3C">
      <w:pPr>
        <w:pStyle w:val="xwestern"/>
        <w:numPr>
          <w:ilvl w:val="0"/>
          <w:numId w:val="12"/>
        </w:numPr>
        <w:shd w:val="clear" w:color="auto" w:fill="FFFFFF" w:themeFill="background1"/>
        <w:spacing w:before="119" w:beforeAutospacing="0" w:after="119" w:afterAutospacing="0" w:line="276" w:lineRule="auto"/>
        <w:ind w:left="0" w:firstLine="0"/>
        <w:jc w:val="both"/>
        <w:rPr>
          <w:rFonts w:ascii="Arial Narrow" w:hAnsi="Arial Narrow" w:cs="Arial"/>
          <w:color w:val="003366"/>
          <w:sz w:val="22"/>
          <w:szCs w:val="22"/>
        </w:rPr>
      </w:pPr>
      <w:r w:rsidRPr="00CA5AE9">
        <w:rPr>
          <w:rFonts w:ascii="Arial Narrow" w:hAnsi="Arial Narrow" w:cs="Arial"/>
          <w:color w:val="000000"/>
          <w:sz w:val="22"/>
          <w:szCs w:val="22"/>
          <w:shd w:val="clear" w:color="auto" w:fill="FFFFFF"/>
        </w:rPr>
        <w:t>detentor de cargo em comissão ou função de confiança que atue na área responsável pela demanda ou contratação; ou</w:t>
      </w:r>
    </w:p>
    <w:p w:rsidR="006414FF" w:rsidRPr="00CA5AE9" w:rsidRDefault="006414FF" w:rsidP="00015D3C">
      <w:pPr>
        <w:pStyle w:val="xwestern"/>
        <w:numPr>
          <w:ilvl w:val="0"/>
          <w:numId w:val="12"/>
        </w:numPr>
        <w:shd w:val="clear" w:color="auto" w:fill="FFFFFF" w:themeFill="background1"/>
        <w:spacing w:before="119" w:beforeAutospacing="0" w:after="119" w:afterAutospacing="0" w:line="276" w:lineRule="auto"/>
        <w:ind w:left="0" w:firstLine="0"/>
        <w:jc w:val="both"/>
        <w:rPr>
          <w:rFonts w:ascii="Arial Narrow" w:hAnsi="Arial Narrow" w:cs="Arial"/>
          <w:color w:val="003366"/>
          <w:sz w:val="22"/>
          <w:szCs w:val="22"/>
        </w:rPr>
      </w:pPr>
      <w:r w:rsidRPr="00CA5AE9">
        <w:rPr>
          <w:rFonts w:ascii="Arial Narrow" w:hAnsi="Arial Narrow" w:cs="Arial"/>
          <w:color w:val="000000"/>
          <w:sz w:val="22"/>
          <w:szCs w:val="22"/>
          <w:shd w:val="clear" w:color="auto" w:fill="FFFFFF"/>
        </w:rPr>
        <w:t>de autoridade hierarquicamente superior no âmbito do órgão contratante.</w:t>
      </w:r>
    </w:p>
    <w:p w:rsidR="006414FF" w:rsidRPr="00CA5AE9" w:rsidRDefault="006414FF" w:rsidP="00015D3C">
      <w:pPr>
        <w:pStyle w:val="xwestern"/>
        <w:numPr>
          <w:ilvl w:val="2"/>
          <w:numId w:val="13"/>
        </w:numPr>
        <w:shd w:val="clear" w:color="auto" w:fill="FFFFFF" w:themeFill="background1"/>
        <w:spacing w:before="119" w:beforeAutospacing="0" w:after="119" w:afterAutospacing="0" w:line="276" w:lineRule="auto"/>
        <w:ind w:left="0" w:firstLine="0"/>
        <w:jc w:val="both"/>
        <w:rPr>
          <w:rFonts w:ascii="Arial Narrow" w:hAnsi="Arial Narrow" w:cs="Arial"/>
          <w:color w:val="003366"/>
          <w:sz w:val="22"/>
          <w:szCs w:val="22"/>
        </w:rPr>
      </w:pPr>
      <w:r w:rsidRPr="00CA5AE9">
        <w:rPr>
          <w:rFonts w:ascii="Arial Narrow" w:hAnsi="Arial Narrow" w:cs="Arial"/>
          <w:color w:val="000000"/>
          <w:sz w:val="22"/>
          <w:szCs w:val="22"/>
          <w:shd w:val="clear" w:color="auto" w:fill="FFFFFF"/>
        </w:rPr>
        <w:t>Para os fins do disposto neste item</w:t>
      </w:r>
      <w:r w:rsidRPr="00CA5AE9">
        <w:rPr>
          <w:rFonts w:ascii="Arial Narrow" w:hAnsi="Arial Narrow" w:cs="Arial"/>
          <w:i/>
          <w:iCs/>
          <w:color w:val="000000"/>
          <w:sz w:val="22"/>
          <w:szCs w:val="22"/>
          <w:shd w:val="clear" w:color="auto" w:fill="FFFFFF"/>
        </w:rPr>
        <w:t>,</w:t>
      </w:r>
      <w:r w:rsidRPr="00CA5AE9">
        <w:rPr>
          <w:rFonts w:ascii="Arial Narrow" w:hAnsi="Arial Narrow" w:cs="Arial"/>
          <w:color w:val="000000"/>
          <w:sz w:val="22"/>
          <w:szCs w:val="22"/>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rsidR="006414FF" w:rsidRPr="00CA5AE9" w:rsidRDefault="006414FF"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sz w:val="22"/>
          <w:szCs w:val="22"/>
          <w:shd w:val="clear" w:color="auto" w:fill="FFFFFF"/>
        </w:rPr>
        <w:t xml:space="preserve">Nos termos do art. 7° do Decreto n° 7.203, de 2010, é vedada, ainda, a utilização, na execução dos serviços </w:t>
      </w:r>
      <w:r w:rsidRPr="00CA5AE9">
        <w:rPr>
          <w:rFonts w:ascii="Arial Narrow" w:hAnsi="Arial Narrow" w:cs="Arial"/>
          <w:color w:val="000000"/>
          <w:sz w:val="22"/>
          <w:szCs w:val="22"/>
        </w:rPr>
        <w:t>contratados</w:t>
      </w:r>
      <w:r w:rsidRPr="00CA5AE9">
        <w:rPr>
          <w:rFonts w:ascii="Arial Narrow" w:hAnsi="Arial Narrow" w:cs="Arial"/>
          <w:color w:val="000000"/>
          <w:sz w:val="22"/>
          <w:szCs w:val="22"/>
          <w:shd w:val="clear" w:color="auto" w:fill="FFFFFF"/>
        </w:rPr>
        <w:t>, de empregado da futura Contratada que seja familiar de agente público ocupante de cargo em comissão ou função de confiança neste órgão contratante.</w:t>
      </w:r>
    </w:p>
    <w:p w:rsidR="000F104D" w:rsidRPr="00CA5AE9" w:rsidRDefault="000F104D"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sz w:val="22"/>
          <w:szCs w:val="22"/>
        </w:rPr>
        <w:t>Como condição para participação no Pregão, o licitante assinalará “sim” ou “não” em campo próprio do sistema eletrônico, relativo às seguintes declarações:</w:t>
      </w:r>
      <w:r w:rsidRPr="00CA5AE9">
        <w:rPr>
          <w:rFonts w:ascii="Arial Narrow" w:eastAsia="Zurich BT" w:hAnsi="Arial Narrow" w:cs="Arial"/>
          <w:color w:val="000000"/>
          <w:sz w:val="22"/>
          <w:szCs w:val="22"/>
        </w:rPr>
        <w:t xml:space="preserve"> </w:t>
      </w:r>
    </w:p>
    <w:p w:rsidR="00471425" w:rsidRPr="00CA5AE9" w:rsidRDefault="00471425" w:rsidP="00015D3C">
      <w:pPr>
        <w:pStyle w:val="PargrafodaLista"/>
        <w:numPr>
          <w:ilvl w:val="0"/>
          <w:numId w:val="8"/>
        </w:numPr>
        <w:tabs>
          <w:tab w:val="left" w:pos="1440"/>
        </w:tabs>
        <w:autoSpaceDE w:val="0"/>
        <w:snapToGrid w:val="0"/>
        <w:spacing w:before="120" w:after="120" w:line="276" w:lineRule="auto"/>
        <w:ind w:left="0" w:firstLine="0"/>
        <w:jc w:val="both"/>
        <w:rPr>
          <w:rFonts w:ascii="Arial Narrow" w:hAnsi="Arial Narrow" w:cs="Arial"/>
          <w:bCs/>
          <w:vanish/>
          <w:color w:val="000000"/>
          <w:sz w:val="22"/>
          <w:szCs w:val="22"/>
        </w:rPr>
      </w:pPr>
    </w:p>
    <w:p w:rsidR="00471425" w:rsidRPr="00CA5AE9" w:rsidRDefault="00471425" w:rsidP="00015D3C">
      <w:pPr>
        <w:pStyle w:val="PargrafodaLista"/>
        <w:numPr>
          <w:ilvl w:val="1"/>
          <w:numId w:val="8"/>
        </w:numPr>
        <w:tabs>
          <w:tab w:val="left" w:pos="1440"/>
        </w:tabs>
        <w:autoSpaceDE w:val="0"/>
        <w:snapToGrid w:val="0"/>
        <w:spacing w:before="120" w:after="120" w:line="276" w:lineRule="auto"/>
        <w:ind w:left="0" w:firstLine="0"/>
        <w:jc w:val="both"/>
        <w:rPr>
          <w:rFonts w:ascii="Arial Narrow" w:hAnsi="Arial Narrow" w:cs="Arial"/>
          <w:bCs/>
          <w:vanish/>
          <w:color w:val="000000"/>
          <w:sz w:val="22"/>
          <w:szCs w:val="22"/>
        </w:rPr>
      </w:pPr>
    </w:p>
    <w:p w:rsidR="00471425" w:rsidRPr="00CA5AE9" w:rsidRDefault="00471425" w:rsidP="00015D3C">
      <w:pPr>
        <w:pStyle w:val="PargrafodaLista"/>
        <w:numPr>
          <w:ilvl w:val="1"/>
          <w:numId w:val="8"/>
        </w:numPr>
        <w:tabs>
          <w:tab w:val="left" w:pos="1440"/>
        </w:tabs>
        <w:autoSpaceDE w:val="0"/>
        <w:snapToGrid w:val="0"/>
        <w:spacing w:before="120" w:after="120" w:line="276" w:lineRule="auto"/>
        <w:ind w:left="0" w:firstLine="0"/>
        <w:jc w:val="both"/>
        <w:rPr>
          <w:rFonts w:ascii="Arial Narrow" w:hAnsi="Arial Narrow" w:cs="Arial"/>
          <w:bCs/>
          <w:vanish/>
          <w:color w:val="000000"/>
          <w:sz w:val="22"/>
          <w:szCs w:val="22"/>
        </w:rPr>
      </w:pPr>
    </w:p>
    <w:p w:rsidR="00471425" w:rsidRPr="00CA5AE9" w:rsidRDefault="00471425" w:rsidP="00015D3C">
      <w:pPr>
        <w:pStyle w:val="PargrafodaLista"/>
        <w:numPr>
          <w:ilvl w:val="1"/>
          <w:numId w:val="8"/>
        </w:numPr>
        <w:tabs>
          <w:tab w:val="left" w:pos="1440"/>
        </w:tabs>
        <w:autoSpaceDE w:val="0"/>
        <w:snapToGrid w:val="0"/>
        <w:spacing w:before="120" w:after="120" w:line="276" w:lineRule="auto"/>
        <w:ind w:left="0" w:firstLine="0"/>
        <w:jc w:val="both"/>
        <w:rPr>
          <w:rFonts w:ascii="Arial Narrow" w:hAnsi="Arial Narrow" w:cs="Arial"/>
          <w:bCs/>
          <w:vanish/>
          <w:color w:val="000000"/>
          <w:sz w:val="22"/>
          <w:szCs w:val="22"/>
        </w:rPr>
      </w:pPr>
    </w:p>
    <w:p w:rsidR="00746A59" w:rsidRPr="00CA5AE9" w:rsidRDefault="00475C22" w:rsidP="00746A59">
      <w:pPr>
        <w:pStyle w:val="PargrafodaLista"/>
        <w:numPr>
          <w:ilvl w:val="2"/>
          <w:numId w:val="49"/>
        </w:numPr>
        <w:tabs>
          <w:tab w:val="left" w:pos="1440"/>
        </w:tabs>
        <w:autoSpaceDE w:val="0"/>
        <w:snapToGrid w:val="0"/>
        <w:spacing w:before="120" w:after="120" w:line="276" w:lineRule="auto"/>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Q</w:t>
      </w:r>
      <w:r w:rsidR="2657C157" w:rsidRPr="00CA5AE9">
        <w:rPr>
          <w:rFonts w:ascii="Arial Narrow" w:hAnsi="Arial Narrow" w:cs="Arial"/>
          <w:color w:val="000000" w:themeColor="text1"/>
          <w:sz w:val="22"/>
          <w:szCs w:val="22"/>
        </w:rPr>
        <w:t>ue cumpre os requisitos estabelecidos no artigo 3° da Lei Complementar nº 123, de 2006, estando apto a usufruir do tratamento favorecido estabelecido em seus arts. 42 a 49.</w:t>
      </w:r>
    </w:p>
    <w:p w:rsidR="00AC00D2" w:rsidRPr="00CA5AE9" w:rsidRDefault="00AC00D2" w:rsidP="00746A59">
      <w:pPr>
        <w:pStyle w:val="PargrafodaLista"/>
        <w:numPr>
          <w:ilvl w:val="3"/>
          <w:numId w:val="49"/>
        </w:numPr>
        <w:tabs>
          <w:tab w:val="left" w:pos="1440"/>
        </w:tabs>
        <w:autoSpaceDE w:val="0"/>
        <w:snapToGrid w:val="0"/>
        <w:spacing w:before="120" w:after="120" w:line="276" w:lineRule="auto"/>
        <w:jc w:val="both"/>
        <w:rPr>
          <w:rFonts w:ascii="Arial Narrow" w:hAnsi="Arial Narrow" w:cs="Arial"/>
          <w:color w:val="000000" w:themeColor="text1"/>
          <w:sz w:val="22"/>
          <w:szCs w:val="22"/>
        </w:rPr>
      </w:pPr>
      <w:r w:rsidRPr="00CA5AE9">
        <w:rPr>
          <w:rFonts w:ascii="Arial Narrow" w:hAnsi="Arial Narrow" w:cs="Arial"/>
          <w:bCs/>
          <w:color w:val="000000"/>
          <w:sz w:val="22"/>
          <w:szCs w:val="22"/>
        </w:rPr>
        <w:t>nos itens exclusivos para participação de microempresas e empresas de pequeno porte, a assinalação do campo “não” impedirá o prosseguimento no certame;</w:t>
      </w:r>
    </w:p>
    <w:p w:rsidR="000F104D" w:rsidRPr="00CA5AE9" w:rsidRDefault="00AC00D2" w:rsidP="00746A59">
      <w:pPr>
        <w:pStyle w:val="PargrafodaLista"/>
        <w:numPr>
          <w:ilvl w:val="3"/>
          <w:numId w:val="49"/>
        </w:numPr>
        <w:tabs>
          <w:tab w:val="left" w:pos="1440"/>
        </w:tabs>
        <w:autoSpaceDE w:val="0"/>
        <w:snapToGrid w:val="0"/>
        <w:spacing w:before="120" w:after="120" w:line="276" w:lineRule="auto"/>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0F104D" w:rsidRPr="00CA5AE9" w:rsidRDefault="2657C157" w:rsidP="00746A59">
      <w:pPr>
        <w:pStyle w:val="PargrafodaLista"/>
        <w:numPr>
          <w:ilvl w:val="2"/>
          <w:numId w:val="49"/>
        </w:numPr>
        <w:tabs>
          <w:tab w:val="left" w:pos="1440"/>
        </w:tabs>
        <w:autoSpaceDE w:val="0"/>
        <w:snapToGrid w:val="0"/>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que está ciente e concorda com as condições contidas no Edital e seus anexos, bem como de que cumpre plenamente os requisitos de habilitação definidos no Edital;</w:t>
      </w:r>
    </w:p>
    <w:p w:rsidR="000F104D" w:rsidRPr="00CA5AE9" w:rsidRDefault="2657C157" w:rsidP="00746A59">
      <w:pPr>
        <w:pStyle w:val="PargrafodaLista"/>
        <w:numPr>
          <w:ilvl w:val="2"/>
          <w:numId w:val="49"/>
        </w:numPr>
        <w:tabs>
          <w:tab w:val="left" w:pos="1440"/>
        </w:tabs>
        <w:autoSpaceDE w:val="0"/>
        <w:snapToGrid w:val="0"/>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que inexistem fatos impeditivos para sua habilitação no certame, ciente da obrigatoriedade de declarar ocorrências posteriores; </w:t>
      </w:r>
    </w:p>
    <w:p w:rsidR="000F104D" w:rsidRPr="00CA5AE9" w:rsidRDefault="2657C157" w:rsidP="00746A59">
      <w:pPr>
        <w:pStyle w:val="PargrafodaLista"/>
        <w:numPr>
          <w:ilvl w:val="2"/>
          <w:numId w:val="49"/>
        </w:numPr>
        <w:tabs>
          <w:tab w:val="left" w:pos="1440"/>
        </w:tabs>
        <w:autoSpaceDE w:val="0"/>
        <w:snapToGrid w:val="0"/>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lastRenderedPageBreak/>
        <w:t>que não emprega menor de 18 anos em trabalho noturno, perigoso ou insalubre e não emprega menor de 16 anos, salvo menor, a partir de 14 anos, na condição de aprendiz, nos termos do artigo 7°, XXXIII, da Constituição;</w:t>
      </w:r>
    </w:p>
    <w:p w:rsidR="000F104D" w:rsidRPr="00CA5AE9" w:rsidRDefault="2657C157" w:rsidP="00746A59">
      <w:pPr>
        <w:pStyle w:val="PargrafodaLista"/>
        <w:numPr>
          <w:ilvl w:val="2"/>
          <w:numId w:val="49"/>
        </w:numPr>
        <w:tabs>
          <w:tab w:val="left" w:pos="1440"/>
        </w:tabs>
        <w:autoSpaceDE w:val="0"/>
        <w:snapToGrid w:val="0"/>
        <w:spacing w:before="120" w:after="120" w:line="276" w:lineRule="auto"/>
        <w:ind w:left="0" w:firstLine="0"/>
        <w:jc w:val="both"/>
        <w:rPr>
          <w:rFonts w:ascii="Arial Narrow" w:hAnsi="Arial Narrow" w:cs="Arial"/>
          <w:color w:val="000000" w:themeColor="text1"/>
          <w:sz w:val="22"/>
          <w:szCs w:val="22"/>
        </w:rPr>
      </w:pPr>
      <w:r w:rsidRPr="00CA5AE9">
        <w:rPr>
          <w:rFonts w:ascii="Arial Narrow" w:eastAsia="Zurich BT" w:hAnsi="Arial Narrow" w:cs="Arial"/>
          <w:color w:val="000000" w:themeColor="text1"/>
          <w:sz w:val="22"/>
          <w:szCs w:val="22"/>
        </w:rPr>
        <w:t>que a proposta foi elaborada de forma independente, nos termos d</w:t>
      </w:r>
      <w:r w:rsidRPr="00CA5AE9">
        <w:rPr>
          <w:rFonts w:ascii="Arial Narrow" w:hAnsi="Arial Narrow" w:cs="Arial"/>
          <w:color w:val="000000" w:themeColor="text1"/>
          <w:sz w:val="22"/>
          <w:szCs w:val="22"/>
        </w:rPr>
        <w:t>a Instrução Normativa SLTI/MP nº 2, de 16 de setembro de 2009.</w:t>
      </w:r>
    </w:p>
    <w:p w:rsidR="00A356F4" w:rsidRPr="00CA5AE9" w:rsidRDefault="2657C157" w:rsidP="00746A59">
      <w:pPr>
        <w:pStyle w:val="PargrafodaLista"/>
        <w:numPr>
          <w:ilvl w:val="2"/>
          <w:numId w:val="49"/>
        </w:numPr>
        <w:tabs>
          <w:tab w:val="left" w:pos="1440"/>
        </w:tabs>
        <w:autoSpaceDE w:val="0"/>
        <w:snapToGrid w:val="0"/>
        <w:spacing w:before="120" w:after="120" w:line="276" w:lineRule="auto"/>
        <w:jc w:val="both"/>
        <w:rPr>
          <w:rFonts w:ascii="Arial Narrow" w:hAnsi="Arial Narrow" w:cs="Arial"/>
          <w:color w:val="000000" w:themeColor="text1"/>
          <w:sz w:val="22"/>
          <w:szCs w:val="22"/>
        </w:rPr>
      </w:pPr>
      <w:r w:rsidRPr="00CA5AE9">
        <w:rPr>
          <w:rFonts w:ascii="Arial Narrow" w:eastAsia="Zurich BT" w:hAnsi="Arial Narrow" w:cs="Arial"/>
          <w:sz w:val="22"/>
          <w:szCs w:val="22"/>
        </w:rPr>
        <w:t>que não possui, em sua cadeia produtiva, empregados executando trabalho degradante ou forçado, observando o disposto nos incisos III e IV do art. 1º e no inciso III do art. 5º da Constituição Federal;</w:t>
      </w:r>
    </w:p>
    <w:p w:rsidR="00A356F4" w:rsidRPr="00CA5AE9" w:rsidRDefault="2657C157" w:rsidP="00746A59">
      <w:pPr>
        <w:pStyle w:val="PargrafodaLista"/>
        <w:numPr>
          <w:ilvl w:val="2"/>
          <w:numId w:val="49"/>
        </w:numPr>
        <w:tabs>
          <w:tab w:val="left" w:pos="1440"/>
        </w:tabs>
        <w:autoSpaceDE w:val="0"/>
        <w:snapToGrid w:val="0"/>
        <w:spacing w:before="120" w:after="120" w:line="276" w:lineRule="auto"/>
        <w:ind w:left="0" w:firstLine="0"/>
        <w:jc w:val="both"/>
        <w:rPr>
          <w:rFonts w:ascii="Arial Narrow" w:hAnsi="Arial Narrow" w:cs="Arial"/>
          <w:color w:val="000000" w:themeColor="text1"/>
          <w:sz w:val="22"/>
          <w:szCs w:val="22"/>
        </w:rPr>
      </w:pPr>
      <w:r w:rsidRPr="00CA5AE9">
        <w:rPr>
          <w:rFonts w:ascii="Arial Narrow" w:eastAsia="Zurich BT" w:hAnsi="Arial Narrow" w:cs="Arial"/>
          <w:sz w:val="22"/>
          <w:szCs w:val="22"/>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C21875"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A declaração falsa relativa ao cumprimento de qualquer condição sujeitará o licitante às sanções previstas em lei e neste Edital.</w:t>
      </w:r>
    </w:p>
    <w:p w:rsidR="000F104D" w:rsidRPr="00CA5AE9" w:rsidRDefault="2657C157" w:rsidP="00015D3C">
      <w:pPr>
        <w:pStyle w:val="Nivel01"/>
        <w:ind w:left="0" w:firstLine="0"/>
        <w:rPr>
          <w:rFonts w:ascii="Arial Narrow" w:hAnsi="Arial Narrow" w:cs="Arial"/>
          <w:sz w:val="22"/>
          <w:szCs w:val="22"/>
        </w:rPr>
      </w:pPr>
      <w:r w:rsidRPr="00CA5AE9">
        <w:rPr>
          <w:rFonts w:ascii="Arial Narrow" w:hAnsi="Arial Narrow" w:cs="Arial"/>
          <w:sz w:val="22"/>
          <w:szCs w:val="22"/>
        </w:rPr>
        <w:t>DO ENVIO DA PROPOSTA</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O licitante deverá encaminhar a proposta por meio do sistema eletrônico até a data e horário marcados para abertura da sessão, quando, então, encerrar-se-á automaticamente a fase de recebimento de propostas.</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O licitante será responsável por todas as transações que forem efetuadas em seu nome no sistema eletrônico, assumindo como firmes e verdadeiras suas propostas e lances. </w:t>
      </w:r>
    </w:p>
    <w:p w:rsidR="004A1BC0"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sz w:val="22"/>
          <w:szCs w:val="22"/>
        </w:rPr>
        <w:t xml:space="preserve">Até a abertura da sessão, os licitantes poderão retirar ou substituir as propostas apresentadas.  </w:t>
      </w:r>
    </w:p>
    <w:p w:rsidR="000F104D"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sz w:val="22"/>
          <w:szCs w:val="22"/>
        </w:rPr>
        <w:t>O licitante deverá enviar sua proposta mediante o preenchimento, no sistema eletrônico, dos seguintes campos:</w:t>
      </w:r>
    </w:p>
    <w:p w:rsidR="000502FB" w:rsidRPr="00CA5AE9" w:rsidRDefault="0070142B"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iCs/>
          <w:sz w:val="22"/>
          <w:szCs w:val="22"/>
        </w:rPr>
        <w:t xml:space="preserve">Quantidade total do item ofertado, valor unitário e valor total do </w:t>
      </w:r>
      <w:r w:rsidR="2657C157" w:rsidRPr="00CA5AE9">
        <w:rPr>
          <w:rFonts w:ascii="Arial Narrow" w:hAnsi="Arial Narrow" w:cs="Arial"/>
          <w:iCs/>
          <w:sz w:val="22"/>
          <w:szCs w:val="22"/>
        </w:rPr>
        <w:t>ite</w:t>
      </w:r>
      <w:r w:rsidR="00F840D8" w:rsidRPr="00CA5AE9">
        <w:rPr>
          <w:rFonts w:ascii="Arial Narrow" w:hAnsi="Arial Narrow" w:cs="Arial"/>
          <w:iCs/>
          <w:sz w:val="22"/>
          <w:szCs w:val="22"/>
        </w:rPr>
        <w:t>m;</w:t>
      </w:r>
    </w:p>
    <w:p w:rsidR="001F28BE" w:rsidRPr="00CA5AE9" w:rsidRDefault="2657C157" w:rsidP="00015D3C">
      <w:pPr>
        <w:numPr>
          <w:ilvl w:val="2"/>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eastAsia="WenQuanYi Micro Hei" w:hAnsi="Arial Narrow" w:cs="Lohit Hindi"/>
          <w:sz w:val="22"/>
          <w:szCs w:val="22"/>
        </w:rPr>
        <w:t>Descrição do objeto, contendo as informações similares à especificação do Termo de Referência</w:t>
      </w:r>
      <w:r w:rsidRPr="00CA5AE9">
        <w:rPr>
          <w:rFonts w:ascii="Arial Narrow" w:hAnsi="Arial Narrow" w:cs="Arial"/>
          <w:sz w:val="22"/>
          <w:szCs w:val="22"/>
        </w:rPr>
        <w:t xml:space="preserve"> </w:t>
      </w:r>
    </w:p>
    <w:p w:rsidR="000F104D" w:rsidRPr="00CA5AE9" w:rsidRDefault="000F104D" w:rsidP="00015D3C">
      <w:pPr>
        <w:numPr>
          <w:ilvl w:val="1"/>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Todas as especificações do objeto contidas na proposta vinculam a Contratada</w:t>
      </w:r>
      <w:r w:rsidR="00E8357D" w:rsidRPr="00CA5AE9">
        <w:rPr>
          <w:rFonts w:ascii="Arial Narrow" w:hAnsi="Arial Narrow" w:cs="Arial"/>
          <w:sz w:val="22"/>
          <w:szCs w:val="22"/>
        </w:rPr>
        <w:t>.</w:t>
      </w:r>
    </w:p>
    <w:p w:rsidR="00532993" w:rsidRPr="00CA5AE9" w:rsidRDefault="00532993" w:rsidP="00015D3C">
      <w:pPr>
        <w:numPr>
          <w:ilvl w:val="1"/>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0F104D" w:rsidRPr="00CA5AE9" w:rsidRDefault="2657C157" w:rsidP="00015D3C">
      <w:pPr>
        <w:pStyle w:val="PargrafodaLista"/>
        <w:numPr>
          <w:ilvl w:val="2"/>
          <w:numId w:val="9"/>
        </w:numPr>
        <w:tabs>
          <w:tab w:val="left" w:pos="1440"/>
        </w:tabs>
        <w:autoSpaceDE w:val="0"/>
        <w:snapToGrid w:val="0"/>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sz w:val="22"/>
          <w:szCs w:val="22"/>
        </w:rPr>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CA5AE9">
        <w:rPr>
          <w:rFonts w:ascii="Arial Narrow" w:hAnsi="Arial Narrow" w:cs="Arial"/>
          <w:color w:val="000000" w:themeColor="text1"/>
          <w:sz w:val="22"/>
          <w:szCs w:val="22"/>
        </w:rPr>
        <w:t>inicialmente em sua proposta não seja satisfatório para o atendimento do objeto da licitação, exceto quando ocorrer algum dos eventos arrolados nos incisos do §1° do artigo 57 da Lei n° 8.666, de 1993.</w:t>
      </w:r>
    </w:p>
    <w:p w:rsidR="00D47E56" w:rsidRPr="00CA5AE9" w:rsidRDefault="2657C157" w:rsidP="00015D3C">
      <w:pPr>
        <w:pStyle w:val="PargrafodaLista"/>
        <w:numPr>
          <w:ilvl w:val="2"/>
          <w:numId w:val="9"/>
        </w:numPr>
        <w:tabs>
          <w:tab w:val="left" w:pos="1440"/>
        </w:tabs>
        <w:autoSpaceDE w:val="0"/>
        <w:snapToGrid w:val="0"/>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lastRenderedPageBreak/>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532993" w:rsidRPr="00CA5AE9">
        <w:rPr>
          <w:rFonts w:ascii="Arial Narrow" w:hAnsi="Arial Narrow" w:cs="Arial"/>
          <w:color w:val="000000" w:themeColor="text1"/>
          <w:sz w:val="22"/>
          <w:szCs w:val="22"/>
        </w:rPr>
        <w:t>MP</w:t>
      </w:r>
      <w:r w:rsidRPr="00CA5AE9">
        <w:rPr>
          <w:rFonts w:ascii="Arial Narrow" w:hAnsi="Arial Narrow" w:cs="Arial"/>
          <w:color w:val="000000" w:themeColor="text1"/>
          <w:sz w:val="22"/>
          <w:szCs w:val="22"/>
        </w:rPr>
        <w:t xml:space="preserve"> n.5/2017. </w:t>
      </w:r>
    </w:p>
    <w:p w:rsidR="006A1E80" w:rsidRPr="00CA5AE9" w:rsidRDefault="00F01FD1" w:rsidP="00015D3C">
      <w:pPr>
        <w:numPr>
          <w:ilvl w:val="1"/>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empresa é a única responsável pela cotação correta dos encargos tributários. Em caso de erro ou cotação incompatível com o regime tributário a que se submete, serão adotadas as orientações a seguir:</w:t>
      </w:r>
    </w:p>
    <w:p w:rsidR="006A1E80" w:rsidRPr="00CA5AE9" w:rsidRDefault="00F01FD1" w:rsidP="00015D3C">
      <w:pPr>
        <w:numPr>
          <w:ilvl w:val="2"/>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cotação de percentual menor que o adequado: o percentual será mantido durante toda a execução contratual;</w:t>
      </w:r>
    </w:p>
    <w:p w:rsidR="00F01FD1" w:rsidRPr="00CA5AE9" w:rsidRDefault="00F01FD1" w:rsidP="00015D3C">
      <w:pPr>
        <w:numPr>
          <w:ilvl w:val="2"/>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cotação de percentual maior que o adequado: o excesso será suprimido, unilateralmente, da planilha e haverá glosa, quando do pagamento</w:t>
      </w:r>
      <w:r w:rsidR="008025AE" w:rsidRPr="00CA5AE9">
        <w:rPr>
          <w:rFonts w:ascii="Arial Narrow" w:hAnsi="Arial Narrow" w:cs="Arial"/>
          <w:sz w:val="22"/>
          <w:szCs w:val="22"/>
        </w:rPr>
        <w:t>,</w:t>
      </w:r>
      <w:r w:rsidRPr="00CA5AE9">
        <w:rPr>
          <w:rFonts w:ascii="Arial Narrow" w:hAnsi="Arial Narrow" w:cs="Arial"/>
          <w:sz w:val="22"/>
          <w:szCs w:val="22"/>
        </w:rPr>
        <w:t xml:space="preserve"> </w:t>
      </w:r>
      <w:r w:rsidR="008025AE" w:rsidRPr="00CA5AE9">
        <w:rPr>
          <w:rFonts w:ascii="Arial Narrow" w:hAnsi="Arial Narrow" w:cs="Arial"/>
          <w:sz w:val="22"/>
          <w:szCs w:val="22"/>
        </w:rPr>
        <w:t>e/</w:t>
      </w:r>
      <w:r w:rsidRPr="00CA5AE9">
        <w:rPr>
          <w:rFonts w:ascii="Arial Narrow" w:hAnsi="Arial Narrow" w:cs="Arial"/>
          <w:sz w:val="22"/>
          <w:szCs w:val="22"/>
        </w:rPr>
        <w:t xml:space="preserve">ou </w:t>
      </w:r>
      <w:r w:rsidR="008025AE" w:rsidRPr="00CA5AE9">
        <w:rPr>
          <w:rFonts w:ascii="Arial Narrow" w:hAnsi="Arial Narrow" w:cs="Arial"/>
          <w:sz w:val="22"/>
          <w:szCs w:val="22"/>
        </w:rPr>
        <w:t xml:space="preserve">redução, quando </w:t>
      </w:r>
      <w:r w:rsidRPr="00CA5AE9">
        <w:rPr>
          <w:rFonts w:ascii="Arial Narrow" w:hAnsi="Arial Narrow" w:cs="Arial"/>
          <w:sz w:val="22"/>
          <w:szCs w:val="22"/>
        </w:rPr>
        <w:t>da repactuação, para fins de total ressarcimento do débito.</w:t>
      </w:r>
    </w:p>
    <w:p w:rsidR="008025AE" w:rsidRPr="00CA5AE9" w:rsidRDefault="008025AE" w:rsidP="00015D3C">
      <w:pPr>
        <w:spacing w:before="120" w:after="120" w:line="276" w:lineRule="auto"/>
        <w:jc w:val="both"/>
        <w:rPr>
          <w:rFonts w:ascii="Arial Narrow" w:hAnsi="Arial Narrow" w:cs="Arial"/>
          <w:sz w:val="22"/>
          <w:szCs w:val="22"/>
        </w:rPr>
      </w:pPr>
    </w:p>
    <w:p w:rsidR="00383436" w:rsidRPr="00CA5AE9" w:rsidRDefault="00F01FD1" w:rsidP="00015D3C">
      <w:pPr>
        <w:numPr>
          <w:ilvl w:val="1"/>
          <w:numId w:val="1"/>
        </w:numPr>
        <w:spacing w:before="120" w:after="120" w:line="276" w:lineRule="auto"/>
        <w:ind w:left="0" w:firstLine="0"/>
        <w:jc w:val="both"/>
        <w:rPr>
          <w:rFonts w:ascii="Arial Narrow" w:hAnsi="Arial Narrow"/>
          <w:sz w:val="22"/>
          <w:szCs w:val="22"/>
        </w:rPr>
      </w:pPr>
      <w:r w:rsidRPr="00CA5AE9">
        <w:rPr>
          <w:rFonts w:ascii="Arial Narrow" w:hAnsi="Arial Narrow" w:cs="Arial"/>
          <w:sz w:val="22"/>
          <w:szCs w:val="22"/>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F01FD1" w:rsidRPr="00CA5AE9" w:rsidRDefault="00F01FD1" w:rsidP="00015D3C">
      <w:pPr>
        <w:numPr>
          <w:ilvl w:val="1"/>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Independent</w:t>
      </w:r>
      <w:r w:rsidR="390C2635" w:rsidRPr="00CA5AE9">
        <w:rPr>
          <w:rFonts w:ascii="Arial Narrow" w:hAnsi="Arial Narrow" w:cs="Arial"/>
          <w:sz w:val="22"/>
          <w:szCs w:val="22"/>
        </w:rPr>
        <w:t>emente</w:t>
      </w:r>
      <w:r w:rsidRPr="00CA5AE9">
        <w:rPr>
          <w:rFonts w:ascii="Arial Narrow" w:hAnsi="Arial Narrow" w:cs="Arial"/>
          <w:sz w:val="22"/>
          <w:szCs w:val="22"/>
        </w:rPr>
        <w:t xml:space="preserve"> do percentual de tributo inserido na planilha, no pagamento dos serviços, serão retidos na fonte os percentuais estabelecidos na legislação vigente.</w:t>
      </w:r>
    </w:p>
    <w:p w:rsidR="00F01FD1" w:rsidRPr="00CA5AE9" w:rsidRDefault="00F01FD1" w:rsidP="00015D3C">
      <w:pPr>
        <w:numPr>
          <w:ilvl w:val="1"/>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apresentação das propostas implica obrigatoriedade do cumprimento das disposições nelas contidas,</w:t>
      </w:r>
      <w:r w:rsidR="00383436" w:rsidRPr="00CA5AE9">
        <w:rPr>
          <w:rFonts w:ascii="Arial Narrow" w:hAnsi="Arial Narrow" w:cs="Arial"/>
          <w:sz w:val="22"/>
          <w:szCs w:val="22"/>
        </w:rPr>
        <w:t xml:space="preserve"> em conformidade com o que dispõe o Termo de Referência,</w:t>
      </w:r>
      <w:r w:rsidRPr="00CA5AE9">
        <w:rPr>
          <w:rFonts w:ascii="Arial Narrow" w:hAnsi="Arial Narrow" w:cs="Arial"/>
          <w:sz w:val="22"/>
          <w:szCs w:val="22"/>
        </w:rPr>
        <w:t xml:space="preserve"> assumindo o proponente o compromisso de executar os serviços nos seus termos, bem como de fornecer </w:t>
      </w:r>
      <w:r w:rsidR="00383436" w:rsidRPr="00CA5AE9">
        <w:rPr>
          <w:rFonts w:ascii="Arial Narrow" w:hAnsi="Arial Narrow" w:cs="Arial"/>
          <w:sz w:val="22"/>
          <w:szCs w:val="22"/>
        </w:rPr>
        <w:t>o</w:t>
      </w:r>
      <w:r w:rsidRPr="00CA5AE9">
        <w:rPr>
          <w:rFonts w:ascii="Arial Narrow" w:hAnsi="Arial Narrow" w:cs="Arial"/>
          <w:sz w:val="22"/>
          <w:szCs w:val="22"/>
        </w:rPr>
        <w:t>s materiais, equipamentos, ferramentas e utensílios necessários, em quantidades e qualidades adequadas à perfeita execução contratual, promovendo, quando requerido, sua substituição.</w:t>
      </w:r>
    </w:p>
    <w:p w:rsidR="00F01FD1" w:rsidRPr="00CA5AE9" w:rsidRDefault="00F01FD1" w:rsidP="00015D3C">
      <w:pPr>
        <w:numPr>
          <w:ilvl w:val="1"/>
          <w:numId w:val="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rsidR="00B607A0" w:rsidRPr="00CA5AE9" w:rsidRDefault="2657C157"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O prazo de validade da proposta não será inferior a</w:t>
      </w:r>
      <w:r w:rsidR="00D8547E" w:rsidRPr="00CA5AE9">
        <w:rPr>
          <w:rFonts w:ascii="Arial Narrow" w:hAnsi="Arial Narrow" w:cs="Arial"/>
          <w:color w:val="000000" w:themeColor="text1"/>
          <w:sz w:val="22"/>
          <w:szCs w:val="22"/>
        </w:rPr>
        <w:t xml:space="preserve"> </w:t>
      </w:r>
      <w:r w:rsidR="00D8547E" w:rsidRPr="00CA5AE9">
        <w:rPr>
          <w:rFonts w:ascii="Arial Narrow" w:hAnsi="Arial Narrow" w:cs="Arial"/>
          <w:sz w:val="22"/>
          <w:szCs w:val="22"/>
        </w:rPr>
        <w:t>60 (sessenta)</w:t>
      </w:r>
      <w:r w:rsidR="00D8547E" w:rsidRPr="00CA5AE9">
        <w:rPr>
          <w:rFonts w:ascii="Arial Narrow" w:hAnsi="Arial Narrow" w:cs="Arial"/>
          <w:color w:val="FF0000"/>
          <w:sz w:val="22"/>
          <w:szCs w:val="22"/>
        </w:rPr>
        <w:t xml:space="preserve"> </w:t>
      </w:r>
      <w:r w:rsidRPr="00CA5AE9">
        <w:rPr>
          <w:rFonts w:ascii="Arial Narrow" w:hAnsi="Arial Narrow" w:cs="Arial"/>
          <w:color w:val="000000" w:themeColor="text1"/>
          <w:sz w:val="22"/>
          <w:szCs w:val="22"/>
        </w:rPr>
        <w:t>dias</w:t>
      </w:r>
      <w:r w:rsidRPr="00CA5AE9">
        <w:rPr>
          <w:rFonts w:ascii="Arial Narrow" w:hAnsi="Arial Narrow" w:cs="Arial"/>
          <w:b/>
          <w:bCs/>
          <w:color w:val="000000" w:themeColor="text1"/>
          <w:sz w:val="22"/>
          <w:szCs w:val="22"/>
        </w:rPr>
        <w:t>,</w:t>
      </w:r>
      <w:r w:rsidRPr="00CA5AE9">
        <w:rPr>
          <w:rFonts w:ascii="Arial Narrow" w:hAnsi="Arial Narrow" w:cs="Arial"/>
          <w:color w:val="000000" w:themeColor="text1"/>
          <w:sz w:val="22"/>
          <w:szCs w:val="22"/>
        </w:rPr>
        <w:t xml:space="preserve"> a contar da data de sua apresentação.</w:t>
      </w:r>
    </w:p>
    <w:p w:rsidR="00B607A0" w:rsidRPr="00CA5AE9" w:rsidRDefault="00B607A0" w:rsidP="00015D3C">
      <w:pPr>
        <w:numPr>
          <w:ilvl w:val="1"/>
          <w:numId w:val="1"/>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Os licitantes devem respeitar os preços máximos estabelecidos nas normas de regência de contratações públicas federais, quando participarem de licitações públicas (Acórdão nº 1455/2018 -TCU - Plenário);</w:t>
      </w:r>
    </w:p>
    <w:p w:rsidR="00B607A0" w:rsidRPr="00CA5AE9" w:rsidRDefault="00B607A0" w:rsidP="00015D3C">
      <w:pPr>
        <w:numPr>
          <w:ilvl w:val="2"/>
          <w:numId w:val="1"/>
        </w:numPr>
        <w:spacing w:before="120" w:after="120" w:line="276" w:lineRule="auto"/>
        <w:ind w:left="0" w:firstLine="0"/>
        <w:jc w:val="both"/>
        <w:rPr>
          <w:rFonts w:ascii="Arial Narrow" w:hAnsi="Arial Narrow"/>
          <w:sz w:val="22"/>
          <w:szCs w:val="22"/>
          <w:lang w:eastAsia="en-US"/>
        </w:rPr>
      </w:pPr>
      <w:r w:rsidRPr="00CA5AE9">
        <w:rPr>
          <w:rFonts w:ascii="Arial Narrow" w:hAnsi="Arial Narrow" w:cs="Arial"/>
          <w:color w:val="000000" w:themeColor="text1"/>
          <w:sz w:val="22"/>
          <w:szCs w:val="22"/>
        </w:rPr>
        <w:t xml:space="preserve">O descumprimento das regras supramencionadas pela Administração por parte dos </w:t>
      </w:r>
      <w:r w:rsidR="00646E4B" w:rsidRPr="00CA5AE9">
        <w:rPr>
          <w:rFonts w:ascii="Arial Narrow" w:hAnsi="Arial Narrow" w:cs="Arial"/>
          <w:color w:val="000000" w:themeColor="text1"/>
          <w:sz w:val="22"/>
          <w:szCs w:val="22"/>
        </w:rPr>
        <w:t>contratados</w:t>
      </w:r>
      <w:r w:rsidRPr="00CA5AE9">
        <w:rPr>
          <w:rFonts w:ascii="Arial Narrow" w:hAnsi="Arial Narrow" w:cs="Arial"/>
          <w:color w:val="000000" w:themeColor="text1"/>
          <w:sz w:val="22"/>
          <w:szCs w:val="22"/>
        </w:rPr>
        <w:t xml:space="preserve"> pode ensejar a </w:t>
      </w:r>
      <w:r w:rsidR="00AC00D2" w:rsidRPr="00CA5AE9">
        <w:rPr>
          <w:rFonts w:ascii="Arial Narrow" w:hAnsi="Arial Narrow" w:cs="Arial"/>
          <w:color w:val="000000" w:themeColor="text1"/>
          <w:sz w:val="22"/>
          <w:szCs w:val="22"/>
        </w:rPr>
        <w:t xml:space="preserve">responsabilização pelo </w:t>
      </w:r>
      <w:r w:rsidRPr="00CA5AE9">
        <w:rPr>
          <w:rFonts w:ascii="Arial Narrow" w:hAnsi="Arial Narrow" w:cs="Arial"/>
          <w:color w:val="000000" w:themeColor="text1"/>
          <w:sz w:val="22"/>
          <w:szCs w:val="22"/>
        </w:rPr>
        <w:t>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F104D" w:rsidRPr="00CA5AE9" w:rsidRDefault="2657C157" w:rsidP="00015D3C">
      <w:pPr>
        <w:pStyle w:val="Nivel01"/>
        <w:numPr>
          <w:ilvl w:val="0"/>
          <w:numId w:val="9"/>
        </w:numPr>
        <w:ind w:left="0" w:firstLine="0"/>
        <w:rPr>
          <w:rFonts w:ascii="Arial Narrow" w:hAnsi="Arial Narrow" w:cs="Arial"/>
          <w:color w:val="auto"/>
          <w:sz w:val="22"/>
          <w:szCs w:val="22"/>
        </w:rPr>
      </w:pPr>
      <w:r w:rsidRPr="00CA5AE9">
        <w:rPr>
          <w:rFonts w:ascii="Arial Narrow" w:hAnsi="Arial Narrow" w:cs="Arial"/>
          <w:color w:val="auto"/>
          <w:sz w:val="22"/>
          <w:szCs w:val="22"/>
        </w:rPr>
        <w:lastRenderedPageBreak/>
        <w:t xml:space="preserve"> DA FORMULAÇÃO DE LANCES E JULGAMENTO DAS PROPOSTAS</w:t>
      </w:r>
    </w:p>
    <w:p w:rsidR="000F104D" w:rsidRPr="00CA5AE9" w:rsidRDefault="2657C157" w:rsidP="00015D3C">
      <w:pPr>
        <w:pStyle w:val="PargrafodaLista"/>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sz w:val="22"/>
          <w:szCs w:val="22"/>
          <w:lang w:eastAsia="en-US"/>
        </w:rPr>
        <w:t xml:space="preserve">A abertura da presente licitação dar-se-á em sessão </w:t>
      </w:r>
      <w:r w:rsidRPr="00CA5AE9">
        <w:rPr>
          <w:rFonts w:ascii="Arial Narrow" w:hAnsi="Arial Narrow" w:cs="Arial"/>
          <w:color w:val="000000" w:themeColor="text1"/>
          <w:sz w:val="22"/>
          <w:szCs w:val="22"/>
          <w:lang w:eastAsia="en-US"/>
        </w:rPr>
        <w:t>pública, por meio de sistema eletrônico, na data, horário e local indicados neste Edital.</w:t>
      </w:r>
    </w:p>
    <w:p w:rsidR="00B70404" w:rsidRPr="00CA5AE9" w:rsidRDefault="00B70404" w:rsidP="00015D3C">
      <w:pPr>
        <w:pStyle w:val="PargrafodaLista"/>
        <w:spacing w:before="120" w:after="120" w:line="276" w:lineRule="auto"/>
        <w:ind w:left="0"/>
        <w:jc w:val="both"/>
        <w:rPr>
          <w:rFonts w:ascii="Arial Narrow" w:hAnsi="Arial Narrow" w:cs="Arial"/>
          <w:color w:val="000000"/>
          <w:sz w:val="22"/>
          <w:szCs w:val="22"/>
        </w:rPr>
      </w:pPr>
    </w:p>
    <w:p w:rsidR="000F104D" w:rsidRPr="00CA5AE9" w:rsidRDefault="2657C157" w:rsidP="00015D3C">
      <w:pPr>
        <w:pStyle w:val="PargrafodaLista"/>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005A68" w:rsidRPr="00CA5AE9" w:rsidRDefault="2657C157" w:rsidP="00015D3C">
      <w:pPr>
        <w:pStyle w:val="PADRO"/>
        <w:keepNext w:val="0"/>
        <w:widowControl/>
        <w:numPr>
          <w:ilvl w:val="2"/>
          <w:numId w:val="10"/>
        </w:numPr>
        <w:spacing w:before="120" w:after="120"/>
        <w:ind w:left="0" w:firstLine="0"/>
        <w:rPr>
          <w:rFonts w:ascii="Arial Narrow" w:hAnsi="Arial Narrow" w:cs="Arial"/>
          <w:sz w:val="22"/>
          <w:szCs w:val="22"/>
        </w:rPr>
      </w:pPr>
      <w:r w:rsidRPr="00CA5AE9">
        <w:rPr>
          <w:rFonts w:ascii="Arial Narrow" w:hAnsi="Arial Narrow" w:cs="Arial"/>
          <w:color w:val="000000" w:themeColor="text1"/>
          <w:sz w:val="22"/>
          <w:szCs w:val="22"/>
          <w:lang w:eastAsia="en-US"/>
        </w:rPr>
        <w:t xml:space="preserve">Também será desclassificada a proposta que </w:t>
      </w:r>
      <w:r w:rsidRPr="00CA5AE9">
        <w:rPr>
          <w:rFonts w:ascii="Arial Narrow" w:hAnsi="Arial Narrow" w:cs="Arial"/>
          <w:b/>
          <w:bCs/>
          <w:color w:val="000000" w:themeColor="text1"/>
          <w:sz w:val="22"/>
          <w:szCs w:val="22"/>
          <w:lang w:eastAsia="en-US"/>
        </w:rPr>
        <w:t>identifique o licitante.</w:t>
      </w:r>
    </w:p>
    <w:p w:rsidR="00005A68" w:rsidRPr="00CA5AE9" w:rsidRDefault="2657C157" w:rsidP="00015D3C">
      <w:pPr>
        <w:pStyle w:val="PADRO"/>
        <w:keepNext w:val="0"/>
        <w:widowControl/>
        <w:numPr>
          <w:ilvl w:val="2"/>
          <w:numId w:val="10"/>
        </w:numPr>
        <w:spacing w:before="120" w:after="120"/>
        <w:ind w:left="0" w:firstLine="0"/>
        <w:rPr>
          <w:rFonts w:ascii="Arial Narrow" w:hAnsi="Arial Narrow" w:cs="Arial"/>
          <w:sz w:val="22"/>
          <w:szCs w:val="22"/>
        </w:rPr>
      </w:pPr>
      <w:r w:rsidRPr="00CA5AE9">
        <w:rPr>
          <w:rFonts w:ascii="Arial Narrow" w:hAnsi="Arial Narrow" w:cs="Arial"/>
          <w:color w:val="000000" w:themeColor="text1"/>
          <w:sz w:val="22"/>
          <w:szCs w:val="22"/>
        </w:rPr>
        <w:t>A desclassificação será sempre fundamentada e registrada no sistema, com acompanhamento em tempo real por todos os participantes.</w:t>
      </w:r>
    </w:p>
    <w:p w:rsidR="00005A68" w:rsidRPr="00CA5AE9" w:rsidRDefault="2657C157" w:rsidP="00015D3C">
      <w:pPr>
        <w:pStyle w:val="PADRO"/>
        <w:keepNext w:val="0"/>
        <w:widowControl/>
        <w:numPr>
          <w:ilvl w:val="2"/>
          <w:numId w:val="10"/>
        </w:numPr>
        <w:spacing w:before="120" w:after="120"/>
        <w:ind w:left="0" w:firstLine="0"/>
        <w:rPr>
          <w:rFonts w:ascii="Arial Narrow" w:hAnsi="Arial Narrow" w:cs="Arial"/>
          <w:sz w:val="22"/>
          <w:szCs w:val="22"/>
        </w:rPr>
      </w:pPr>
      <w:r w:rsidRPr="00CA5AE9">
        <w:rPr>
          <w:rFonts w:ascii="Arial Narrow" w:hAnsi="Arial Narrow" w:cs="Arial"/>
          <w:color w:val="000000" w:themeColor="text1"/>
          <w:sz w:val="22"/>
          <w:szCs w:val="22"/>
        </w:rPr>
        <w:t>A não desclassificação da proposta não impede o seu julgamento definitivo em sentido contrário, levado a efeito na fase de aceitação.</w:t>
      </w:r>
    </w:p>
    <w:p w:rsidR="00005A68" w:rsidRPr="00CA5AE9" w:rsidRDefault="2657C157" w:rsidP="00015D3C">
      <w:pPr>
        <w:pStyle w:val="PADRO"/>
        <w:keepNext w:val="0"/>
        <w:widowControl/>
        <w:numPr>
          <w:ilvl w:val="1"/>
          <w:numId w:val="10"/>
        </w:numPr>
        <w:spacing w:before="120" w:after="120"/>
        <w:ind w:left="0" w:firstLine="0"/>
        <w:rPr>
          <w:rFonts w:ascii="Arial Narrow" w:hAnsi="Arial Narrow" w:cs="Arial"/>
          <w:sz w:val="22"/>
          <w:szCs w:val="22"/>
        </w:rPr>
      </w:pPr>
      <w:r w:rsidRPr="00CA5AE9">
        <w:rPr>
          <w:rFonts w:ascii="Arial Narrow" w:hAnsi="Arial Narrow" w:cs="Arial"/>
          <w:color w:val="000000" w:themeColor="text1"/>
          <w:sz w:val="22"/>
          <w:szCs w:val="22"/>
        </w:rPr>
        <w:t>O sistema ordenará automaticamente as propostas classificadas, sendo que somente estas participarão da fase de lances.</w:t>
      </w:r>
    </w:p>
    <w:p w:rsidR="000F104D" w:rsidRPr="00CA5AE9" w:rsidRDefault="390C2635"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 O sistema disponibilizará campo próprio para troca de mensagens entre o Pregoeiro e os licitantes.</w:t>
      </w:r>
    </w:p>
    <w:p w:rsidR="000F104D" w:rsidRPr="00CA5AE9" w:rsidRDefault="2657C157"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 Iniciada a etapa competitiva, os licitantes deverão encaminhar lances exclusivamente por meio de sistema eletrônico, sendo imediatamente informados do seu recebimento e do valor consignado no registro. </w:t>
      </w:r>
    </w:p>
    <w:p w:rsidR="00F840D8" w:rsidRPr="00CA5AE9" w:rsidRDefault="2657C157" w:rsidP="00015D3C">
      <w:pPr>
        <w:numPr>
          <w:ilvl w:val="2"/>
          <w:numId w:val="10"/>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i/>
          <w:iCs/>
          <w:sz w:val="22"/>
          <w:szCs w:val="22"/>
        </w:rPr>
        <w:t>O lance deverá ser ofertado pelo valor unitário do ite</w:t>
      </w:r>
      <w:r w:rsidR="00F840D8" w:rsidRPr="00CA5AE9">
        <w:rPr>
          <w:rFonts w:ascii="Arial Narrow" w:hAnsi="Arial Narrow"/>
          <w:i/>
          <w:iCs/>
          <w:sz w:val="22"/>
          <w:szCs w:val="22"/>
        </w:rPr>
        <w:t>m;</w:t>
      </w:r>
    </w:p>
    <w:p w:rsidR="005B12EE" w:rsidRPr="00CA5AE9" w:rsidRDefault="2657C157" w:rsidP="00015D3C">
      <w:pPr>
        <w:numPr>
          <w:ilvl w:val="1"/>
          <w:numId w:val="1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licitantes poderão oferecer lances sucessivos, observando o horário fixado para abertura da sessão e as regras estabelecidas no Edital.</w:t>
      </w:r>
    </w:p>
    <w:p w:rsidR="00343DE8" w:rsidRPr="00CA5AE9" w:rsidRDefault="00343DE8" w:rsidP="00015D3C">
      <w:pPr>
        <w:numPr>
          <w:ilvl w:val="1"/>
          <w:numId w:val="1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O licitante somente poderá oferecer lance inferior ao último por ele ofertado e registrado pelo sistema. </w:t>
      </w:r>
    </w:p>
    <w:p w:rsidR="005B12EE" w:rsidRPr="00CA5AE9" w:rsidRDefault="005B12EE" w:rsidP="00015D3C">
      <w:pPr>
        <w:numPr>
          <w:ilvl w:val="1"/>
          <w:numId w:val="10"/>
        </w:numPr>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 xml:space="preserve">O </w:t>
      </w:r>
      <w:r w:rsidRPr="00CA5AE9">
        <w:rPr>
          <w:rFonts w:ascii="Arial Narrow" w:hAnsi="Arial Narrow" w:cs="Arial"/>
          <w:sz w:val="22"/>
          <w:szCs w:val="22"/>
        </w:rPr>
        <w:t>intervalo</w:t>
      </w:r>
      <w:r w:rsidRPr="00CA5AE9">
        <w:rPr>
          <w:rFonts w:ascii="Arial Narrow" w:hAnsi="Arial Narrow" w:cs="Arial"/>
          <w:iCs/>
          <w:sz w:val="22"/>
          <w:szCs w:val="22"/>
        </w:rPr>
        <w:t xml:space="preserve"> mínimo de diferença de valores entre os lances, que incidirá tanto em relação aos lances intermediários quanto em relação à proposta que cobri</w:t>
      </w:r>
      <w:r w:rsidR="006B3A27" w:rsidRPr="00CA5AE9">
        <w:rPr>
          <w:rFonts w:ascii="Arial Narrow" w:hAnsi="Arial Narrow" w:cs="Arial"/>
          <w:iCs/>
          <w:sz w:val="22"/>
          <w:szCs w:val="22"/>
        </w:rPr>
        <w:t>r a melhor oferta deverá ser d</w:t>
      </w:r>
      <w:r w:rsidR="00F840D8" w:rsidRPr="00CA5AE9">
        <w:rPr>
          <w:rFonts w:ascii="Arial Narrow" w:hAnsi="Arial Narrow" w:cs="Arial"/>
          <w:iCs/>
          <w:sz w:val="22"/>
          <w:szCs w:val="22"/>
        </w:rPr>
        <w:t>e R</w:t>
      </w:r>
      <w:r w:rsidR="0070142B" w:rsidRPr="00CA5AE9">
        <w:rPr>
          <w:rFonts w:ascii="Arial Narrow" w:hAnsi="Arial Narrow" w:cs="Arial"/>
          <w:iCs/>
          <w:sz w:val="22"/>
          <w:szCs w:val="22"/>
        </w:rPr>
        <w:t>$ 0,01 (um centavo)</w:t>
      </w:r>
      <w:r w:rsidRPr="00CA5AE9">
        <w:rPr>
          <w:rFonts w:ascii="Arial Narrow" w:hAnsi="Arial Narrow" w:cs="Arial"/>
          <w:iCs/>
          <w:sz w:val="22"/>
          <w:szCs w:val="22"/>
        </w:rPr>
        <w:t>.</w:t>
      </w:r>
      <w:r w:rsidRPr="00CA5AE9">
        <w:rPr>
          <w:rFonts w:ascii="Arial Narrow" w:hAnsi="Arial Narrow" w:cs="Arial"/>
          <w:sz w:val="22"/>
          <w:szCs w:val="22"/>
        </w:rPr>
        <w:tab/>
      </w:r>
    </w:p>
    <w:p w:rsidR="00C97254" w:rsidRPr="00CA5AE9" w:rsidRDefault="00C97254" w:rsidP="00015D3C">
      <w:pPr>
        <w:numPr>
          <w:ilvl w:val="1"/>
          <w:numId w:val="10"/>
        </w:numPr>
        <w:spacing w:before="120" w:after="120" w:line="276" w:lineRule="auto"/>
        <w:ind w:left="0" w:firstLine="0"/>
        <w:jc w:val="both"/>
        <w:rPr>
          <w:rFonts w:ascii="Arial Narrow" w:hAnsi="Arial Narrow"/>
          <w:iCs/>
          <w:sz w:val="22"/>
          <w:szCs w:val="22"/>
        </w:rPr>
      </w:pPr>
      <w:r w:rsidRPr="00CA5AE9">
        <w:rPr>
          <w:rFonts w:ascii="Arial Narrow" w:hAnsi="Arial Narrow"/>
          <w:iCs/>
          <w:sz w:val="22"/>
          <w:szCs w:val="22"/>
        </w:rP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C97254" w:rsidRPr="00CA5AE9" w:rsidRDefault="00C97254" w:rsidP="00015D3C">
      <w:pPr>
        <w:numPr>
          <w:ilvl w:val="1"/>
          <w:numId w:val="10"/>
        </w:numPr>
        <w:spacing w:before="120" w:after="120" w:line="276" w:lineRule="auto"/>
        <w:ind w:left="0" w:firstLine="0"/>
        <w:jc w:val="both"/>
        <w:rPr>
          <w:rFonts w:ascii="Arial Narrow" w:hAnsi="Arial Narrow"/>
          <w:iCs/>
          <w:sz w:val="22"/>
          <w:szCs w:val="22"/>
        </w:rPr>
      </w:pPr>
      <w:r w:rsidRPr="00CA5AE9">
        <w:rPr>
          <w:rFonts w:ascii="Arial Narrow" w:hAnsi="Arial Narrow"/>
          <w:iCs/>
          <w:sz w:val="22"/>
          <w:szCs w:val="22"/>
        </w:rPr>
        <w:t xml:space="preserve">Em caso de falha no sistema, os lances em desacordo com </w:t>
      </w:r>
      <w:r w:rsidR="00DB0BB5" w:rsidRPr="00CA5AE9">
        <w:rPr>
          <w:rFonts w:ascii="Arial Narrow" w:hAnsi="Arial Narrow"/>
          <w:iCs/>
          <w:sz w:val="22"/>
          <w:szCs w:val="22"/>
        </w:rPr>
        <w:t>os subitens anteriores</w:t>
      </w:r>
      <w:r w:rsidRPr="00CA5AE9">
        <w:rPr>
          <w:rFonts w:ascii="Arial Narrow" w:hAnsi="Arial Narrow"/>
          <w:iCs/>
          <w:sz w:val="22"/>
          <w:szCs w:val="22"/>
        </w:rPr>
        <w:t xml:space="preserve"> deverão </w:t>
      </w:r>
      <w:r w:rsidRPr="00CA5AE9">
        <w:rPr>
          <w:rFonts w:ascii="Arial Narrow" w:hAnsi="Arial Narrow" w:cs="Arial"/>
          <w:color w:val="000000"/>
          <w:sz w:val="22"/>
          <w:szCs w:val="22"/>
        </w:rPr>
        <w:t>ser</w:t>
      </w:r>
      <w:r w:rsidRPr="00CA5AE9">
        <w:rPr>
          <w:rFonts w:ascii="Arial Narrow" w:hAnsi="Arial Narrow"/>
          <w:iCs/>
          <w:sz w:val="22"/>
          <w:szCs w:val="22"/>
        </w:rPr>
        <w:t xml:space="preserve"> desconsiderados pelo pregoeiro, devendo a ocorrência ser comunicada imediatamente à Secretaria de Gestão do Ministério do Planejamento, Desenvolvimento e Gestão;</w:t>
      </w:r>
    </w:p>
    <w:p w:rsidR="000F104D" w:rsidRPr="00CA5AE9" w:rsidRDefault="00C97254" w:rsidP="00015D3C">
      <w:pPr>
        <w:numPr>
          <w:ilvl w:val="2"/>
          <w:numId w:val="10"/>
        </w:numPr>
        <w:spacing w:before="120" w:after="120" w:line="276" w:lineRule="auto"/>
        <w:ind w:left="0" w:firstLine="0"/>
        <w:jc w:val="both"/>
        <w:rPr>
          <w:rFonts w:ascii="Arial Narrow" w:hAnsi="Arial Narrow"/>
          <w:iCs/>
          <w:sz w:val="22"/>
          <w:szCs w:val="22"/>
        </w:rPr>
      </w:pPr>
      <w:r w:rsidRPr="00CA5AE9">
        <w:rPr>
          <w:rFonts w:ascii="Arial Narrow" w:hAnsi="Arial Narrow"/>
          <w:iCs/>
          <w:sz w:val="22"/>
          <w:szCs w:val="22"/>
        </w:rPr>
        <w:t>Na hipótese do subitem anterior, a ocorrência será registrada em campo próprio do sistema.</w:t>
      </w:r>
      <w:r w:rsidR="00343DE8" w:rsidRPr="00CA5AE9">
        <w:rPr>
          <w:rFonts w:ascii="Arial Narrow" w:hAnsi="Arial Narrow"/>
          <w:iCs/>
          <w:sz w:val="22"/>
          <w:szCs w:val="22"/>
        </w:rPr>
        <w:t xml:space="preserve"> </w:t>
      </w:r>
    </w:p>
    <w:p w:rsidR="000F104D" w:rsidRPr="00CA5AE9" w:rsidRDefault="000F104D"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sz w:val="22"/>
          <w:szCs w:val="22"/>
        </w:rPr>
        <w:t xml:space="preserve">Não serão aceitos dois ou mais lances de mesmo valor, prevalecendo aquele que for recebido e registrado em </w:t>
      </w:r>
      <w:r w:rsidRPr="00CA5AE9">
        <w:rPr>
          <w:rFonts w:ascii="Arial Narrow" w:hAnsi="Arial Narrow" w:cs="Arial"/>
          <w:sz w:val="22"/>
          <w:szCs w:val="22"/>
        </w:rPr>
        <w:t>primeiro</w:t>
      </w:r>
      <w:r w:rsidRPr="00CA5AE9">
        <w:rPr>
          <w:rFonts w:ascii="Arial Narrow" w:hAnsi="Arial Narrow" w:cs="Arial"/>
          <w:color w:val="000000"/>
          <w:sz w:val="22"/>
          <w:szCs w:val="22"/>
        </w:rPr>
        <w:t xml:space="preserve"> lugar. </w:t>
      </w:r>
    </w:p>
    <w:p w:rsidR="000F104D" w:rsidRPr="00CA5AE9" w:rsidRDefault="2657C157"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Durante o transcurso </w:t>
      </w:r>
      <w:r w:rsidRPr="00CA5AE9">
        <w:rPr>
          <w:rFonts w:ascii="Arial Narrow" w:hAnsi="Arial Narrow" w:cs="Arial"/>
          <w:sz w:val="22"/>
          <w:szCs w:val="22"/>
        </w:rPr>
        <w:t>da</w:t>
      </w:r>
      <w:r w:rsidRPr="00CA5AE9">
        <w:rPr>
          <w:rFonts w:ascii="Arial Narrow" w:hAnsi="Arial Narrow" w:cs="Arial"/>
          <w:color w:val="000000" w:themeColor="text1"/>
          <w:sz w:val="22"/>
          <w:szCs w:val="22"/>
        </w:rPr>
        <w:t xml:space="preserve"> sessão pública, os licitantes serão informados, em tempo real, do valor do menor lance registrado, vedada a identificação do licitante. </w:t>
      </w:r>
    </w:p>
    <w:p w:rsidR="000F104D" w:rsidRPr="00CA5AE9" w:rsidRDefault="2657C157"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lastRenderedPageBreak/>
        <w:t xml:space="preserve">No caso de desconexão com o Pregoeiro, no decorrer da etapa competitiva do Pregão, o sistema eletrônico poderá permanecer acessível aos licitantes para a recepção dos lances. </w:t>
      </w:r>
    </w:p>
    <w:p w:rsidR="000F104D" w:rsidRPr="00CA5AE9" w:rsidRDefault="2657C157"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Se a desconexão perdurar por tempo superior a 10 (dez) minutos, a sessão será suspensa e terá reinício somente após comunicação expressa do Pregoeiro aos participantes. </w:t>
      </w:r>
    </w:p>
    <w:p w:rsidR="00E026FD" w:rsidRPr="00CA5AE9" w:rsidRDefault="2657C157"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O Critério de julgamento adotado será o menor preço, conforme definido neste Edital e seus anexos.</w:t>
      </w:r>
    </w:p>
    <w:p w:rsidR="000F104D" w:rsidRPr="00CA5AE9" w:rsidRDefault="2657C157" w:rsidP="00015D3C">
      <w:pPr>
        <w:numPr>
          <w:ilvl w:val="1"/>
          <w:numId w:val="10"/>
        </w:numPr>
        <w:spacing w:before="120" w:after="120" w:line="276" w:lineRule="auto"/>
        <w:ind w:left="0" w:firstLine="0"/>
        <w:jc w:val="both"/>
        <w:rPr>
          <w:rFonts w:ascii="Arial Narrow" w:eastAsia="Zurich BT" w:hAnsi="Arial Narrow" w:cs="Arial"/>
          <w:sz w:val="22"/>
          <w:szCs w:val="22"/>
        </w:rPr>
      </w:pPr>
      <w:r w:rsidRPr="00CA5AE9">
        <w:rPr>
          <w:rFonts w:ascii="Arial Narrow" w:hAnsi="Arial Narrow" w:cs="Arial"/>
          <w:color w:val="000000" w:themeColor="text1"/>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CA5AE9" w:rsidRDefault="2657C157" w:rsidP="00015D3C">
      <w:pPr>
        <w:numPr>
          <w:ilvl w:val="1"/>
          <w:numId w:val="10"/>
        </w:numPr>
        <w:spacing w:before="120" w:after="120" w:line="276" w:lineRule="auto"/>
        <w:ind w:left="0" w:firstLine="0"/>
        <w:jc w:val="both"/>
        <w:rPr>
          <w:rFonts w:ascii="Arial Narrow" w:eastAsia="Zurich BT" w:hAnsi="Arial Narrow" w:cs="Arial"/>
          <w:sz w:val="22"/>
          <w:szCs w:val="22"/>
        </w:rPr>
      </w:pPr>
      <w:r w:rsidRPr="00CA5AE9">
        <w:rPr>
          <w:rFonts w:ascii="Arial Narrow" w:hAnsi="Arial Narrow" w:cs="Arial"/>
          <w:color w:val="000000" w:themeColor="text1"/>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rsidR="000F104D" w:rsidRPr="00CA5AE9" w:rsidRDefault="00AC00D2" w:rsidP="00015D3C">
      <w:pPr>
        <w:numPr>
          <w:ilvl w:val="1"/>
          <w:numId w:val="10"/>
        </w:numPr>
        <w:spacing w:before="120" w:after="120" w:line="276" w:lineRule="auto"/>
        <w:ind w:left="0" w:firstLine="0"/>
        <w:jc w:val="both"/>
        <w:rPr>
          <w:rFonts w:ascii="Arial Narrow" w:eastAsia="Zurich BT" w:hAnsi="Arial Narrow" w:cs="Arial"/>
          <w:sz w:val="22"/>
          <w:szCs w:val="22"/>
        </w:rPr>
      </w:pPr>
      <w:r w:rsidRPr="00CA5AE9">
        <w:rPr>
          <w:rFonts w:ascii="Arial Narrow" w:hAnsi="Arial Narrow" w:cs="Arial"/>
          <w:color w:val="000000" w:themeColor="text1"/>
          <w:sz w:val="22"/>
          <w:szCs w:val="22"/>
          <w:lang w:eastAsia="en-US"/>
        </w:rPr>
        <w:t xml:space="preserve">Em relação a itens não exclusivos para participação de microempresas e empresas de pequeno porte, uma vez encerrada </w:t>
      </w:r>
      <w:r w:rsidR="2657C157" w:rsidRPr="00CA5AE9">
        <w:rPr>
          <w:rFonts w:ascii="Arial Narrow" w:hAnsi="Arial Narrow" w:cs="Arial"/>
          <w:color w:val="000000" w:themeColor="text1"/>
          <w:sz w:val="22"/>
          <w:szCs w:val="22"/>
          <w:lang w:eastAsia="en-US"/>
        </w:rPr>
        <w:t>a etapa de lances</w:t>
      </w:r>
      <w:r w:rsidR="2657C157" w:rsidRPr="00CA5AE9">
        <w:rPr>
          <w:rFonts w:ascii="Arial Narrow" w:eastAsia="Zurich BT" w:hAnsi="Arial Narrow" w:cs="Arial"/>
          <w:sz w:val="22"/>
          <w:szCs w:val="22"/>
        </w:rPr>
        <w:t xml:space="preserve">, será efetivada a verificação automática, junto à Receita Federal, do porte da entidade empresarial. O sistema identificará em coluna própria as </w:t>
      </w:r>
      <w:r w:rsidR="2657C157" w:rsidRPr="00CA5AE9">
        <w:rPr>
          <w:rFonts w:ascii="Arial Narrow" w:eastAsia="Zurich BT" w:hAnsi="Arial Narrow" w:cs="Arial"/>
          <w:color w:val="000000" w:themeColor="text1"/>
          <w:sz w:val="22"/>
          <w:szCs w:val="22"/>
        </w:rPr>
        <w:t>microempresas e empresas de pequeno</w:t>
      </w:r>
      <w:r w:rsidR="2657C157" w:rsidRPr="00CA5AE9">
        <w:rPr>
          <w:rFonts w:ascii="Arial Narrow" w:eastAsia="Zurich BT" w:hAnsi="Arial Narrow" w:cs="Arial"/>
          <w:sz w:val="22"/>
          <w:szCs w:val="22"/>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0F104D" w:rsidRPr="00CA5AE9" w:rsidRDefault="2657C157" w:rsidP="00015D3C">
      <w:pPr>
        <w:numPr>
          <w:ilvl w:val="1"/>
          <w:numId w:val="10"/>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Nessas condições, as propostas de </w:t>
      </w:r>
      <w:r w:rsidRPr="00CA5AE9">
        <w:rPr>
          <w:rFonts w:ascii="Arial Narrow" w:eastAsia="Zurich BT" w:hAnsi="Arial Narrow" w:cs="Arial"/>
          <w:color w:val="000000" w:themeColor="text1"/>
          <w:sz w:val="22"/>
          <w:szCs w:val="22"/>
        </w:rPr>
        <w:t xml:space="preserve">microempresas e empresas de pequeno porte </w:t>
      </w:r>
      <w:r w:rsidRPr="00CA5AE9">
        <w:rPr>
          <w:rFonts w:ascii="Arial Narrow" w:hAnsi="Arial Narrow" w:cs="Arial"/>
          <w:color w:val="000000" w:themeColor="text1"/>
          <w:sz w:val="22"/>
          <w:szCs w:val="22"/>
        </w:rPr>
        <w:t>que se encontrarem na faixa de até 5% (cinco por cento) acima da proposta ou lance de menor preço serão consideradas empatadas com a primeira colocada.</w:t>
      </w:r>
    </w:p>
    <w:p w:rsidR="00BC76B1" w:rsidRPr="00CA5AE9" w:rsidRDefault="2657C157" w:rsidP="00015D3C">
      <w:pPr>
        <w:numPr>
          <w:ilvl w:val="1"/>
          <w:numId w:val="10"/>
        </w:numPr>
        <w:spacing w:before="120" w:after="120" w:line="276" w:lineRule="auto"/>
        <w:ind w:left="0" w:firstLine="0"/>
        <w:jc w:val="both"/>
        <w:rPr>
          <w:rFonts w:ascii="Arial Narrow" w:eastAsia="Zurich BT" w:hAnsi="Arial Narrow" w:cs="Arial"/>
          <w:color w:val="000000" w:themeColor="text1"/>
          <w:sz w:val="22"/>
          <w:szCs w:val="22"/>
        </w:rPr>
      </w:pPr>
      <w:r w:rsidRPr="00CA5AE9">
        <w:rPr>
          <w:rFonts w:ascii="Arial Narrow" w:hAnsi="Arial Narrow" w:cs="Arial"/>
          <w:color w:val="000000" w:themeColor="text1"/>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0F104D" w:rsidRPr="00CA5AE9" w:rsidRDefault="000F104D" w:rsidP="00015D3C">
      <w:pPr>
        <w:numPr>
          <w:ilvl w:val="1"/>
          <w:numId w:val="10"/>
        </w:numPr>
        <w:spacing w:before="120" w:after="120" w:line="276" w:lineRule="auto"/>
        <w:ind w:left="0" w:firstLine="0"/>
        <w:jc w:val="both"/>
        <w:rPr>
          <w:rFonts w:ascii="Arial Narrow" w:eastAsia="Zurich BT" w:hAnsi="Arial Narrow" w:cs="Arial"/>
          <w:color w:val="000000" w:themeColor="text1"/>
          <w:sz w:val="22"/>
          <w:szCs w:val="22"/>
        </w:rPr>
      </w:pPr>
      <w:r w:rsidRPr="00CA5AE9">
        <w:rPr>
          <w:rFonts w:ascii="Arial Narrow" w:hAnsi="Arial Narrow" w:cs="Arial"/>
          <w:color w:val="000000"/>
          <w:sz w:val="22"/>
          <w:szCs w:val="22"/>
        </w:rPr>
        <w:t xml:space="preserve">Caso a </w:t>
      </w:r>
      <w:r w:rsidRPr="00CA5AE9">
        <w:rPr>
          <w:rFonts w:ascii="Arial Narrow" w:eastAsia="Zurich BT" w:hAnsi="Arial Narrow" w:cs="Arial"/>
          <w:color w:val="000000"/>
          <w:sz w:val="22"/>
          <w:szCs w:val="22"/>
        </w:rPr>
        <w:t>microempresa</w:t>
      </w:r>
      <w:r w:rsidR="004037DD" w:rsidRPr="00CA5AE9">
        <w:rPr>
          <w:rFonts w:ascii="Arial Narrow" w:eastAsia="Zurich BT" w:hAnsi="Arial Narrow" w:cs="Arial"/>
          <w:color w:val="000000"/>
          <w:sz w:val="22"/>
          <w:szCs w:val="22"/>
        </w:rPr>
        <w:t xml:space="preserve"> </w:t>
      </w:r>
      <w:r w:rsidRPr="00CA5AE9">
        <w:rPr>
          <w:rFonts w:ascii="Arial Narrow" w:eastAsia="Zurich BT" w:hAnsi="Arial Narrow" w:cs="Arial"/>
          <w:color w:val="000000"/>
          <w:sz w:val="22"/>
          <w:szCs w:val="22"/>
        </w:rPr>
        <w:t>ou a empresa de pequeno porte</w:t>
      </w:r>
      <w:r w:rsidRPr="00CA5AE9">
        <w:rPr>
          <w:rFonts w:ascii="Arial Narrow" w:hAnsi="Arial Narrow" w:cs="Arial"/>
          <w:color w:val="000000"/>
          <w:sz w:val="22"/>
          <w:szCs w:val="22"/>
        </w:rPr>
        <w:t xml:space="preserve"> melhor classificada desista ou não se manifeste no prazo estabelecido, serão convocadas as demais licitantes </w:t>
      </w:r>
      <w:r w:rsidRPr="00CA5AE9">
        <w:rPr>
          <w:rFonts w:ascii="Arial Narrow" w:eastAsia="Zurich BT" w:hAnsi="Arial Narrow" w:cs="Arial"/>
          <w:color w:val="000000"/>
          <w:sz w:val="22"/>
          <w:szCs w:val="22"/>
        </w:rPr>
        <w:t>microempresa e empresa de pequeno porte</w:t>
      </w:r>
      <w:r w:rsidRPr="00CA5AE9">
        <w:rPr>
          <w:rFonts w:ascii="Arial Narrow" w:hAnsi="Arial Narrow" w:cs="Arial"/>
          <w:color w:val="000000"/>
          <w:sz w:val="22"/>
          <w:szCs w:val="22"/>
        </w:rPr>
        <w:t xml:space="preserve"> que se encontrem naquele intervalo de 5% (cinco por cento), na ordem de classificação, para o exercício do mesmo direito, no prazo estabelecido no subitem anterior.</w:t>
      </w:r>
    </w:p>
    <w:p w:rsidR="00532993" w:rsidRPr="00CA5AE9" w:rsidRDefault="00532993" w:rsidP="00015D3C">
      <w:pPr>
        <w:numPr>
          <w:ilvl w:val="1"/>
          <w:numId w:val="10"/>
        </w:numPr>
        <w:spacing w:before="120" w:after="120" w:line="276" w:lineRule="auto"/>
        <w:ind w:left="0" w:firstLine="0"/>
        <w:jc w:val="both"/>
        <w:rPr>
          <w:rFonts w:ascii="Arial Narrow" w:eastAsia="Zurich BT" w:hAnsi="Arial Narrow" w:cs="Arial"/>
          <w:color w:val="000000" w:themeColor="text1"/>
          <w:sz w:val="22"/>
          <w:szCs w:val="22"/>
        </w:rPr>
      </w:pPr>
      <w:r w:rsidRPr="00CA5AE9">
        <w:rPr>
          <w:rFonts w:ascii="Arial Narrow" w:hAnsi="Arial Narrow" w:cs="Arial"/>
          <w:color w:val="000000"/>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9F49B2" w:rsidRPr="00CA5AE9" w:rsidRDefault="390C2635" w:rsidP="00015D3C">
      <w:pPr>
        <w:pStyle w:val="PargrafodaLista"/>
        <w:numPr>
          <w:ilvl w:val="1"/>
          <w:numId w:val="10"/>
        </w:numPr>
        <w:tabs>
          <w:tab w:val="left" w:pos="-12"/>
        </w:tabs>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eastAsia="Arial" w:hAnsi="Arial Narrow" w:cs="Arial"/>
          <w:sz w:val="22"/>
          <w:szCs w:val="22"/>
        </w:rPr>
        <w:t>Só se considera empate entre propostas iguais, não seguidas de lances. Lances equivalentes não serão considerados iguais, uma vez que a ordem de apresentação pelos licitantes é utilizada como um dos critérios de classificação.</w:t>
      </w:r>
    </w:p>
    <w:p w:rsidR="005B1C59" w:rsidRPr="00CA5AE9" w:rsidRDefault="390C2635" w:rsidP="00015D3C">
      <w:pPr>
        <w:pStyle w:val="PargrafodaLista"/>
        <w:numPr>
          <w:ilvl w:val="2"/>
          <w:numId w:val="10"/>
        </w:numPr>
        <w:tabs>
          <w:tab w:val="left" w:pos="-12"/>
        </w:tabs>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Havendo eventual empate entre propostas, o critério de desempate será aquele previsto no art. 3º, § 2º, da Lei nº 8.666, de 1993, assegurando-se a preferência, sucessivamente, aos serviços:</w:t>
      </w:r>
    </w:p>
    <w:p w:rsidR="005B1C59" w:rsidRPr="00CA5AE9" w:rsidRDefault="2657C157" w:rsidP="00015D3C">
      <w:pPr>
        <w:pStyle w:val="PargrafodaLista"/>
        <w:numPr>
          <w:ilvl w:val="3"/>
          <w:numId w:val="10"/>
        </w:numPr>
        <w:tabs>
          <w:tab w:val="left" w:pos="-12"/>
        </w:tabs>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 xml:space="preserve">prestados por empresas brasileiras; </w:t>
      </w:r>
    </w:p>
    <w:p w:rsidR="005B1C59" w:rsidRPr="00CA5AE9" w:rsidRDefault="2657C157" w:rsidP="00015D3C">
      <w:pPr>
        <w:pStyle w:val="PargrafodaLista"/>
        <w:numPr>
          <w:ilvl w:val="3"/>
          <w:numId w:val="10"/>
        </w:numPr>
        <w:tabs>
          <w:tab w:val="left" w:pos="-12"/>
        </w:tabs>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lastRenderedPageBreak/>
        <w:t>prestados por empresas que invistam em pesquisa e no desenvolvimento de tecnologia no País;</w:t>
      </w:r>
    </w:p>
    <w:p w:rsidR="008F2E3D" w:rsidRPr="00CA5AE9" w:rsidRDefault="2657C157" w:rsidP="00015D3C">
      <w:pPr>
        <w:pStyle w:val="PargrafodaLista"/>
        <w:numPr>
          <w:ilvl w:val="3"/>
          <w:numId w:val="10"/>
        </w:numPr>
        <w:tabs>
          <w:tab w:val="left" w:pos="-12"/>
        </w:tabs>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prestados por empresas que comprovem cumprimento de reserva de cargos prevista em lei para pessoa com deficiência ou para reabilitado da Previdência Social e que atendam às regras de acessibilidade previstas na legislação.</w:t>
      </w:r>
      <w:r w:rsidR="002573FE" w:rsidRPr="00CA5AE9">
        <w:rPr>
          <w:rFonts w:ascii="Arial Narrow" w:hAnsi="Arial Narrow" w:cs="Arial"/>
          <w:color w:val="000000" w:themeColor="text1"/>
          <w:sz w:val="22"/>
          <w:szCs w:val="22"/>
        </w:rPr>
        <w:t xml:space="preserve"> </w:t>
      </w:r>
    </w:p>
    <w:p w:rsidR="002573FE" w:rsidRPr="00CA5AE9" w:rsidRDefault="002573FE" w:rsidP="00015D3C">
      <w:pPr>
        <w:pStyle w:val="PargrafodaLista"/>
        <w:tabs>
          <w:tab w:val="left" w:pos="-12"/>
        </w:tabs>
        <w:spacing w:before="120" w:after="120" w:line="276" w:lineRule="auto"/>
        <w:ind w:left="0"/>
        <w:jc w:val="both"/>
        <w:rPr>
          <w:rFonts w:ascii="Arial Narrow" w:hAnsi="Arial Narrow" w:cs="Arial"/>
          <w:color w:val="000000"/>
          <w:sz w:val="22"/>
          <w:szCs w:val="22"/>
        </w:rPr>
      </w:pPr>
    </w:p>
    <w:p w:rsidR="008F2E3D" w:rsidRPr="00CA5AE9" w:rsidRDefault="2657C157" w:rsidP="00015D3C">
      <w:pPr>
        <w:pStyle w:val="PargrafodaLista"/>
        <w:numPr>
          <w:ilvl w:val="1"/>
          <w:numId w:val="10"/>
        </w:numPr>
        <w:tabs>
          <w:tab w:val="left" w:pos="-12"/>
        </w:tabs>
        <w:spacing w:before="120" w:after="120" w:line="276" w:lineRule="auto"/>
        <w:ind w:left="0" w:firstLine="0"/>
        <w:contextualSpacing w:val="0"/>
        <w:jc w:val="both"/>
        <w:rPr>
          <w:rFonts w:ascii="Arial Narrow" w:eastAsia="Arial" w:hAnsi="Arial Narrow" w:cs="Arial"/>
          <w:sz w:val="22"/>
          <w:szCs w:val="22"/>
        </w:rPr>
      </w:pPr>
      <w:r w:rsidRPr="00CA5AE9">
        <w:rPr>
          <w:rFonts w:ascii="Arial Narrow" w:hAnsi="Arial Narrow" w:cs="Arial"/>
          <w:sz w:val="22"/>
          <w:szCs w:val="22"/>
        </w:rPr>
        <w:t xml:space="preserve">Persistindo </w:t>
      </w:r>
      <w:r w:rsidRPr="00CA5AE9">
        <w:rPr>
          <w:rFonts w:ascii="Arial Narrow" w:eastAsia="Arial" w:hAnsi="Arial Narrow" w:cs="Arial"/>
          <w:sz w:val="22"/>
          <w:szCs w:val="22"/>
        </w:rPr>
        <w:t xml:space="preserve">o empate entre propostas, será aplicado o sorteio como critério de desempate. </w:t>
      </w:r>
    </w:p>
    <w:p w:rsidR="008F2E3D" w:rsidRPr="00CA5AE9" w:rsidRDefault="2657C157" w:rsidP="00015D3C">
      <w:pPr>
        <w:pStyle w:val="PargrafodaLista"/>
        <w:numPr>
          <w:ilvl w:val="1"/>
          <w:numId w:val="10"/>
        </w:numPr>
        <w:tabs>
          <w:tab w:val="left" w:pos="-12"/>
        </w:tabs>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eastAsia="Arial" w:hAnsi="Arial Narrow" w:cs="Arial"/>
          <w:sz w:val="22"/>
          <w:szCs w:val="22"/>
        </w:rPr>
        <w:t>Apurada a proposta final classificada em primeiro lugar, o Pregoeiro poderá encaminhar, pelo sistema eletrônico,</w:t>
      </w:r>
      <w:r w:rsidRPr="00CA5AE9">
        <w:rPr>
          <w:rFonts w:ascii="Arial Narrow" w:hAnsi="Arial Narrow" w:cs="Arial"/>
          <w:color w:val="000000" w:themeColor="text1"/>
          <w:sz w:val="22"/>
          <w:szCs w:val="22"/>
        </w:rPr>
        <w:t xml:space="preserve"> contraproposta ao licitante para que seja obtido melhor preço, observado o critério de julgamento, não se admitindo negociar condições diferentes daquelas previstas neste Edital.</w:t>
      </w:r>
    </w:p>
    <w:p w:rsidR="008F2E3D" w:rsidRPr="00CA5AE9" w:rsidRDefault="2657C157" w:rsidP="00015D3C">
      <w:pPr>
        <w:pStyle w:val="PargrafodaLista"/>
        <w:numPr>
          <w:ilvl w:val="1"/>
          <w:numId w:val="10"/>
        </w:numPr>
        <w:tabs>
          <w:tab w:val="left" w:pos="-12"/>
        </w:tabs>
        <w:spacing w:before="120" w:after="120" w:line="276" w:lineRule="auto"/>
        <w:ind w:left="0" w:firstLine="0"/>
        <w:contextualSpacing w:val="0"/>
        <w:jc w:val="both"/>
        <w:rPr>
          <w:rFonts w:ascii="Arial Narrow" w:eastAsia="Arial" w:hAnsi="Arial Narrow" w:cs="Arial"/>
          <w:sz w:val="22"/>
          <w:szCs w:val="22"/>
        </w:rPr>
      </w:pPr>
      <w:r w:rsidRPr="00CA5AE9">
        <w:rPr>
          <w:rFonts w:ascii="Arial Narrow" w:hAnsi="Arial Narrow" w:cs="Arial"/>
          <w:sz w:val="22"/>
          <w:szCs w:val="22"/>
        </w:rPr>
        <w:t xml:space="preserve">A </w:t>
      </w:r>
      <w:r w:rsidRPr="00CA5AE9">
        <w:rPr>
          <w:rFonts w:ascii="Arial Narrow" w:eastAsia="Arial" w:hAnsi="Arial Narrow" w:cs="Arial"/>
          <w:sz w:val="22"/>
          <w:szCs w:val="22"/>
        </w:rPr>
        <w:t>negociação será realizada por meio do sistema, podendo ser acompanhada pelos demais licitantes.</w:t>
      </w:r>
    </w:p>
    <w:p w:rsidR="008F2E3D" w:rsidRPr="00CA5AE9" w:rsidRDefault="2657C157" w:rsidP="00015D3C">
      <w:pPr>
        <w:pStyle w:val="PargrafodaLista"/>
        <w:numPr>
          <w:ilvl w:val="1"/>
          <w:numId w:val="10"/>
        </w:numPr>
        <w:tabs>
          <w:tab w:val="left" w:pos="-12"/>
        </w:tabs>
        <w:spacing w:before="120" w:after="120" w:line="276" w:lineRule="auto"/>
        <w:ind w:left="0" w:firstLine="0"/>
        <w:contextualSpacing w:val="0"/>
        <w:jc w:val="both"/>
        <w:rPr>
          <w:rFonts w:ascii="Arial Narrow" w:eastAsia="Arial" w:hAnsi="Arial Narrow" w:cs="Arial"/>
          <w:sz w:val="22"/>
          <w:szCs w:val="22"/>
        </w:rPr>
      </w:pPr>
      <w:r w:rsidRPr="00CA5AE9">
        <w:rPr>
          <w:rFonts w:ascii="Arial Narrow" w:eastAsia="Arial" w:hAnsi="Arial Narrow" w:cs="Arial"/>
          <w:sz w:val="22"/>
          <w:szCs w:val="22"/>
        </w:rPr>
        <w:t>Após a negociação do preço, o Pregoeiro iniciará a fase de aceitação e julgamento da proposta.</w:t>
      </w:r>
    </w:p>
    <w:p w:rsidR="000F104D" w:rsidRPr="00CA5AE9" w:rsidRDefault="2657C157" w:rsidP="00015D3C">
      <w:pPr>
        <w:pStyle w:val="Nivel01"/>
        <w:numPr>
          <w:ilvl w:val="0"/>
          <w:numId w:val="9"/>
        </w:numPr>
        <w:ind w:left="0" w:firstLine="0"/>
        <w:rPr>
          <w:rFonts w:ascii="Arial Narrow" w:hAnsi="Arial Narrow" w:cs="Arial"/>
          <w:sz w:val="22"/>
          <w:szCs w:val="22"/>
        </w:rPr>
      </w:pPr>
      <w:r w:rsidRPr="00CA5AE9">
        <w:rPr>
          <w:rFonts w:ascii="Arial Narrow" w:hAnsi="Arial Narrow" w:cs="Arial"/>
          <w:sz w:val="22"/>
          <w:szCs w:val="22"/>
          <w:lang w:eastAsia="en-US"/>
        </w:rPr>
        <w:t xml:space="preserve">DA </w:t>
      </w:r>
      <w:r w:rsidRPr="00CA5AE9">
        <w:rPr>
          <w:rFonts w:ascii="Arial Narrow" w:hAnsi="Arial Narrow" w:cs="Arial"/>
          <w:color w:val="auto"/>
          <w:sz w:val="22"/>
          <w:szCs w:val="22"/>
        </w:rPr>
        <w:t>ACEITABILIDADE</w:t>
      </w:r>
      <w:r w:rsidRPr="00CA5AE9">
        <w:rPr>
          <w:rFonts w:ascii="Arial Narrow" w:hAnsi="Arial Narrow"/>
          <w:color w:val="auto"/>
          <w:sz w:val="22"/>
          <w:szCs w:val="22"/>
        </w:rPr>
        <w:t xml:space="preserve"> </w:t>
      </w:r>
      <w:r w:rsidRPr="00CA5AE9">
        <w:rPr>
          <w:rFonts w:ascii="Arial Narrow" w:hAnsi="Arial Narrow" w:cs="Arial"/>
          <w:sz w:val="22"/>
          <w:szCs w:val="22"/>
          <w:lang w:eastAsia="en-US"/>
        </w:rPr>
        <w:t>DA PROPOSTA VENCEDORA.</w:t>
      </w:r>
    </w:p>
    <w:p w:rsidR="00F8520A" w:rsidRPr="00CA5AE9" w:rsidRDefault="00F8520A" w:rsidP="00015D3C">
      <w:pPr>
        <w:spacing w:before="120" w:after="120" w:line="276" w:lineRule="auto"/>
        <w:ind w:right="-15"/>
        <w:jc w:val="both"/>
        <w:rPr>
          <w:rFonts w:ascii="Arial Narrow" w:hAnsi="Arial Narrow" w:cs="Arial"/>
          <w:color w:val="000000"/>
          <w:sz w:val="22"/>
          <w:szCs w:val="22"/>
          <w:lang w:eastAsia="en-US"/>
        </w:rPr>
      </w:pPr>
      <w:bookmarkStart w:id="6" w:name="OLE_LINK1"/>
    </w:p>
    <w:p w:rsidR="00F8520A" w:rsidRPr="00CA5AE9" w:rsidRDefault="2657C157" w:rsidP="00015D3C">
      <w:pPr>
        <w:numPr>
          <w:ilvl w:val="1"/>
          <w:numId w:val="11"/>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Encerrada a etapa de lances e depois da verificação de possível empate, o Pregoeiro examinará a proposta classificada</w:t>
      </w:r>
      <w:r w:rsidRPr="00CA5AE9">
        <w:rPr>
          <w:rFonts w:ascii="Arial Narrow" w:eastAsiaTheme="minorEastAsia" w:hAnsi="Arial Narrow" w:cs="Arial"/>
          <w:sz w:val="22"/>
          <w:szCs w:val="22"/>
          <w:lang w:eastAsia="en-US"/>
        </w:rPr>
        <w:t xml:space="preserve"> </w:t>
      </w:r>
      <w:r w:rsidRPr="00CA5AE9">
        <w:rPr>
          <w:rFonts w:ascii="Arial Narrow" w:hAnsi="Arial Narrow" w:cs="Arial"/>
          <w:color w:val="000000" w:themeColor="text1"/>
          <w:sz w:val="22"/>
          <w:szCs w:val="22"/>
          <w:lang w:eastAsia="en-US"/>
        </w:rPr>
        <w:t>em primeiro lugar quanto ao preço, a sua exequibilidade, bem como quanto ao cumprimento das especificações do objeto.</w:t>
      </w:r>
    </w:p>
    <w:p w:rsidR="005B1C59" w:rsidRPr="00CA5AE9" w:rsidRDefault="2657C157" w:rsidP="00015D3C">
      <w:pPr>
        <w:numPr>
          <w:ilvl w:val="1"/>
          <w:numId w:val="11"/>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Será desclassificada a proposta ou o lance vencedor, nos termos do item 9.1 do Anexo VII-A da In SEGES/</w:t>
      </w:r>
      <w:r w:rsidR="00532993" w:rsidRPr="00CA5AE9">
        <w:rPr>
          <w:rFonts w:ascii="Arial Narrow" w:hAnsi="Arial Narrow" w:cs="Arial"/>
          <w:color w:val="000000" w:themeColor="text1"/>
          <w:sz w:val="22"/>
          <w:szCs w:val="22"/>
          <w:lang w:eastAsia="en-US"/>
        </w:rPr>
        <w:t>MP</w:t>
      </w:r>
      <w:r w:rsidRPr="00CA5AE9">
        <w:rPr>
          <w:rFonts w:ascii="Arial Narrow" w:hAnsi="Arial Narrow" w:cs="Arial"/>
          <w:color w:val="000000" w:themeColor="text1"/>
          <w:sz w:val="22"/>
          <w:szCs w:val="22"/>
          <w:lang w:eastAsia="en-US"/>
        </w:rPr>
        <w:t xml:space="preserve"> n. 5/2017, que: </w:t>
      </w:r>
    </w:p>
    <w:p w:rsidR="005B1C59" w:rsidRPr="00CA5AE9" w:rsidRDefault="004F1177" w:rsidP="00015D3C">
      <w:pPr>
        <w:numPr>
          <w:ilvl w:val="2"/>
          <w:numId w:val="14"/>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sz w:val="22"/>
          <w:szCs w:val="22"/>
          <w:bdr w:val="none" w:sz="0" w:space="0" w:color="auto" w:frame="1"/>
        </w:rPr>
        <w:t>contenha vício insanáve</w:t>
      </w:r>
      <w:r w:rsidR="00064A73" w:rsidRPr="00CA5AE9">
        <w:rPr>
          <w:rFonts w:ascii="Arial Narrow" w:hAnsi="Arial Narrow" w:cs="Arial"/>
          <w:sz w:val="22"/>
          <w:szCs w:val="22"/>
          <w:bdr w:val="none" w:sz="0" w:space="0" w:color="auto" w:frame="1"/>
        </w:rPr>
        <w:t>l</w:t>
      </w:r>
      <w:r w:rsidRPr="00CA5AE9">
        <w:rPr>
          <w:rFonts w:ascii="Arial Narrow" w:hAnsi="Arial Narrow" w:cs="Arial"/>
          <w:sz w:val="22"/>
          <w:szCs w:val="22"/>
          <w:bdr w:val="none" w:sz="0" w:space="0" w:color="auto" w:frame="1"/>
        </w:rPr>
        <w:t xml:space="preserve"> ou ilegalidade;</w:t>
      </w:r>
    </w:p>
    <w:p w:rsidR="005B1C59" w:rsidRPr="00CA5AE9" w:rsidRDefault="004F1177" w:rsidP="00015D3C">
      <w:pPr>
        <w:numPr>
          <w:ilvl w:val="2"/>
          <w:numId w:val="14"/>
        </w:numPr>
        <w:spacing w:before="120" w:after="120" w:line="276" w:lineRule="auto"/>
        <w:ind w:left="0" w:right="-15" w:firstLine="0"/>
        <w:jc w:val="both"/>
        <w:rPr>
          <w:rFonts w:ascii="Arial Narrow" w:hAnsi="Arial Narrow" w:cs="Arial"/>
          <w:sz w:val="22"/>
          <w:szCs w:val="22"/>
          <w:bdr w:val="none" w:sz="0" w:space="0" w:color="auto" w:frame="1"/>
        </w:rPr>
      </w:pPr>
      <w:r w:rsidRPr="00CA5AE9">
        <w:rPr>
          <w:rFonts w:ascii="Arial Narrow" w:hAnsi="Arial Narrow" w:cs="Arial"/>
          <w:sz w:val="22"/>
          <w:szCs w:val="22"/>
          <w:bdr w:val="none" w:sz="0" w:space="0" w:color="auto" w:frame="1"/>
        </w:rPr>
        <w:t>não apresente as especificações técnicas exigidas pelo Termo de Referência;</w:t>
      </w:r>
    </w:p>
    <w:p w:rsidR="005B1C59" w:rsidRPr="00CA5AE9" w:rsidRDefault="004F1177" w:rsidP="00015D3C">
      <w:pPr>
        <w:numPr>
          <w:ilvl w:val="2"/>
          <w:numId w:val="14"/>
        </w:numPr>
        <w:spacing w:before="120" w:after="120" w:line="276" w:lineRule="auto"/>
        <w:ind w:left="0" w:right="-15" w:firstLine="0"/>
        <w:jc w:val="both"/>
        <w:rPr>
          <w:rFonts w:ascii="Arial Narrow" w:hAnsi="Arial Narrow" w:cs="Arial"/>
          <w:sz w:val="22"/>
          <w:szCs w:val="22"/>
          <w:bdr w:val="none" w:sz="0" w:space="0" w:color="auto" w:frame="1"/>
        </w:rPr>
      </w:pPr>
      <w:r w:rsidRPr="00CA5AE9">
        <w:rPr>
          <w:rFonts w:ascii="Arial Narrow" w:hAnsi="Arial Narrow" w:cs="Arial"/>
          <w:sz w:val="22"/>
          <w:szCs w:val="22"/>
          <w:bdr w:val="none" w:sz="0" w:space="0" w:color="auto" w:frame="1"/>
        </w:rPr>
        <w:t>apresentar</w:t>
      </w:r>
      <w:r w:rsidR="00064A73" w:rsidRPr="00CA5AE9">
        <w:rPr>
          <w:rFonts w:ascii="Arial Narrow" w:hAnsi="Arial Narrow" w:cs="Arial"/>
          <w:sz w:val="22"/>
          <w:szCs w:val="22"/>
          <w:bdr w:val="none" w:sz="0" w:space="0" w:color="auto" w:frame="1"/>
        </w:rPr>
        <w:t xml:space="preserve"> preço</w:t>
      </w:r>
      <w:r w:rsidRPr="00CA5AE9">
        <w:rPr>
          <w:rFonts w:ascii="Arial Narrow" w:hAnsi="Arial Narrow" w:cs="Arial"/>
          <w:sz w:val="22"/>
          <w:szCs w:val="22"/>
          <w:bdr w:val="none" w:sz="0" w:space="0" w:color="auto" w:frame="1"/>
        </w:rPr>
        <w:t xml:space="preserve"> fina</w:t>
      </w:r>
      <w:r w:rsidR="00064A73" w:rsidRPr="00CA5AE9">
        <w:rPr>
          <w:rFonts w:ascii="Arial Narrow" w:hAnsi="Arial Narrow" w:cs="Arial"/>
          <w:sz w:val="22"/>
          <w:szCs w:val="22"/>
          <w:bdr w:val="none" w:sz="0" w:space="0" w:color="auto" w:frame="1"/>
        </w:rPr>
        <w:t>l superior</w:t>
      </w:r>
      <w:r w:rsidRPr="00CA5AE9">
        <w:rPr>
          <w:rFonts w:ascii="Arial Narrow" w:hAnsi="Arial Narrow" w:cs="Arial"/>
          <w:sz w:val="22"/>
          <w:szCs w:val="22"/>
          <w:bdr w:val="none" w:sz="0" w:space="0" w:color="auto" w:frame="1"/>
        </w:rPr>
        <w:t xml:space="preserve"> </w:t>
      </w:r>
      <w:r w:rsidR="00064A73" w:rsidRPr="00CA5AE9">
        <w:rPr>
          <w:rFonts w:ascii="Arial Narrow" w:hAnsi="Arial Narrow" w:cs="Arial"/>
          <w:sz w:val="22"/>
          <w:szCs w:val="22"/>
          <w:bdr w:val="none" w:sz="0" w:space="0" w:color="auto" w:frame="1"/>
        </w:rPr>
        <w:t xml:space="preserve">ao preço máximo fixado, ou que apresentar preço manifestamente inexequível. </w:t>
      </w:r>
    </w:p>
    <w:p w:rsidR="007C2346" w:rsidRPr="00CA5AE9" w:rsidRDefault="00AC00D2" w:rsidP="00015D3C">
      <w:pPr>
        <w:numPr>
          <w:ilvl w:val="3"/>
          <w:numId w:val="14"/>
        </w:numPr>
        <w:spacing w:before="120" w:after="120" w:line="276" w:lineRule="auto"/>
        <w:ind w:left="0" w:right="-15" w:firstLine="0"/>
        <w:jc w:val="both"/>
        <w:rPr>
          <w:rFonts w:ascii="Arial Narrow" w:hAnsi="Arial Narrow" w:cs="Arial"/>
          <w:sz w:val="22"/>
          <w:szCs w:val="22"/>
          <w:lang w:eastAsia="en-US"/>
        </w:rPr>
      </w:pPr>
      <w:r w:rsidRPr="00CA5AE9">
        <w:rPr>
          <w:rFonts w:ascii="Arial Narrow" w:hAnsi="Arial Narrow" w:cs="Arial"/>
          <w:sz w:val="22"/>
          <w:szCs w:val="22"/>
          <w:bdr w:val="none" w:sz="0" w:space="0" w:color="auto" w:frame="1"/>
        </w:rPr>
        <w:t>Quando o licitante não conseguir comprovar que possui ou possuirá recursos suficientes para executar a contento o objeto, será considerada</w:t>
      </w:r>
      <w:r w:rsidR="007C62E7" w:rsidRPr="00CA5AE9">
        <w:rPr>
          <w:rFonts w:ascii="Arial Narrow" w:hAnsi="Arial Narrow" w:cs="Arial"/>
          <w:sz w:val="22"/>
          <w:szCs w:val="22"/>
          <w:bdr w:val="none" w:sz="0" w:space="0" w:color="auto" w:frame="1"/>
        </w:rPr>
        <w:t xml:space="preserve"> inexequíve</w:t>
      </w:r>
      <w:r w:rsidR="00E07B7D" w:rsidRPr="00CA5AE9">
        <w:rPr>
          <w:rFonts w:ascii="Arial Narrow" w:hAnsi="Arial Narrow" w:cs="Arial"/>
          <w:sz w:val="22"/>
          <w:szCs w:val="22"/>
          <w:bdr w:val="none" w:sz="0" w:space="0" w:color="auto" w:frame="1"/>
        </w:rPr>
        <w:t xml:space="preserve">l </w:t>
      </w:r>
      <w:r w:rsidR="007C62E7" w:rsidRPr="00CA5AE9">
        <w:rPr>
          <w:rFonts w:ascii="Arial Narrow" w:hAnsi="Arial Narrow" w:cs="Arial"/>
          <w:sz w:val="22"/>
          <w:szCs w:val="22"/>
          <w:bdr w:val="none" w:sz="0" w:space="0" w:color="auto" w:frame="1"/>
        </w:rPr>
        <w:t>a proposta de preços ou menor lance que</w:t>
      </w:r>
      <w:r w:rsidR="00E07B7D" w:rsidRPr="00CA5AE9">
        <w:rPr>
          <w:rFonts w:ascii="Arial Narrow" w:hAnsi="Arial Narrow" w:cs="Arial"/>
          <w:sz w:val="22"/>
          <w:szCs w:val="22"/>
          <w:bdr w:val="none" w:sz="0" w:space="0" w:color="auto" w:frame="1"/>
        </w:rPr>
        <w:t>:</w:t>
      </w:r>
    </w:p>
    <w:p w:rsidR="007C62E7" w:rsidRPr="00CA5AE9" w:rsidRDefault="007C62E7" w:rsidP="00B65AF7">
      <w:pPr>
        <w:pStyle w:val="PargrafodaLista"/>
        <w:numPr>
          <w:ilvl w:val="4"/>
          <w:numId w:val="3"/>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bdr w:val="none" w:sz="0" w:space="0" w:color="auto" w:frame="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6"/>
      <w:r w:rsidRPr="00CA5AE9">
        <w:rPr>
          <w:rFonts w:ascii="Arial Narrow" w:hAnsi="Arial Narrow" w:cs="Arial"/>
          <w:sz w:val="22"/>
          <w:szCs w:val="22"/>
          <w:bdr w:val="none" w:sz="0" w:space="0" w:color="auto" w:frame="1"/>
        </w:rPr>
        <w:t>.</w:t>
      </w:r>
    </w:p>
    <w:p w:rsidR="00E07B7D" w:rsidRPr="00CA5AE9" w:rsidRDefault="2657C157" w:rsidP="00015D3C">
      <w:pPr>
        <w:pStyle w:val="PargrafodaLista"/>
        <w:numPr>
          <w:ilvl w:val="4"/>
          <w:numId w:val="3"/>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color w:val="000000" w:themeColor="text1"/>
          <w:sz w:val="22"/>
          <w:szCs w:val="22"/>
        </w:rPr>
        <w:t>apresentar um ou mais valores da planilha de custo que sejam inferiores àqueles fixados em instrumentos de caráter normativo obrigatório, tais como leis, medidas provisórias e convenções coletivas de trabalho vigentes.</w:t>
      </w:r>
    </w:p>
    <w:p w:rsidR="00AC00D2" w:rsidRPr="00CA5AE9" w:rsidRDefault="00AC00D2" w:rsidP="00015D3C">
      <w:pPr>
        <w:pStyle w:val="PargrafodaLista"/>
        <w:spacing w:before="120" w:after="120" w:line="276" w:lineRule="auto"/>
        <w:ind w:left="0" w:right="-15"/>
        <w:jc w:val="both"/>
        <w:rPr>
          <w:rFonts w:ascii="Arial Narrow" w:hAnsi="Arial Narrow" w:cs="Arial"/>
          <w:color w:val="000000" w:themeColor="text1"/>
          <w:sz w:val="22"/>
          <w:szCs w:val="22"/>
          <w:lang w:eastAsia="en-US"/>
        </w:rPr>
      </w:pPr>
    </w:p>
    <w:p w:rsidR="000438B3" w:rsidRPr="00CA5AE9" w:rsidRDefault="2657C157" w:rsidP="00015D3C">
      <w:pPr>
        <w:pStyle w:val="PargrafodaLista"/>
        <w:numPr>
          <w:ilvl w:val="1"/>
          <w:numId w:val="19"/>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sidRPr="00CA5AE9">
        <w:rPr>
          <w:rFonts w:ascii="Arial Narrow" w:hAnsi="Arial Narrow" w:cs="Arial"/>
          <w:color w:val="000000" w:themeColor="text1"/>
          <w:sz w:val="22"/>
          <w:szCs w:val="22"/>
          <w:lang w:eastAsia="en-US"/>
        </w:rPr>
        <w:t>MP</w:t>
      </w:r>
      <w:r w:rsidRPr="00CA5AE9">
        <w:rPr>
          <w:rFonts w:ascii="Arial Narrow" w:hAnsi="Arial Narrow" w:cs="Arial"/>
          <w:color w:val="000000" w:themeColor="text1"/>
          <w:sz w:val="22"/>
          <w:szCs w:val="22"/>
          <w:lang w:eastAsia="en-US"/>
        </w:rPr>
        <w:t xml:space="preserve"> N. 5, de 2017, para que a empresa comprove a exequibilidade da proposta.</w:t>
      </w:r>
    </w:p>
    <w:p w:rsidR="000438B3" w:rsidRPr="00CA5AE9" w:rsidRDefault="000438B3" w:rsidP="00015D3C">
      <w:pPr>
        <w:pStyle w:val="PargrafodaLista"/>
        <w:spacing w:before="120" w:after="120" w:line="276" w:lineRule="auto"/>
        <w:ind w:left="0" w:right="-15"/>
        <w:jc w:val="both"/>
        <w:rPr>
          <w:rFonts w:ascii="Arial Narrow" w:hAnsi="Arial Narrow" w:cs="Arial"/>
          <w:color w:val="000000" w:themeColor="text1"/>
          <w:sz w:val="22"/>
          <w:szCs w:val="22"/>
          <w:lang w:eastAsia="en-US"/>
        </w:rPr>
      </w:pPr>
    </w:p>
    <w:p w:rsidR="001C57FF" w:rsidRPr="00CA5AE9" w:rsidRDefault="2657C157" w:rsidP="00015D3C">
      <w:pPr>
        <w:pStyle w:val="PargrafodaLista"/>
        <w:numPr>
          <w:ilvl w:val="1"/>
          <w:numId w:val="19"/>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32993" w:rsidRPr="00CA5AE9" w:rsidRDefault="00532993" w:rsidP="00015D3C">
      <w:pPr>
        <w:pStyle w:val="PargrafodaLista"/>
        <w:ind w:left="0"/>
        <w:rPr>
          <w:rFonts w:ascii="Arial Narrow" w:hAnsi="Arial Narrow" w:cs="Arial"/>
          <w:color w:val="000000" w:themeColor="text1"/>
          <w:sz w:val="22"/>
          <w:szCs w:val="22"/>
          <w:lang w:eastAsia="en-US"/>
        </w:rPr>
      </w:pPr>
    </w:p>
    <w:p w:rsidR="001C57FF" w:rsidRPr="00CA5AE9" w:rsidRDefault="2657C157" w:rsidP="00015D3C">
      <w:pPr>
        <w:pStyle w:val="PargrafodaLista"/>
        <w:numPr>
          <w:ilvl w:val="1"/>
          <w:numId w:val="19"/>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rPr>
        <w:t xml:space="preserve">Qualquer interessado poderá requerer que se realizem diligências para aferir a </w:t>
      </w:r>
      <w:r w:rsidRPr="00CA5AE9">
        <w:rPr>
          <w:rFonts w:ascii="Arial Narrow" w:hAnsi="Arial Narrow" w:cs="Arial"/>
          <w:color w:val="000000" w:themeColor="text1"/>
          <w:sz w:val="22"/>
          <w:szCs w:val="22"/>
          <w:lang w:eastAsia="en-US"/>
        </w:rPr>
        <w:t>exequibilidade</w:t>
      </w:r>
      <w:r w:rsidRPr="00CA5AE9">
        <w:rPr>
          <w:rFonts w:ascii="Arial Narrow" w:hAnsi="Arial Narrow" w:cs="Arial"/>
          <w:color w:val="000000" w:themeColor="text1"/>
          <w:sz w:val="22"/>
          <w:szCs w:val="22"/>
        </w:rPr>
        <w:t xml:space="preserve"> e a legalidade das propostas, devendo apresentar as provas ou os indícios que fundamentam a suspeita.</w:t>
      </w:r>
    </w:p>
    <w:p w:rsidR="000F104D" w:rsidRPr="00CA5AE9" w:rsidRDefault="2657C157" w:rsidP="00015D3C">
      <w:pPr>
        <w:pStyle w:val="PargrafodaLista"/>
        <w:numPr>
          <w:ilvl w:val="1"/>
          <w:numId w:val="19"/>
        </w:numPr>
        <w:spacing w:before="120" w:after="120" w:line="276" w:lineRule="auto"/>
        <w:ind w:left="0" w:right="-15" w:firstLine="0"/>
        <w:jc w:val="both"/>
        <w:rPr>
          <w:rFonts w:ascii="Arial Narrow" w:hAnsi="Arial Narrow" w:cs="Arial"/>
          <w:sz w:val="22"/>
          <w:szCs w:val="22"/>
          <w:lang w:eastAsia="en-US"/>
        </w:rPr>
      </w:pPr>
      <w:r w:rsidRPr="00CA5AE9">
        <w:rPr>
          <w:rFonts w:ascii="Arial Narrow" w:hAnsi="Arial Narrow" w:cs="Arial"/>
          <w:color w:val="000000" w:themeColor="text1"/>
          <w:sz w:val="22"/>
          <w:szCs w:val="22"/>
          <w:lang w:eastAsia="en-US"/>
        </w:rPr>
        <w:t xml:space="preserve">O Pregoeiro poderá convocar o licitante para enviar documento digital, por meio de funcionalidade disponível no sistema, estabelecendo no “chat” prazo mínimo de </w:t>
      </w:r>
      <w:r w:rsidR="00F840D8" w:rsidRPr="00CA5AE9">
        <w:rPr>
          <w:rFonts w:ascii="Arial Narrow" w:hAnsi="Arial Narrow" w:cs="Arial"/>
          <w:sz w:val="22"/>
          <w:szCs w:val="22"/>
          <w:lang w:eastAsia="en-US"/>
        </w:rPr>
        <w:t>180</w:t>
      </w:r>
      <w:r w:rsidRPr="00CA5AE9">
        <w:rPr>
          <w:rFonts w:ascii="Arial Narrow" w:hAnsi="Arial Narrow" w:cs="Arial"/>
          <w:sz w:val="22"/>
          <w:szCs w:val="22"/>
          <w:lang w:eastAsia="en-US"/>
        </w:rPr>
        <w:t xml:space="preserve"> (</w:t>
      </w:r>
      <w:r w:rsidR="00F840D8" w:rsidRPr="00CA5AE9">
        <w:rPr>
          <w:rFonts w:ascii="Arial Narrow" w:hAnsi="Arial Narrow" w:cs="Arial"/>
          <w:sz w:val="22"/>
          <w:szCs w:val="22"/>
          <w:lang w:eastAsia="en-US"/>
        </w:rPr>
        <w:t>cento e oitenta</w:t>
      </w:r>
      <w:r w:rsidRPr="00CA5AE9">
        <w:rPr>
          <w:rFonts w:ascii="Arial Narrow" w:hAnsi="Arial Narrow" w:cs="Arial"/>
          <w:sz w:val="22"/>
          <w:szCs w:val="22"/>
          <w:lang w:eastAsia="en-US"/>
        </w:rPr>
        <w:t>)</w:t>
      </w:r>
      <w:r w:rsidR="00F840D8" w:rsidRPr="00CA5AE9">
        <w:rPr>
          <w:rFonts w:ascii="Arial Narrow" w:hAnsi="Arial Narrow" w:cs="Arial"/>
          <w:sz w:val="22"/>
          <w:szCs w:val="22"/>
          <w:lang w:eastAsia="en-US"/>
        </w:rPr>
        <w:t xml:space="preserve"> minutos</w:t>
      </w:r>
      <w:r w:rsidRPr="00CA5AE9">
        <w:rPr>
          <w:rFonts w:ascii="Arial Narrow" w:hAnsi="Arial Narrow" w:cs="Arial"/>
          <w:sz w:val="22"/>
          <w:szCs w:val="22"/>
          <w:lang w:eastAsia="en-US"/>
        </w:rPr>
        <w:t>, sob pena de não aceitação da proposta.</w:t>
      </w:r>
    </w:p>
    <w:p w:rsidR="000F104D" w:rsidRPr="00CA5AE9" w:rsidRDefault="2657C157" w:rsidP="00015D3C">
      <w:pPr>
        <w:pStyle w:val="PargrafodaLista"/>
        <w:numPr>
          <w:ilvl w:val="2"/>
          <w:numId w:val="17"/>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 xml:space="preserve">O prazo estabelecido pelo Pregoeiro poderá ser prorrogado por solicitação escrita e justificada do licitante, formulada antes de findo o prazo estabelecido, e formalmente aceita pelo Pregoeiro. </w:t>
      </w:r>
    </w:p>
    <w:p w:rsidR="000F104D" w:rsidRPr="00CA5AE9" w:rsidRDefault="2657C157" w:rsidP="00015D3C">
      <w:pPr>
        <w:pStyle w:val="PargrafodaLista"/>
        <w:numPr>
          <w:ilvl w:val="2"/>
          <w:numId w:val="17"/>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 xml:space="preserve"> Dentre os documentos passíveis de solicitação pelo Pregoeiro, destacam-se as planilhas de custo readequadas com o valor final ofertado.</w:t>
      </w:r>
    </w:p>
    <w:p w:rsidR="000F104D" w:rsidRPr="00CA5AE9" w:rsidRDefault="2657C157" w:rsidP="00015D3C">
      <w:pPr>
        <w:pStyle w:val="PargrafodaLista"/>
        <w:numPr>
          <w:ilvl w:val="2"/>
          <w:numId w:val="17"/>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 xml:space="preserve"> Todos os dados informados pelo licitante em sua planilha deverão refletir com fidelidade os custos especificados e a margem de lucro pretendida.</w:t>
      </w:r>
    </w:p>
    <w:p w:rsidR="000F104D" w:rsidRPr="00CA5AE9" w:rsidRDefault="2657C157" w:rsidP="00015D3C">
      <w:pPr>
        <w:pStyle w:val="PargrafodaLista"/>
        <w:numPr>
          <w:ilvl w:val="2"/>
          <w:numId w:val="17"/>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rsidR="000F104D" w:rsidRPr="00CA5AE9" w:rsidRDefault="2657C157" w:rsidP="00015D3C">
      <w:pPr>
        <w:pStyle w:val="PargrafodaLista"/>
        <w:numPr>
          <w:ilvl w:val="2"/>
          <w:numId w:val="17"/>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rsidR="00B5715D" w:rsidRPr="00CA5AE9" w:rsidRDefault="00B5715D" w:rsidP="00015D3C">
      <w:pPr>
        <w:pStyle w:val="PargrafodaLista"/>
        <w:spacing w:before="120" w:after="120" w:line="276" w:lineRule="auto"/>
        <w:ind w:left="0" w:right="-15"/>
        <w:jc w:val="both"/>
        <w:rPr>
          <w:rFonts w:ascii="Arial Narrow" w:hAnsi="Arial Narrow" w:cs="Arial"/>
          <w:bCs/>
          <w:iCs/>
          <w:sz w:val="22"/>
          <w:szCs w:val="22"/>
        </w:rPr>
      </w:pPr>
    </w:p>
    <w:p w:rsidR="000F104D" w:rsidRPr="00CA5AE9" w:rsidRDefault="2657C157" w:rsidP="00015D3C">
      <w:pPr>
        <w:pStyle w:val="PargrafodaLista"/>
        <w:numPr>
          <w:ilvl w:val="3"/>
          <w:numId w:val="18"/>
        </w:numPr>
        <w:spacing w:before="120" w:after="120" w:line="276" w:lineRule="auto"/>
        <w:ind w:left="0" w:right="-15" w:firstLine="0"/>
        <w:jc w:val="both"/>
        <w:rPr>
          <w:rFonts w:ascii="Arial Narrow" w:hAnsi="Arial Narrow" w:cs="Arial"/>
          <w:sz w:val="22"/>
          <w:szCs w:val="22"/>
        </w:rPr>
      </w:pPr>
      <w:r w:rsidRPr="00CA5AE9">
        <w:rPr>
          <w:rFonts w:ascii="Arial Narrow" w:hAnsi="Arial Narrow" w:cs="Arial"/>
          <w:sz w:val="22"/>
          <w:szCs w:val="22"/>
        </w:rPr>
        <w:t xml:space="preserve">Considera-se erro no preenchimento da planilha a indicação de </w:t>
      </w:r>
      <w:r w:rsidRPr="00CA5AE9">
        <w:rPr>
          <w:rFonts w:ascii="Arial Narrow" w:hAnsi="Arial Narrow" w:cs="Arial"/>
          <w:sz w:val="22"/>
          <w:szCs w:val="22"/>
          <w:lang w:eastAsia="en-US"/>
        </w:rPr>
        <w:t xml:space="preserve">recolhimento de impostos e contribuições na forma do Simples Nacional, exceto para atividades de </w:t>
      </w:r>
      <w:r w:rsidRPr="00CA5AE9">
        <w:rPr>
          <w:rFonts w:ascii="Arial Narrow" w:hAnsi="Arial Narrow" w:cs="Arial"/>
          <w:color w:val="000000" w:themeColor="text1"/>
          <w:sz w:val="22"/>
          <w:szCs w:val="22"/>
          <w:lang w:eastAsia="en-US"/>
        </w:rPr>
        <w:t>prestação</w:t>
      </w:r>
      <w:r w:rsidRPr="00CA5AE9">
        <w:rPr>
          <w:rFonts w:ascii="Arial Narrow" w:hAnsi="Arial Narrow" w:cs="Arial"/>
          <w:sz w:val="22"/>
          <w:szCs w:val="22"/>
          <w:lang w:eastAsia="en-US"/>
        </w:rPr>
        <w:t xml:space="preserve"> de serviços previstas nos §§5º-B a 5º-E, do artigo 18, da LC 123, de 2006.</w:t>
      </w:r>
    </w:p>
    <w:p w:rsidR="00532993" w:rsidRPr="00CA5AE9" w:rsidRDefault="00532993" w:rsidP="00015D3C">
      <w:pPr>
        <w:pStyle w:val="PargrafodaLista"/>
        <w:numPr>
          <w:ilvl w:val="3"/>
          <w:numId w:val="18"/>
        </w:numPr>
        <w:spacing w:before="120" w:after="120" w:line="276" w:lineRule="auto"/>
        <w:ind w:left="0" w:right="-15" w:firstLine="0"/>
        <w:jc w:val="both"/>
        <w:rPr>
          <w:rFonts w:ascii="Arial Narrow" w:hAnsi="Arial Narrow" w:cs="Arial"/>
          <w:sz w:val="22"/>
          <w:szCs w:val="22"/>
        </w:rPr>
      </w:pPr>
      <w:r w:rsidRPr="00CA5AE9">
        <w:rPr>
          <w:rFonts w:ascii="Arial Narrow" w:hAnsi="Arial Narrow" w:cs="Arial"/>
          <w:sz w:val="22"/>
          <w:szCs w:val="22"/>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0F104D" w:rsidRPr="00CA5AE9" w:rsidRDefault="2657C157" w:rsidP="00015D3C">
      <w:pPr>
        <w:pStyle w:val="PargrafodaLista"/>
        <w:numPr>
          <w:ilvl w:val="1"/>
          <w:numId w:val="19"/>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Se a proposta ou lance vencedor for desclassificado, o Pregoeiro examinará a proposta ou lance subsequente, e, assim sucessivamente, na ordem de classificação.</w:t>
      </w:r>
    </w:p>
    <w:p w:rsidR="000F104D" w:rsidRPr="00CA5AE9" w:rsidRDefault="2657C157" w:rsidP="00015D3C">
      <w:pPr>
        <w:pStyle w:val="PargrafodaLista"/>
        <w:numPr>
          <w:ilvl w:val="1"/>
          <w:numId w:val="19"/>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Havendo necessidade, o Pregoeiro suspenderá a sessão, informando no “chat” a nova data e horário para a continuidade da mesma.</w:t>
      </w:r>
    </w:p>
    <w:p w:rsidR="000F104D" w:rsidRPr="00CA5AE9" w:rsidRDefault="00FE116B" w:rsidP="00015D3C">
      <w:pPr>
        <w:pStyle w:val="PargrafodaLista"/>
        <w:numPr>
          <w:ilvl w:val="1"/>
          <w:numId w:val="19"/>
        </w:numPr>
        <w:spacing w:before="120" w:after="120" w:line="276" w:lineRule="auto"/>
        <w:ind w:left="0" w:right="-15"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Nos itens não exclusivos para a participação de microempresas e empresas de pequeno porte, sempre q</w:t>
      </w:r>
      <w:r w:rsidR="2657C157" w:rsidRPr="00CA5AE9">
        <w:rPr>
          <w:rFonts w:ascii="Arial Narrow" w:hAnsi="Arial Narrow" w:cs="Arial"/>
          <w:color w:val="000000" w:themeColor="text1"/>
          <w:sz w:val="22"/>
          <w:szCs w:val="22"/>
          <w:lang w:eastAsia="en-US"/>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F104D" w:rsidRPr="00CA5AE9" w:rsidRDefault="2657C157" w:rsidP="00015D3C">
      <w:pPr>
        <w:pStyle w:val="Nivel01"/>
        <w:numPr>
          <w:ilvl w:val="0"/>
          <w:numId w:val="6"/>
        </w:numPr>
        <w:ind w:left="0" w:firstLine="0"/>
        <w:rPr>
          <w:rFonts w:ascii="Arial Narrow" w:hAnsi="Arial Narrow" w:cs="Arial"/>
          <w:sz w:val="22"/>
          <w:szCs w:val="22"/>
        </w:rPr>
      </w:pPr>
      <w:r w:rsidRPr="00CA5AE9">
        <w:rPr>
          <w:rFonts w:ascii="Arial Narrow" w:hAnsi="Arial Narrow" w:cs="Arial"/>
          <w:sz w:val="22"/>
          <w:szCs w:val="22"/>
          <w:lang w:eastAsia="en-US"/>
        </w:rPr>
        <w:lastRenderedPageBreak/>
        <w:t xml:space="preserve">DA HABILITAÇÃO </w:t>
      </w:r>
    </w:p>
    <w:p w:rsidR="006113BA" w:rsidRPr="00CA5AE9" w:rsidRDefault="2657C157" w:rsidP="00015D3C">
      <w:pPr>
        <w:pStyle w:val="PargrafodaLista"/>
        <w:numPr>
          <w:ilvl w:val="1"/>
          <w:numId w:val="4"/>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ar-SA"/>
        </w:rPr>
        <w:t>Como condição prévia ao exame da documentação de habilitação</w:t>
      </w:r>
      <w:r w:rsidRPr="00CA5AE9">
        <w:rPr>
          <w:rFonts w:ascii="Arial Narrow" w:hAnsi="Arial Narrow" w:cs="Arial"/>
          <w:sz w:val="22"/>
          <w:szCs w:val="22"/>
        </w:rPr>
        <w:t xml:space="preserve"> do licitante detentor da proposta </w:t>
      </w:r>
      <w:r w:rsidRPr="00CA5AE9">
        <w:rPr>
          <w:rFonts w:ascii="Arial Narrow" w:hAnsi="Arial Narrow" w:cs="Arial"/>
          <w:color w:val="000000" w:themeColor="text1"/>
          <w:sz w:val="22"/>
          <w:szCs w:val="22"/>
        </w:rPr>
        <w:t>classificada em primeiro lugar</w:t>
      </w:r>
      <w:r w:rsidRPr="00CA5AE9">
        <w:rPr>
          <w:rFonts w:ascii="Arial Narrow" w:hAnsi="Arial Narrow" w:cs="Arial"/>
          <w:sz w:val="22"/>
          <w:szCs w:val="22"/>
          <w:lang w:eastAsia="ar-SA"/>
        </w:rPr>
        <w:t xml:space="preserve">, </w:t>
      </w:r>
      <w:r w:rsidRPr="00CA5AE9">
        <w:rPr>
          <w:rFonts w:ascii="Arial Narrow" w:hAnsi="Arial Narrow" w:cs="Arial"/>
          <w:sz w:val="22"/>
          <w:szCs w:val="22"/>
        </w:rPr>
        <w:t xml:space="preserve">o Pregoeiro </w:t>
      </w:r>
      <w:r w:rsidRPr="00CA5AE9">
        <w:rPr>
          <w:rFonts w:ascii="Arial Narrow" w:hAnsi="Arial Narrow" w:cs="Arial"/>
          <w:sz w:val="22"/>
          <w:szCs w:val="22"/>
          <w:lang w:eastAsia="ar-SA"/>
        </w:rPr>
        <w:t>verificará o eventual descumprimento das condições de participação, especialmente quanto à</w:t>
      </w:r>
      <w:r w:rsidRPr="00CA5AE9">
        <w:rPr>
          <w:rFonts w:ascii="Arial Narrow" w:hAnsi="Arial Narrow" w:cs="Arial"/>
          <w:sz w:val="22"/>
          <w:szCs w:val="22"/>
        </w:rPr>
        <w:t xml:space="preserve"> existência de sanção que impeça a participação no certame ou a futura contratação, mediante a consulta aos seguintes cadastros:</w:t>
      </w:r>
    </w:p>
    <w:p w:rsidR="006113BA" w:rsidRPr="00CA5AE9" w:rsidRDefault="00532993" w:rsidP="00015D3C">
      <w:pPr>
        <w:pStyle w:val="PargrafodaLista"/>
        <w:numPr>
          <w:ilvl w:val="2"/>
          <w:numId w:val="4"/>
        </w:numPr>
        <w:spacing w:before="120" w:after="120" w:line="276" w:lineRule="auto"/>
        <w:ind w:left="0" w:firstLine="0"/>
        <w:contextualSpacing w:val="0"/>
        <w:jc w:val="both"/>
        <w:rPr>
          <w:rFonts w:ascii="Arial Narrow" w:hAnsi="Arial Narrow" w:cs="Arial"/>
          <w:sz w:val="22"/>
          <w:szCs w:val="22"/>
        </w:rPr>
      </w:pPr>
      <w:r w:rsidRPr="00CA5AE9">
        <w:rPr>
          <w:rFonts w:ascii="Arial Narrow" w:hAnsi="Arial Narrow" w:cs="Arial"/>
          <w:sz w:val="22"/>
          <w:szCs w:val="22"/>
        </w:rPr>
        <w:t>SICAF</w:t>
      </w:r>
      <w:r w:rsidR="2657C157" w:rsidRPr="00CA5AE9">
        <w:rPr>
          <w:rFonts w:ascii="Arial Narrow" w:hAnsi="Arial Narrow" w:cs="Arial"/>
          <w:sz w:val="22"/>
          <w:szCs w:val="22"/>
        </w:rPr>
        <w:t>;</w:t>
      </w:r>
    </w:p>
    <w:p w:rsidR="006113BA" w:rsidRPr="00CA5AE9" w:rsidRDefault="2657C157" w:rsidP="00015D3C">
      <w:pPr>
        <w:pStyle w:val="PargrafodaLista"/>
        <w:numPr>
          <w:ilvl w:val="2"/>
          <w:numId w:val="4"/>
        </w:numPr>
        <w:spacing w:before="120" w:after="120" w:line="276" w:lineRule="auto"/>
        <w:ind w:left="0" w:firstLine="0"/>
        <w:contextualSpacing w:val="0"/>
        <w:jc w:val="both"/>
        <w:rPr>
          <w:rFonts w:ascii="Arial Narrow" w:hAnsi="Arial Narrow" w:cs="Arial"/>
          <w:sz w:val="22"/>
          <w:szCs w:val="22"/>
        </w:rPr>
      </w:pPr>
      <w:r w:rsidRPr="00CA5AE9">
        <w:rPr>
          <w:rFonts w:ascii="Arial Narrow" w:hAnsi="Arial Narrow" w:cs="Arial"/>
          <w:sz w:val="22"/>
          <w:szCs w:val="22"/>
        </w:rPr>
        <w:t>Cadastro Nacional de Empresas Inidôneas e Suspensas – CEIS, mantido pela Controladoria-Geral da União (</w:t>
      </w:r>
      <w:hyperlink r:id="rId12">
        <w:r w:rsidRPr="00CA5AE9">
          <w:rPr>
            <w:rStyle w:val="Hyperlink"/>
            <w:rFonts w:ascii="Arial Narrow" w:hAnsi="Arial Narrow" w:cs="Arial"/>
            <w:sz w:val="22"/>
            <w:szCs w:val="22"/>
          </w:rPr>
          <w:t>www.portaldatransparencia.gov.br/ceis</w:t>
        </w:r>
      </w:hyperlink>
      <w:r w:rsidRPr="00CA5AE9">
        <w:rPr>
          <w:rFonts w:ascii="Arial Narrow" w:hAnsi="Arial Narrow" w:cs="Arial"/>
          <w:sz w:val="22"/>
          <w:szCs w:val="22"/>
        </w:rPr>
        <w:t>);</w:t>
      </w:r>
    </w:p>
    <w:p w:rsidR="006113BA" w:rsidRPr="00CA5AE9" w:rsidRDefault="2657C157" w:rsidP="00015D3C">
      <w:pPr>
        <w:pStyle w:val="PargrafodaLista"/>
        <w:numPr>
          <w:ilvl w:val="2"/>
          <w:numId w:val="4"/>
        </w:numPr>
        <w:spacing w:before="120" w:after="120" w:line="276" w:lineRule="auto"/>
        <w:ind w:left="0" w:firstLine="0"/>
        <w:contextualSpacing w:val="0"/>
        <w:jc w:val="both"/>
        <w:rPr>
          <w:rFonts w:ascii="Arial Narrow" w:hAnsi="Arial Narrow" w:cs="Arial"/>
          <w:sz w:val="22"/>
          <w:szCs w:val="22"/>
        </w:rPr>
      </w:pPr>
      <w:r w:rsidRPr="00CA5AE9">
        <w:rPr>
          <w:rFonts w:ascii="Arial Narrow" w:hAnsi="Arial Narrow" w:cs="Arial"/>
          <w:sz w:val="22"/>
          <w:szCs w:val="22"/>
        </w:rPr>
        <w:t>Cadastro Nacional de Condenações Cíveis por Atos de Improbidade Administrativa, mantido pelo Conselho Nacional de Justiça (</w:t>
      </w:r>
      <w:hyperlink r:id="rId13">
        <w:r w:rsidRPr="00CA5AE9">
          <w:rPr>
            <w:rFonts w:ascii="Arial Narrow" w:hAnsi="Arial Narrow" w:cs="Arial"/>
            <w:color w:val="0000FF"/>
            <w:sz w:val="22"/>
            <w:szCs w:val="22"/>
            <w:u w:val="single"/>
          </w:rPr>
          <w:t>www.cnj.jus.br/improbidade_adm/consultar_requerido.php</w:t>
        </w:r>
      </w:hyperlink>
      <w:r w:rsidRPr="00CA5AE9">
        <w:rPr>
          <w:rFonts w:ascii="Arial Narrow" w:hAnsi="Arial Narrow" w:cs="Arial"/>
          <w:sz w:val="22"/>
          <w:szCs w:val="22"/>
        </w:rPr>
        <w:t>).</w:t>
      </w:r>
    </w:p>
    <w:p w:rsidR="006113BA" w:rsidRPr="00CA5AE9" w:rsidRDefault="2657C157" w:rsidP="00015D3C">
      <w:pPr>
        <w:pStyle w:val="PargrafodaLista"/>
        <w:numPr>
          <w:ilvl w:val="2"/>
          <w:numId w:val="4"/>
        </w:numPr>
        <w:spacing w:before="120" w:after="120" w:line="276" w:lineRule="auto"/>
        <w:ind w:left="0" w:firstLine="0"/>
        <w:contextualSpacing w:val="0"/>
        <w:jc w:val="both"/>
        <w:rPr>
          <w:rFonts w:ascii="Arial Narrow" w:hAnsi="Arial Narrow" w:cs="Arial"/>
          <w:sz w:val="22"/>
          <w:szCs w:val="22"/>
        </w:rPr>
      </w:pPr>
      <w:r w:rsidRPr="00CA5AE9">
        <w:rPr>
          <w:rFonts w:ascii="Arial Narrow" w:hAnsi="Arial Narrow" w:cs="Arial"/>
          <w:sz w:val="22"/>
          <w:szCs w:val="22"/>
        </w:rPr>
        <w:t>Lista de Inidôneos</w:t>
      </w:r>
      <w:r w:rsidR="00FE116B" w:rsidRPr="00CA5AE9">
        <w:rPr>
          <w:rFonts w:ascii="Arial Narrow" w:hAnsi="Arial Narrow" w:cs="Arial"/>
          <w:sz w:val="22"/>
          <w:szCs w:val="22"/>
        </w:rPr>
        <w:t xml:space="preserve"> e o Cadastro Integrado de Condenações por Ilícitos Administrativos - CADICON</w:t>
      </w:r>
      <w:r w:rsidRPr="00CA5AE9">
        <w:rPr>
          <w:rFonts w:ascii="Arial Narrow" w:hAnsi="Arial Narrow" w:cs="Arial"/>
          <w:sz w:val="22"/>
          <w:szCs w:val="22"/>
        </w:rPr>
        <w:t>, mantida</w:t>
      </w:r>
      <w:r w:rsidR="00FE116B" w:rsidRPr="00CA5AE9">
        <w:rPr>
          <w:rFonts w:ascii="Arial Narrow" w:hAnsi="Arial Narrow" w:cs="Arial"/>
          <w:sz w:val="22"/>
          <w:szCs w:val="22"/>
        </w:rPr>
        <w:t>s</w:t>
      </w:r>
      <w:r w:rsidRPr="00CA5AE9">
        <w:rPr>
          <w:rFonts w:ascii="Arial Narrow" w:hAnsi="Arial Narrow" w:cs="Arial"/>
          <w:sz w:val="22"/>
          <w:szCs w:val="22"/>
        </w:rPr>
        <w:t xml:space="preserve"> pelo Tribunal de Contas da União – TCU;</w:t>
      </w:r>
    </w:p>
    <w:p w:rsidR="006113BA" w:rsidRPr="00CA5AE9" w:rsidRDefault="2657C157" w:rsidP="00015D3C">
      <w:pPr>
        <w:pStyle w:val="PargrafodaLista"/>
        <w:numPr>
          <w:ilvl w:val="2"/>
          <w:numId w:val="4"/>
        </w:numPr>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96A15" w:rsidRPr="00CA5AE9" w:rsidRDefault="2657C157" w:rsidP="00015D3C">
      <w:pPr>
        <w:pStyle w:val="PargrafodaLista"/>
        <w:numPr>
          <w:ilvl w:val="3"/>
          <w:numId w:val="4"/>
        </w:numPr>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rsidR="00996A15" w:rsidRPr="00CA5AE9" w:rsidRDefault="2657C157" w:rsidP="00B71A22">
      <w:pPr>
        <w:pStyle w:val="PargrafodaLista"/>
        <w:numPr>
          <w:ilvl w:val="4"/>
          <w:numId w:val="4"/>
        </w:numPr>
        <w:spacing w:before="120" w:after="120" w:line="276" w:lineRule="auto"/>
        <w:ind w:left="28"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A tentativa de burla será verificada por meio dos vínculos societários, linhas de fornecimento similares, dentre outros.</w:t>
      </w:r>
    </w:p>
    <w:p w:rsidR="00996A15" w:rsidRPr="00CA5AE9" w:rsidRDefault="2657C157" w:rsidP="00015D3C">
      <w:pPr>
        <w:pStyle w:val="PargrafodaLista"/>
        <w:numPr>
          <w:ilvl w:val="4"/>
          <w:numId w:val="4"/>
        </w:numPr>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O licitante será convocado para manifestação previamente à sua desclassificação.</w:t>
      </w:r>
    </w:p>
    <w:p w:rsidR="006113BA" w:rsidRPr="00CA5AE9" w:rsidRDefault="2657C157" w:rsidP="00015D3C">
      <w:pPr>
        <w:pStyle w:val="PargrafodaLista"/>
        <w:numPr>
          <w:ilvl w:val="2"/>
          <w:numId w:val="4"/>
        </w:numPr>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Constatada a existência de sanção, o Pregoeiro reputará o licitante inabilitado, por falta de condição de participação.</w:t>
      </w:r>
    </w:p>
    <w:p w:rsidR="00F82562" w:rsidRPr="00CA5AE9" w:rsidRDefault="2657C157" w:rsidP="00015D3C">
      <w:pPr>
        <w:pStyle w:val="PargrafodaLista"/>
        <w:numPr>
          <w:ilvl w:val="2"/>
          <w:numId w:val="4"/>
        </w:numPr>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rsidR="007F53A1" w:rsidRPr="00CA5AE9" w:rsidRDefault="2657C157" w:rsidP="00015D3C">
      <w:pPr>
        <w:pStyle w:val="PADRO"/>
        <w:keepNext w:val="0"/>
        <w:widowControl/>
        <w:numPr>
          <w:ilvl w:val="1"/>
          <w:numId w:val="4"/>
        </w:numPr>
        <w:spacing w:before="120" w:after="120"/>
        <w:ind w:left="0" w:firstLine="0"/>
        <w:rPr>
          <w:rFonts w:ascii="Arial Narrow" w:hAnsi="Arial Narrow" w:cs="Arial"/>
          <w:sz w:val="22"/>
          <w:szCs w:val="22"/>
        </w:rPr>
      </w:pPr>
      <w:r w:rsidRPr="00CA5AE9">
        <w:rPr>
          <w:rFonts w:ascii="Arial Narrow" w:hAnsi="Arial Narrow" w:cs="Arial"/>
          <w:color w:val="000000" w:themeColor="text1"/>
          <w:sz w:val="22"/>
          <w:szCs w:val="22"/>
        </w:rPr>
        <w:t xml:space="preserve">Não ocorrendo inabilitação, o Pregoeiro consultará o Sistema de Cadastro Unificado de Fornecedores – </w:t>
      </w:r>
      <w:r w:rsidR="00532993" w:rsidRPr="00CA5AE9">
        <w:rPr>
          <w:rFonts w:ascii="Arial Narrow" w:hAnsi="Arial Narrow" w:cs="Arial"/>
          <w:color w:val="000000" w:themeColor="text1"/>
          <w:sz w:val="22"/>
          <w:szCs w:val="22"/>
        </w:rPr>
        <w:t>SICAF</w:t>
      </w:r>
      <w:r w:rsidRPr="00CA5AE9">
        <w:rPr>
          <w:rFonts w:ascii="Arial Narrow" w:hAnsi="Arial Narrow" w:cs="Arial"/>
          <w:color w:val="000000" w:themeColor="text1"/>
          <w:sz w:val="22"/>
          <w:szCs w:val="22"/>
        </w:rPr>
        <w:t>, em relação à habilitação jurídica, à regularidade fiscal</w:t>
      </w:r>
      <w:r w:rsidRPr="00CA5AE9">
        <w:rPr>
          <w:rFonts w:ascii="Arial Narrow" w:hAnsi="Arial Narrow"/>
          <w:color w:val="000000" w:themeColor="text1"/>
          <w:sz w:val="22"/>
          <w:szCs w:val="22"/>
        </w:rPr>
        <w:t xml:space="preserve">, </w:t>
      </w:r>
      <w:r w:rsidRPr="00CA5AE9">
        <w:rPr>
          <w:rFonts w:ascii="Arial Narrow" w:hAnsi="Arial Narrow" w:cs="Arial"/>
          <w:color w:val="000000" w:themeColor="text1"/>
          <w:sz w:val="22"/>
          <w:szCs w:val="22"/>
        </w:rPr>
        <w:t>à qualificação econômica financeira e habilitação técnica, conforme o disposto nos arts.</w:t>
      </w:r>
      <w:hyperlink>
        <w:r w:rsidRPr="00CA5AE9">
          <w:rPr>
            <w:rStyle w:val="Hyperlink"/>
            <w:rFonts w:ascii="Arial Narrow" w:hAnsi="Arial Narrow" w:cs="Arial"/>
            <w:color w:val="auto"/>
            <w:sz w:val="22"/>
            <w:szCs w:val="22"/>
            <w:u w:val="none"/>
          </w:rPr>
          <w:t>10, 11, 12, 13, 14, 15</w:t>
        </w:r>
      </w:hyperlink>
      <w:r w:rsidRPr="00CA5AE9">
        <w:rPr>
          <w:rFonts w:ascii="Arial Narrow" w:hAnsi="Arial Narrow" w:cs="Arial"/>
          <w:color w:val="000000" w:themeColor="text1"/>
          <w:sz w:val="22"/>
          <w:szCs w:val="22"/>
        </w:rPr>
        <w:t> e 16 da Instrução Normativa SEGES/MP nº 03, de 2018.</w:t>
      </w:r>
    </w:p>
    <w:p w:rsidR="00996A15" w:rsidRPr="00CA5AE9" w:rsidRDefault="2657C157" w:rsidP="00015D3C">
      <w:pPr>
        <w:pStyle w:val="PADRO"/>
        <w:keepNext w:val="0"/>
        <w:widowControl/>
        <w:numPr>
          <w:ilvl w:val="2"/>
          <w:numId w:val="4"/>
        </w:numPr>
        <w:spacing w:before="120" w:after="120"/>
        <w:ind w:left="0" w:firstLine="0"/>
        <w:rPr>
          <w:rFonts w:ascii="Arial Narrow" w:hAnsi="Arial Narrow" w:cs="Arial"/>
          <w:sz w:val="22"/>
          <w:szCs w:val="22"/>
        </w:rPr>
      </w:pPr>
      <w:r w:rsidRPr="00CA5AE9">
        <w:rPr>
          <w:rFonts w:ascii="Arial Narrow" w:hAnsi="Arial Narrow" w:cs="Arial"/>
          <w:sz w:val="22"/>
          <w:szCs w:val="22"/>
        </w:rPr>
        <w:t xml:space="preserve">O interessado, para efeitos de habilitação prevista na Instrução Normativa SEGES/MP nº 03, de 2018 mediante utilização do sistema, deverá atender às condições exigidas no cadastramento no </w:t>
      </w:r>
      <w:r w:rsidR="00532993" w:rsidRPr="00CA5AE9">
        <w:rPr>
          <w:rFonts w:ascii="Arial Narrow" w:hAnsi="Arial Narrow" w:cs="Arial"/>
          <w:sz w:val="22"/>
          <w:szCs w:val="22"/>
        </w:rPr>
        <w:t>SICAF</w:t>
      </w:r>
      <w:r w:rsidRPr="00CA5AE9">
        <w:rPr>
          <w:rFonts w:ascii="Arial Narrow" w:hAnsi="Arial Narrow" w:cs="Arial"/>
          <w:sz w:val="22"/>
          <w:szCs w:val="22"/>
        </w:rPr>
        <w:t xml:space="preserve"> até o terceiro dia útil anterior à data prevista para recebimento das propostas;</w:t>
      </w:r>
    </w:p>
    <w:p w:rsidR="007F53A1" w:rsidRPr="00CA5AE9" w:rsidRDefault="007F53A1" w:rsidP="00015D3C">
      <w:pPr>
        <w:pStyle w:val="PADRO"/>
        <w:keepNext w:val="0"/>
        <w:widowControl/>
        <w:numPr>
          <w:ilvl w:val="1"/>
          <w:numId w:val="4"/>
        </w:numPr>
        <w:spacing w:before="120" w:after="120"/>
        <w:ind w:left="0" w:firstLine="0"/>
        <w:rPr>
          <w:rFonts w:ascii="Arial Narrow" w:hAnsi="Arial Narrow" w:cs="Arial"/>
          <w:sz w:val="22"/>
          <w:szCs w:val="22"/>
        </w:rPr>
      </w:pPr>
      <w:r w:rsidRPr="00CA5AE9">
        <w:rPr>
          <w:rFonts w:ascii="Arial Narrow" w:hAnsi="Arial Narrow" w:cs="Arial"/>
          <w:color w:val="000000"/>
          <w:sz w:val="22"/>
          <w:szCs w:val="22"/>
        </w:rPr>
        <w:t xml:space="preserve">Também poderão ser consultados os sítios oficiais emissores de certidões, especialmente quando o licitante esteja com alguma documentação vencida junto ao </w:t>
      </w:r>
      <w:r w:rsidR="00532993" w:rsidRPr="00CA5AE9">
        <w:rPr>
          <w:rFonts w:ascii="Arial Narrow" w:hAnsi="Arial Narrow" w:cs="Arial"/>
          <w:color w:val="000000"/>
          <w:sz w:val="22"/>
          <w:szCs w:val="22"/>
        </w:rPr>
        <w:t>SICAF</w:t>
      </w:r>
      <w:r w:rsidRPr="00CA5AE9">
        <w:rPr>
          <w:rFonts w:ascii="Arial Narrow" w:hAnsi="Arial Narrow" w:cs="Arial"/>
          <w:color w:val="000000"/>
          <w:sz w:val="22"/>
          <w:szCs w:val="22"/>
        </w:rPr>
        <w:t>.</w:t>
      </w:r>
    </w:p>
    <w:p w:rsidR="007F53A1" w:rsidRPr="00CA5AE9" w:rsidRDefault="390C2635" w:rsidP="00015D3C">
      <w:pPr>
        <w:pStyle w:val="PADRO"/>
        <w:keepNext w:val="0"/>
        <w:widowControl/>
        <w:numPr>
          <w:ilvl w:val="1"/>
          <w:numId w:val="4"/>
        </w:numPr>
        <w:spacing w:before="120" w:after="120"/>
        <w:ind w:left="0" w:firstLine="0"/>
        <w:rPr>
          <w:rFonts w:ascii="Arial Narrow" w:hAnsi="Arial Narrow" w:cs="Arial"/>
          <w:sz w:val="22"/>
          <w:szCs w:val="22"/>
        </w:rPr>
      </w:pPr>
      <w:r w:rsidRPr="00CA5AE9">
        <w:rPr>
          <w:rFonts w:ascii="Arial Narrow" w:hAnsi="Arial Narrow" w:cs="Arial"/>
          <w:color w:val="000000" w:themeColor="text1"/>
          <w:sz w:val="22"/>
          <w:szCs w:val="22"/>
        </w:rPr>
        <w:lastRenderedPageBreak/>
        <w:t xml:space="preserve">Caso o Pregoeiro não logre êxito em obter a certidão correspondente por meio do sítio oficial, </w:t>
      </w:r>
      <w:r w:rsidRPr="00CA5AE9">
        <w:rPr>
          <w:rFonts w:ascii="Arial Narrow" w:hAnsi="Arial Narrow" w:cs="Arial"/>
          <w:sz w:val="22"/>
          <w:szCs w:val="22"/>
        </w:rPr>
        <w:t>ou na hipótese de ela se encontrar vencida no referido sistema</w:t>
      </w:r>
      <w:r w:rsidRPr="00CA5AE9">
        <w:rPr>
          <w:rFonts w:ascii="Arial Narrow" w:hAnsi="Arial Narrow" w:cs="Arial"/>
          <w:color w:val="000000" w:themeColor="text1"/>
          <w:sz w:val="22"/>
          <w:szCs w:val="22"/>
        </w:rPr>
        <w:t xml:space="preserve">, o licitante será convocado a encaminhar, no prazo de </w:t>
      </w:r>
      <w:r w:rsidR="0070142B" w:rsidRPr="00CA5AE9">
        <w:rPr>
          <w:rFonts w:ascii="Arial Narrow" w:hAnsi="Arial Narrow" w:cs="Arial"/>
          <w:sz w:val="22"/>
          <w:szCs w:val="22"/>
        </w:rPr>
        <w:t>03 (três)</w:t>
      </w:r>
      <w:r w:rsidRPr="00CA5AE9">
        <w:rPr>
          <w:rFonts w:ascii="Arial Narrow" w:hAnsi="Arial Narrow" w:cs="Arial"/>
          <w:i/>
          <w:iCs/>
          <w:sz w:val="22"/>
          <w:szCs w:val="22"/>
        </w:rPr>
        <w:t xml:space="preserve"> </w:t>
      </w:r>
      <w:r w:rsidRPr="00CA5AE9">
        <w:rPr>
          <w:rFonts w:ascii="Arial Narrow" w:hAnsi="Arial Narrow" w:cs="Arial"/>
          <w:sz w:val="22"/>
          <w:szCs w:val="22"/>
        </w:rPr>
        <w:t>horas</w:t>
      </w:r>
      <w:r w:rsidRPr="00CA5AE9">
        <w:rPr>
          <w:rFonts w:ascii="Arial Narrow" w:hAnsi="Arial Narrow" w:cs="Arial"/>
          <w:color w:val="000000" w:themeColor="text1"/>
          <w:sz w:val="22"/>
          <w:szCs w:val="22"/>
        </w:rPr>
        <w:t>, documento válido que comprove o atendimento das exigências deste Edital, sob pena de inabilitação.</w:t>
      </w:r>
    </w:p>
    <w:p w:rsidR="0058251E" w:rsidRPr="00CA5AE9" w:rsidRDefault="390C2635" w:rsidP="00015D3C">
      <w:pPr>
        <w:pStyle w:val="PADRO"/>
        <w:keepNext w:val="0"/>
        <w:widowControl/>
        <w:numPr>
          <w:ilvl w:val="2"/>
          <w:numId w:val="4"/>
        </w:numPr>
        <w:spacing w:before="120" w:after="120"/>
        <w:ind w:left="0" w:firstLine="0"/>
        <w:rPr>
          <w:rFonts w:ascii="Arial Narrow" w:hAnsi="Arial Narrow" w:cs="Arial"/>
          <w:sz w:val="22"/>
          <w:szCs w:val="22"/>
        </w:rPr>
      </w:pPr>
      <w:r w:rsidRPr="00CA5AE9">
        <w:rPr>
          <w:rFonts w:ascii="Arial Narrow" w:hAnsi="Arial Narrow" w:cs="Arial"/>
          <w:color w:val="000000" w:themeColor="text1"/>
          <w:sz w:val="22"/>
          <w:szCs w:val="22"/>
        </w:rPr>
        <w:t>As Microempresas e Empresas de Pequeno Porte deverão encaminhar a documentação de habilitação, ainda que haja alguma restrição</w:t>
      </w:r>
      <w:r w:rsidR="00FE116B" w:rsidRPr="00CA5AE9">
        <w:rPr>
          <w:rFonts w:ascii="Arial Narrow" w:hAnsi="Arial Narrow" w:cs="Arial"/>
          <w:color w:val="000000" w:themeColor="text1"/>
          <w:sz w:val="22"/>
          <w:szCs w:val="22"/>
        </w:rPr>
        <w:t xml:space="preserve"> de regularidade fiscal e trabalhista</w:t>
      </w:r>
      <w:r w:rsidRPr="00CA5AE9">
        <w:rPr>
          <w:rFonts w:ascii="Arial Narrow" w:hAnsi="Arial Narrow" w:cs="Arial"/>
          <w:color w:val="000000" w:themeColor="text1"/>
          <w:sz w:val="22"/>
          <w:szCs w:val="22"/>
        </w:rPr>
        <w:t>, nos termos do art. 43, § 1º da LC nº 123, de 2006.</w:t>
      </w:r>
    </w:p>
    <w:p w:rsidR="007F53A1" w:rsidRPr="00CA5AE9" w:rsidRDefault="00AD2971" w:rsidP="00015D3C">
      <w:pPr>
        <w:numPr>
          <w:ilvl w:val="1"/>
          <w:numId w:val="4"/>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 xml:space="preserve">Os licitantes que não estiverem cadastrados no Sistema de Cadastro Unificado de Fornecedores – </w:t>
      </w:r>
      <w:r w:rsidR="00532993" w:rsidRPr="00CA5AE9">
        <w:rPr>
          <w:rFonts w:ascii="Arial Narrow" w:hAnsi="Arial Narrow" w:cs="Arial"/>
          <w:color w:val="000000"/>
          <w:sz w:val="22"/>
          <w:szCs w:val="22"/>
        </w:rPr>
        <w:t>SICAF</w:t>
      </w:r>
      <w:r w:rsidRPr="00CA5AE9">
        <w:rPr>
          <w:rFonts w:ascii="Arial Narrow" w:hAnsi="Arial Narrow" w:cs="Arial"/>
          <w:color w:val="000000"/>
          <w:sz w:val="22"/>
          <w:szCs w:val="22"/>
        </w:rPr>
        <w:t xml:space="preserve"> além do nível de credenciamento exigido pela Instrução Normativa SEGES/MP nº 3, de 2018, deverão apresentar a seguinte documentação relativa à Habilitação Jurí</w:t>
      </w:r>
      <w:r w:rsidR="005B046F" w:rsidRPr="00CA5AE9">
        <w:rPr>
          <w:rFonts w:ascii="Arial Narrow" w:hAnsi="Arial Narrow" w:cs="Arial"/>
          <w:color w:val="000000"/>
          <w:sz w:val="22"/>
          <w:szCs w:val="22"/>
        </w:rPr>
        <w:t>dica e à Regularidade Fiscal e T</w:t>
      </w:r>
      <w:r w:rsidRPr="00CA5AE9">
        <w:rPr>
          <w:rFonts w:ascii="Arial Narrow" w:hAnsi="Arial Narrow" w:cs="Arial"/>
          <w:color w:val="000000"/>
          <w:sz w:val="22"/>
          <w:szCs w:val="22"/>
        </w:rPr>
        <w:t>rab</w:t>
      </w:r>
      <w:r w:rsidR="00E02AE7" w:rsidRPr="00CA5AE9">
        <w:rPr>
          <w:rFonts w:ascii="Arial Narrow" w:hAnsi="Arial Narrow" w:cs="Arial"/>
          <w:color w:val="000000"/>
          <w:sz w:val="22"/>
          <w:szCs w:val="22"/>
        </w:rPr>
        <w:t xml:space="preserve">alhista, </w:t>
      </w:r>
      <w:r w:rsidR="00706C56" w:rsidRPr="00CA5AE9">
        <w:rPr>
          <w:rFonts w:ascii="Arial Narrow" w:hAnsi="Arial Narrow" w:cs="Arial"/>
          <w:color w:val="000000"/>
          <w:sz w:val="22"/>
          <w:szCs w:val="22"/>
        </w:rPr>
        <w:t>bem como a</w:t>
      </w:r>
      <w:r w:rsidR="00706C56" w:rsidRPr="00CA5AE9">
        <w:rPr>
          <w:rFonts w:ascii="Arial Narrow" w:hAnsi="Arial Narrow"/>
          <w:color w:val="000000" w:themeColor="text1"/>
          <w:sz w:val="22"/>
          <w:szCs w:val="22"/>
        </w:rPr>
        <w:t xml:space="preserve"> </w:t>
      </w:r>
      <w:r w:rsidR="00706C56" w:rsidRPr="00CA5AE9">
        <w:rPr>
          <w:rFonts w:ascii="Arial Narrow" w:hAnsi="Arial Narrow" w:cs="Arial"/>
          <w:color w:val="000000" w:themeColor="text1"/>
          <w:sz w:val="22"/>
          <w:szCs w:val="22"/>
        </w:rPr>
        <w:t>Qualificação Econômico-Financeira</w:t>
      </w:r>
      <w:r w:rsidR="00706C56" w:rsidRPr="00CA5AE9">
        <w:rPr>
          <w:rFonts w:ascii="Arial Narrow" w:hAnsi="Arial Narrow" w:cs="Arial"/>
          <w:color w:val="000000"/>
          <w:sz w:val="22"/>
          <w:szCs w:val="22"/>
        </w:rPr>
        <w:t xml:space="preserve">, </w:t>
      </w:r>
      <w:r w:rsidR="00E02AE7" w:rsidRPr="00CA5AE9">
        <w:rPr>
          <w:rFonts w:ascii="Arial Narrow" w:hAnsi="Arial Narrow" w:cs="Arial"/>
          <w:color w:val="000000"/>
          <w:sz w:val="22"/>
          <w:szCs w:val="22"/>
        </w:rPr>
        <w:t>nas condições descritas adiante.</w:t>
      </w:r>
    </w:p>
    <w:p w:rsidR="000F104D" w:rsidRPr="00CA5AE9" w:rsidRDefault="00706C56" w:rsidP="00015D3C">
      <w:pPr>
        <w:numPr>
          <w:ilvl w:val="1"/>
          <w:numId w:val="4"/>
        </w:numPr>
        <w:spacing w:before="120" w:after="120" w:line="276" w:lineRule="auto"/>
        <w:ind w:left="0" w:firstLine="0"/>
        <w:jc w:val="both"/>
        <w:rPr>
          <w:rFonts w:ascii="Arial Narrow" w:hAnsi="Arial Narrow" w:cs="Arial"/>
          <w:b/>
          <w:bCs/>
          <w:color w:val="000000" w:themeColor="text1"/>
          <w:sz w:val="22"/>
          <w:szCs w:val="22"/>
        </w:rPr>
      </w:pPr>
      <w:r w:rsidRPr="00CA5AE9">
        <w:rPr>
          <w:rFonts w:ascii="Arial Narrow" w:hAnsi="Arial Narrow" w:cs="Arial"/>
          <w:bCs/>
          <w:color w:val="000000"/>
          <w:sz w:val="22"/>
          <w:szCs w:val="22"/>
        </w:rPr>
        <w:t xml:space="preserve"> </w:t>
      </w:r>
      <w:r w:rsidR="000F104D" w:rsidRPr="00CA5AE9">
        <w:rPr>
          <w:rFonts w:ascii="Arial Narrow" w:hAnsi="Arial Narrow" w:cs="Arial"/>
          <w:b/>
          <w:bCs/>
          <w:color w:val="000000"/>
          <w:sz w:val="22"/>
          <w:szCs w:val="22"/>
        </w:rPr>
        <w:t xml:space="preserve">Habilitação jurídica: </w:t>
      </w:r>
    </w:p>
    <w:p w:rsidR="000F104D" w:rsidRPr="00CA5AE9" w:rsidRDefault="0062306C"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N</w:t>
      </w:r>
      <w:r w:rsidR="000F104D" w:rsidRPr="00CA5AE9">
        <w:rPr>
          <w:rFonts w:ascii="Arial Narrow" w:hAnsi="Arial Narrow" w:cs="Arial"/>
          <w:sz w:val="22"/>
          <w:szCs w:val="22"/>
        </w:rPr>
        <w:t>o caso de empresário individual, inscrição no Registro Público de Empresas Mercantis</w:t>
      </w:r>
      <w:r w:rsidR="00593A7A" w:rsidRPr="00CA5AE9">
        <w:rPr>
          <w:rFonts w:ascii="Arial Narrow" w:hAnsi="Arial Narrow" w:cs="Arial"/>
          <w:sz w:val="22"/>
          <w:szCs w:val="22"/>
        </w:rPr>
        <w:t>, a cargo da Junta Comercial da respectiva sede</w:t>
      </w:r>
      <w:r w:rsidR="000F104D" w:rsidRPr="00CA5AE9">
        <w:rPr>
          <w:rFonts w:ascii="Arial Narrow" w:hAnsi="Arial Narrow" w:cs="Arial"/>
          <w:sz w:val="22"/>
          <w:szCs w:val="22"/>
        </w:rPr>
        <w:t>;</w:t>
      </w:r>
    </w:p>
    <w:p w:rsidR="00ED35A7" w:rsidRPr="00CA5AE9" w:rsidRDefault="00ED35A7"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F104D"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inscrição no Registro Público de Empresas Mercantis onde opera, com averbação no Registro onde tem sede a matriz, no caso </w:t>
      </w:r>
      <w:r w:rsidR="00996A15" w:rsidRPr="00CA5AE9">
        <w:rPr>
          <w:rFonts w:ascii="Arial Narrow" w:hAnsi="Arial Narrow" w:cs="Arial"/>
          <w:color w:val="000000"/>
          <w:sz w:val="22"/>
          <w:szCs w:val="22"/>
        </w:rPr>
        <w:t xml:space="preserve">de ser o participante sucursal, </w:t>
      </w:r>
      <w:r w:rsidRPr="00CA5AE9">
        <w:rPr>
          <w:rFonts w:ascii="Arial Narrow" w:hAnsi="Arial Narrow" w:cs="Arial"/>
          <w:color w:val="000000"/>
          <w:sz w:val="22"/>
          <w:szCs w:val="22"/>
        </w:rPr>
        <w:t>filial ou agência;</w:t>
      </w:r>
    </w:p>
    <w:p w:rsidR="002C5E97" w:rsidRPr="00CA5AE9" w:rsidRDefault="002C5E97"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No caso de sociedade simples: inscrição do ato constitutivo no Registro Civil das Pessoas Jurídicas do local de sua sede, acompanhada de prova da indicação dos seus administradores;</w:t>
      </w:r>
    </w:p>
    <w:p w:rsidR="000F104D"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decreto de autorização, em se tratando de sociedade empresária estrangeira em funcionamento no País;</w:t>
      </w:r>
    </w:p>
    <w:p w:rsidR="002059AC" w:rsidRPr="00CA5AE9" w:rsidRDefault="002059AC" w:rsidP="00015D3C">
      <w:pPr>
        <w:pStyle w:val="PargrafodaLista"/>
        <w:numPr>
          <w:ilvl w:val="2"/>
          <w:numId w:val="4"/>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Os documentos acima deverão estar acompanhados de todas as alteraçõe</w:t>
      </w:r>
      <w:r w:rsidR="007E666A" w:rsidRPr="00CA5AE9">
        <w:rPr>
          <w:rFonts w:ascii="Arial Narrow" w:hAnsi="Arial Narrow" w:cs="Arial"/>
          <w:bCs/>
          <w:color w:val="000000"/>
          <w:sz w:val="22"/>
          <w:szCs w:val="22"/>
        </w:rPr>
        <w:t>s ou da consolidação respectiva.</w:t>
      </w:r>
    </w:p>
    <w:p w:rsidR="007D3011" w:rsidRPr="00CA5AE9" w:rsidRDefault="007D3011" w:rsidP="00015D3C">
      <w:pPr>
        <w:pStyle w:val="PargrafodaLista"/>
        <w:spacing w:before="120" w:after="120" w:line="276" w:lineRule="auto"/>
        <w:ind w:left="0"/>
        <w:jc w:val="both"/>
        <w:rPr>
          <w:rFonts w:ascii="Arial Narrow" w:hAnsi="Arial Narrow" w:cs="Arial"/>
          <w:bCs/>
          <w:color w:val="000000"/>
          <w:sz w:val="22"/>
          <w:szCs w:val="22"/>
        </w:rPr>
      </w:pPr>
    </w:p>
    <w:p w:rsidR="000F104D" w:rsidRPr="00CA5AE9" w:rsidRDefault="005B1C59" w:rsidP="00015D3C">
      <w:pPr>
        <w:numPr>
          <w:ilvl w:val="1"/>
          <w:numId w:val="4"/>
        </w:numPr>
        <w:spacing w:before="120" w:after="120" w:line="276" w:lineRule="auto"/>
        <w:ind w:left="0" w:firstLine="0"/>
        <w:jc w:val="both"/>
        <w:rPr>
          <w:rFonts w:ascii="Arial Narrow" w:hAnsi="Arial Narrow" w:cs="Arial"/>
          <w:b/>
          <w:bCs/>
          <w:color w:val="000000"/>
          <w:sz w:val="22"/>
          <w:szCs w:val="22"/>
        </w:rPr>
      </w:pPr>
      <w:r w:rsidRPr="00CA5AE9">
        <w:rPr>
          <w:rFonts w:ascii="Arial Narrow" w:hAnsi="Arial Narrow" w:cs="Arial"/>
          <w:b/>
          <w:bCs/>
          <w:color w:val="000000"/>
          <w:sz w:val="22"/>
          <w:szCs w:val="22"/>
        </w:rPr>
        <w:t xml:space="preserve">  </w:t>
      </w:r>
      <w:r w:rsidR="000F104D" w:rsidRPr="00CA5AE9">
        <w:rPr>
          <w:rFonts w:ascii="Arial Narrow" w:hAnsi="Arial Narrow" w:cs="Arial"/>
          <w:b/>
          <w:bCs/>
          <w:color w:val="000000"/>
          <w:sz w:val="22"/>
          <w:szCs w:val="22"/>
        </w:rPr>
        <w:t>Regularidade fiscal</w:t>
      </w:r>
      <w:r w:rsidR="00FA267A" w:rsidRPr="00CA5AE9">
        <w:rPr>
          <w:rFonts w:ascii="Arial Narrow" w:hAnsi="Arial Narrow" w:cs="Arial"/>
          <w:b/>
          <w:bCs/>
          <w:color w:val="000000"/>
          <w:sz w:val="22"/>
          <w:szCs w:val="22"/>
        </w:rPr>
        <w:t xml:space="preserve"> e trabalhista</w:t>
      </w:r>
      <w:r w:rsidR="000F104D" w:rsidRPr="00CA5AE9">
        <w:rPr>
          <w:rFonts w:ascii="Arial Narrow" w:hAnsi="Arial Narrow" w:cs="Arial"/>
          <w:b/>
          <w:bCs/>
          <w:color w:val="000000"/>
          <w:sz w:val="22"/>
          <w:szCs w:val="22"/>
        </w:rPr>
        <w:t>:</w:t>
      </w:r>
    </w:p>
    <w:p w:rsidR="000F104D"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en-US"/>
        </w:rPr>
        <w:t>prova de inscrição no Cadastro Nacional de Pessoas Jurídicas;</w:t>
      </w:r>
    </w:p>
    <w:p w:rsidR="000F104D" w:rsidRPr="00CA5AE9" w:rsidRDefault="000E4F8C"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lang w:eastAsia="en-US"/>
        </w:rPr>
        <w:t>prova de regularidade com o Fundo de Garantia do Tempo de Serviço (FGTS);</w:t>
      </w:r>
    </w:p>
    <w:p w:rsidR="00FA267A" w:rsidRPr="00CA5AE9" w:rsidRDefault="00A5694E"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F104D"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lastRenderedPageBreak/>
        <w:t xml:space="preserve">prova de inscrição no cadastro de contribuintes municipal, relativo ao domicílio ou sede do licitante, pertinente ao seu ramo de atividade e compatível com o objeto contratual; </w:t>
      </w:r>
    </w:p>
    <w:p w:rsidR="000F104D"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b/>
          <w:sz w:val="22"/>
          <w:szCs w:val="22"/>
        </w:rPr>
      </w:pPr>
      <w:r w:rsidRPr="00CA5AE9">
        <w:rPr>
          <w:rFonts w:ascii="Arial Narrow" w:hAnsi="Arial Narrow" w:cs="Arial"/>
          <w:sz w:val="22"/>
          <w:szCs w:val="22"/>
        </w:rPr>
        <w:t xml:space="preserve">prova de regularidade com a Fazenda Municipal do domicílio ou sede do licitante, relativa à atividade em cujo exercício contrata ou concorre; </w:t>
      </w:r>
    </w:p>
    <w:p w:rsidR="000C6446"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b/>
          <w:sz w:val="22"/>
          <w:szCs w:val="22"/>
        </w:rPr>
      </w:pPr>
      <w:r w:rsidRPr="00CA5AE9">
        <w:rPr>
          <w:rFonts w:ascii="Arial Narrow" w:hAnsi="Arial Narrow" w:cs="Arial"/>
          <w:sz w:val="22"/>
          <w:szCs w:val="22"/>
        </w:rPr>
        <w:t xml:space="preserve">caso o licitante seja considerado isento dos tributos </w:t>
      </w:r>
      <w:r w:rsidR="00E02AE7" w:rsidRPr="00CA5AE9">
        <w:rPr>
          <w:rFonts w:ascii="Arial Narrow" w:hAnsi="Arial Narrow" w:cs="Arial"/>
          <w:sz w:val="22"/>
          <w:szCs w:val="22"/>
        </w:rPr>
        <w:t xml:space="preserve">municipais </w:t>
      </w:r>
      <w:r w:rsidRPr="00CA5AE9">
        <w:rPr>
          <w:rFonts w:ascii="Arial Narrow" w:hAnsi="Arial Narrow" w:cs="Arial"/>
          <w:sz w:val="22"/>
          <w:szCs w:val="22"/>
        </w:rPr>
        <w:t>relacionados ao objeto licitatório, deverá comprovar tal condição mediante a apresentação de declaração da Fazenda Municipal</w:t>
      </w:r>
      <w:r w:rsidR="00291ABA" w:rsidRPr="00CA5AE9">
        <w:rPr>
          <w:rFonts w:ascii="Arial Narrow" w:hAnsi="Arial Narrow" w:cs="Arial"/>
          <w:sz w:val="22"/>
          <w:szCs w:val="22"/>
        </w:rPr>
        <w:t xml:space="preserve"> </w:t>
      </w:r>
      <w:r w:rsidRPr="00CA5AE9">
        <w:rPr>
          <w:rFonts w:ascii="Arial Narrow" w:hAnsi="Arial Narrow" w:cs="Arial"/>
          <w:sz w:val="22"/>
          <w:szCs w:val="22"/>
        </w:rPr>
        <w:t xml:space="preserve">do seu domicílio ou sede, ou outra equivalente, na forma da lei; </w:t>
      </w:r>
    </w:p>
    <w:p w:rsidR="000408A0" w:rsidRPr="00CA5AE9" w:rsidRDefault="00E57279" w:rsidP="00015D3C">
      <w:pPr>
        <w:numPr>
          <w:ilvl w:val="1"/>
          <w:numId w:val="4"/>
        </w:numPr>
        <w:spacing w:before="120" w:after="120" w:line="276" w:lineRule="auto"/>
        <w:ind w:left="0" w:firstLine="0"/>
        <w:jc w:val="both"/>
        <w:rPr>
          <w:rFonts w:ascii="Arial Narrow" w:hAnsi="Arial Narrow" w:cs="Arial"/>
          <w:b/>
          <w:bCs/>
          <w:iCs/>
          <w:color w:val="000000"/>
          <w:sz w:val="22"/>
          <w:szCs w:val="22"/>
        </w:rPr>
      </w:pPr>
      <w:r w:rsidRPr="00CA5AE9">
        <w:rPr>
          <w:rFonts w:ascii="Arial Narrow" w:hAnsi="Arial Narrow" w:cs="Arial"/>
          <w:b/>
          <w:color w:val="000000"/>
          <w:sz w:val="22"/>
          <w:szCs w:val="22"/>
        </w:rPr>
        <w:t xml:space="preserve"> </w:t>
      </w:r>
      <w:r w:rsidR="00FE116B" w:rsidRPr="00CA5AE9">
        <w:rPr>
          <w:rFonts w:ascii="Arial Narrow" w:hAnsi="Arial Narrow" w:cs="Arial"/>
          <w:b/>
          <w:color w:val="000000"/>
          <w:sz w:val="22"/>
          <w:szCs w:val="22"/>
        </w:rPr>
        <w:t>Qualificação</w:t>
      </w:r>
      <w:r w:rsidR="006F777E" w:rsidRPr="00CA5AE9">
        <w:rPr>
          <w:rFonts w:ascii="Arial Narrow" w:hAnsi="Arial Narrow" w:cs="Arial"/>
          <w:b/>
          <w:color w:val="000000"/>
          <w:sz w:val="22"/>
          <w:szCs w:val="22"/>
        </w:rPr>
        <w:t xml:space="preserve"> Econômico-Financeira</w:t>
      </w:r>
      <w:r w:rsidR="000F104D" w:rsidRPr="00CA5AE9">
        <w:rPr>
          <w:rFonts w:ascii="Arial Narrow" w:hAnsi="Arial Narrow" w:cs="Arial"/>
          <w:b/>
          <w:color w:val="000000"/>
          <w:sz w:val="22"/>
          <w:szCs w:val="22"/>
        </w:rPr>
        <w:t>:</w:t>
      </w:r>
      <w:r w:rsidR="000F104D" w:rsidRPr="00CA5AE9">
        <w:rPr>
          <w:rFonts w:ascii="Arial Narrow" w:hAnsi="Arial Narrow" w:cs="Arial"/>
          <w:b/>
          <w:bCs/>
          <w:iCs/>
          <w:color w:val="000000"/>
          <w:sz w:val="22"/>
          <w:szCs w:val="22"/>
        </w:rPr>
        <w:t xml:space="preserve"> </w:t>
      </w:r>
    </w:p>
    <w:p w:rsidR="00201BC1" w:rsidRPr="00CA5AE9" w:rsidRDefault="00201BC1" w:rsidP="00015D3C">
      <w:pPr>
        <w:pStyle w:val="PargrafodaLista"/>
        <w:tabs>
          <w:tab w:val="left" w:pos="1440"/>
        </w:tabs>
        <w:autoSpaceDE w:val="0"/>
        <w:snapToGrid w:val="0"/>
        <w:spacing w:before="120" w:after="120" w:line="276" w:lineRule="auto"/>
        <w:ind w:left="0"/>
        <w:jc w:val="both"/>
        <w:rPr>
          <w:rFonts w:ascii="Arial Narrow" w:hAnsi="Arial Narrow" w:cs="Arial"/>
          <w:color w:val="000000"/>
          <w:sz w:val="22"/>
          <w:szCs w:val="22"/>
          <w:highlight w:val="yellow"/>
        </w:rPr>
      </w:pPr>
    </w:p>
    <w:p w:rsidR="000F104D" w:rsidRPr="00CA5AE9" w:rsidRDefault="000F104D" w:rsidP="00015D3C">
      <w:pPr>
        <w:pStyle w:val="PargrafodaLista"/>
        <w:numPr>
          <w:ilvl w:val="2"/>
          <w:numId w:val="4"/>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bookmarkStart w:id="7" w:name="_Hlk519668602"/>
      <w:r w:rsidRPr="00CA5AE9">
        <w:rPr>
          <w:rFonts w:ascii="Arial Narrow" w:hAnsi="Arial Narrow" w:cs="Arial"/>
          <w:color w:val="000000"/>
          <w:sz w:val="22"/>
          <w:szCs w:val="22"/>
        </w:rPr>
        <w:t>certidão negativa de falência expedida pelo distribuidor da sede do licitante;</w:t>
      </w:r>
    </w:p>
    <w:bookmarkEnd w:id="7"/>
    <w:p w:rsidR="000F104D" w:rsidRPr="00CA5AE9" w:rsidRDefault="000F104D"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F104D" w:rsidRPr="00CA5AE9" w:rsidRDefault="000F104D" w:rsidP="00015D3C">
      <w:pPr>
        <w:numPr>
          <w:ilvl w:val="3"/>
          <w:numId w:val="4"/>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lang w:eastAsia="en-US"/>
        </w:rPr>
        <w:t xml:space="preserve">no caso de </w:t>
      </w:r>
      <w:r w:rsidRPr="00CA5AE9">
        <w:rPr>
          <w:rFonts w:ascii="Arial Narrow" w:hAnsi="Arial Narrow" w:cs="Arial"/>
          <w:color w:val="000000"/>
          <w:sz w:val="22"/>
          <w:szCs w:val="22"/>
        </w:rPr>
        <w:t>empresa</w:t>
      </w:r>
      <w:r w:rsidRPr="00CA5AE9">
        <w:rPr>
          <w:rFonts w:ascii="Arial Narrow" w:hAnsi="Arial Narrow" w:cs="Arial"/>
          <w:color w:val="000000"/>
          <w:sz w:val="22"/>
          <w:szCs w:val="22"/>
          <w:lang w:eastAsia="en-US"/>
        </w:rPr>
        <w:t xml:space="preserve"> constituída no exercício social vigente, admite-se a apresentação </w:t>
      </w:r>
      <w:r w:rsidRPr="00CA5AE9">
        <w:rPr>
          <w:rFonts w:ascii="Arial Narrow" w:hAnsi="Arial Narrow" w:cs="Arial"/>
          <w:sz w:val="22"/>
          <w:szCs w:val="22"/>
        </w:rPr>
        <w:t>de balanço patrimonial e demonstrações contábeis referentes ao período de existência da sociedade;</w:t>
      </w:r>
    </w:p>
    <w:p w:rsidR="00A03C7D" w:rsidRPr="00CA5AE9" w:rsidRDefault="00A03C7D" w:rsidP="00015D3C">
      <w:pPr>
        <w:numPr>
          <w:ilvl w:val="3"/>
          <w:numId w:val="4"/>
        </w:numPr>
        <w:tabs>
          <w:tab w:val="left" w:pos="1440"/>
        </w:tabs>
        <w:autoSpaceDE w:val="0"/>
        <w:snapToGri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é admissível o balanço intermediário, se deco</w:t>
      </w:r>
      <w:r w:rsidR="005B1C59" w:rsidRPr="00CA5AE9">
        <w:rPr>
          <w:rFonts w:ascii="Arial Narrow" w:hAnsi="Arial Narrow" w:cs="Arial"/>
          <w:sz w:val="22"/>
          <w:szCs w:val="22"/>
        </w:rPr>
        <w:t>rrer de lei ou contrato</w:t>
      </w:r>
      <w:r w:rsidR="008B2CE0" w:rsidRPr="00CA5AE9">
        <w:rPr>
          <w:rFonts w:ascii="Arial Narrow" w:hAnsi="Arial Narrow" w:cs="Arial"/>
          <w:sz w:val="22"/>
          <w:szCs w:val="22"/>
        </w:rPr>
        <w:t>/estatuto</w:t>
      </w:r>
      <w:r w:rsidR="005B1C59" w:rsidRPr="00CA5AE9">
        <w:rPr>
          <w:rFonts w:ascii="Arial Narrow" w:hAnsi="Arial Narrow" w:cs="Arial"/>
          <w:sz w:val="22"/>
          <w:szCs w:val="22"/>
        </w:rPr>
        <w:t xml:space="preserve"> </w:t>
      </w:r>
      <w:r w:rsidR="005B1C59" w:rsidRPr="00CA5AE9">
        <w:rPr>
          <w:rFonts w:ascii="Arial Narrow" w:hAnsi="Arial Narrow" w:cs="Arial"/>
          <w:color w:val="000000"/>
          <w:sz w:val="22"/>
          <w:szCs w:val="22"/>
        </w:rPr>
        <w:t>social</w:t>
      </w:r>
      <w:r w:rsidR="005B1C59" w:rsidRPr="00CA5AE9">
        <w:rPr>
          <w:rFonts w:ascii="Arial Narrow" w:hAnsi="Arial Narrow" w:cs="Arial"/>
          <w:sz w:val="22"/>
          <w:szCs w:val="22"/>
        </w:rPr>
        <w:t>.</w:t>
      </w:r>
    </w:p>
    <w:p w:rsidR="00B52B41" w:rsidRPr="00CA5AE9" w:rsidRDefault="00B52B41" w:rsidP="00015D3C">
      <w:pPr>
        <w:numPr>
          <w:ilvl w:val="2"/>
          <w:numId w:val="4"/>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comprovação da boa situação financeira da empresa mediante obtenção de índices de Liquidez Geral (LG), Solvência Geral (SG) e Liquidez Corrente (LC), superiores a 1 (um), obtidos  pela aplicação das seguintes fórmulas:</w:t>
      </w:r>
      <w:r w:rsidR="00BB0200" w:rsidRPr="00CA5AE9">
        <w:rPr>
          <w:rFonts w:ascii="Arial Narrow" w:hAnsi="Arial Narrow" w:cs="Arial"/>
          <w:color w:val="000000"/>
          <w:sz w:val="22"/>
          <w:szCs w:val="22"/>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CA5AE9" w:rsidTr="00604447">
        <w:tc>
          <w:tcPr>
            <w:tcW w:w="2235" w:type="dxa"/>
            <w:vMerge w:val="restart"/>
            <w:vAlign w:val="center"/>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LG =</w:t>
            </w:r>
          </w:p>
        </w:tc>
        <w:tc>
          <w:tcPr>
            <w:tcW w:w="4252" w:type="dxa"/>
            <w:tcBorders>
              <w:bottom w:val="single" w:sz="4" w:space="0" w:color="auto"/>
            </w:tcBorders>
            <w:vAlign w:val="bottom"/>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Ativo Circulante + Realizável a Longo Prazo</w:t>
            </w:r>
          </w:p>
        </w:tc>
      </w:tr>
      <w:tr w:rsidR="00E96CB9" w:rsidRPr="00CA5AE9" w:rsidTr="00604447">
        <w:tc>
          <w:tcPr>
            <w:tcW w:w="2235" w:type="dxa"/>
            <w:vMerge/>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p>
        </w:tc>
        <w:tc>
          <w:tcPr>
            <w:tcW w:w="4252" w:type="dxa"/>
            <w:tcBorders>
              <w:top w:val="single" w:sz="4" w:space="0" w:color="auto"/>
            </w:tcBorders>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Passivo Circulante + Passivo Não Circulante</w:t>
            </w:r>
          </w:p>
        </w:tc>
      </w:tr>
    </w:tbl>
    <w:p w:rsidR="00536923" w:rsidRPr="00CA5AE9" w:rsidRDefault="00536923" w:rsidP="00015D3C">
      <w:pPr>
        <w:tabs>
          <w:tab w:val="left" w:pos="1440"/>
        </w:tabs>
        <w:autoSpaceDE w:val="0"/>
        <w:snapToGrid w:val="0"/>
        <w:spacing w:line="276" w:lineRule="auto"/>
        <w:jc w:val="both"/>
        <w:rPr>
          <w:rFonts w:ascii="Arial Narrow" w:hAnsi="Arial Narrow" w:cs="Arial"/>
          <w:color w:val="000000"/>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CA5AE9" w:rsidTr="0013709F">
        <w:trPr>
          <w:cantSplit/>
        </w:trPr>
        <w:tc>
          <w:tcPr>
            <w:tcW w:w="2235" w:type="dxa"/>
            <w:vMerge w:val="restart"/>
            <w:vAlign w:val="center"/>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SG =</w:t>
            </w:r>
          </w:p>
        </w:tc>
        <w:tc>
          <w:tcPr>
            <w:tcW w:w="4394" w:type="dxa"/>
            <w:tcBorders>
              <w:bottom w:val="single" w:sz="4" w:space="0" w:color="auto"/>
            </w:tcBorders>
            <w:vAlign w:val="bottom"/>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Ativo Total</w:t>
            </w:r>
          </w:p>
        </w:tc>
      </w:tr>
      <w:tr w:rsidR="00E96CB9" w:rsidRPr="00CA5AE9" w:rsidTr="0013709F">
        <w:trPr>
          <w:cantSplit/>
        </w:trPr>
        <w:tc>
          <w:tcPr>
            <w:tcW w:w="2235" w:type="dxa"/>
            <w:vMerge/>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p>
        </w:tc>
        <w:tc>
          <w:tcPr>
            <w:tcW w:w="4394" w:type="dxa"/>
            <w:tcBorders>
              <w:top w:val="single" w:sz="4" w:space="0" w:color="auto"/>
            </w:tcBorders>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Passivo Circulante + Passivo Não Circulante</w:t>
            </w:r>
          </w:p>
        </w:tc>
      </w:tr>
    </w:tbl>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CA5AE9" w:rsidTr="00604447">
        <w:tc>
          <w:tcPr>
            <w:tcW w:w="2235" w:type="dxa"/>
            <w:vMerge w:val="restart"/>
            <w:vAlign w:val="center"/>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LC =</w:t>
            </w:r>
          </w:p>
        </w:tc>
        <w:tc>
          <w:tcPr>
            <w:tcW w:w="2551" w:type="dxa"/>
            <w:tcBorders>
              <w:bottom w:val="single" w:sz="4" w:space="0" w:color="auto"/>
            </w:tcBorders>
            <w:vAlign w:val="bottom"/>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Ativo Circulante</w:t>
            </w:r>
          </w:p>
        </w:tc>
      </w:tr>
      <w:tr w:rsidR="00E96CB9" w:rsidRPr="00CA5AE9" w:rsidTr="00604447">
        <w:tc>
          <w:tcPr>
            <w:tcW w:w="2235" w:type="dxa"/>
            <w:vMerge/>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p>
        </w:tc>
        <w:tc>
          <w:tcPr>
            <w:tcW w:w="2551" w:type="dxa"/>
            <w:tcBorders>
              <w:top w:val="single" w:sz="4" w:space="0" w:color="auto"/>
            </w:tcBorders>
          </w:tcPr>
          <w:p w:rsidR="00E96CB9" w:rsidRPr="00CA5AE9" w:rsidRDefault="00E96CB9" w:rsidP="00015D3C">
            <w:pPr>
              <w:tabs>
                <w:tab w:val="left" w:pos="1440"/>
              </w:tabs>
              <w:autoSpaceDE w:val="0"/>
              <w:snapToGrid w:val="0"/>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Passivo Circulante</w:t>
            </w:r>
          </w:p>
        </w:tc>
      </w:tr>
    </w:tbl>
    <w:p w:rsidR="00F4645D" w:rsidRPr="00CA5AE9" w:rsidRDefault="00F4645D" w:rsidP="00015D3C">
      <w:pPr>
        <w:spacing w:line="276" w:lineRule="auto"/>
        <w:jc w:val="both"/>
        <w:rPr>
          <w:rFonts w:ascii="Arial Narrow" w:hAnsi="Arial Narrow" w:cs="Arial"/>
          <w:b/>
          <w:sz w:val="22"/>
          <w:szCs w:val="22"/>
          <w:lang w:eastAsia="en-US"/>
        </w:rPr>
      </w:pPr>
    </w:p>
    <w:p w:rsidR="004B32A8" w:rsidRPr="00CA5AE9" w:rsidRDefault="004B32A8" w:rsidP="00B71A22">
      <w:pPr>
        <w:pStyle w:val="PargrafodaLista"/>
        <w:numPr>
          <w:ilvl w:val="2"/>
          <w:numId w:val="50"/>
        </w:numPr>
        <w:tabs>
          <w:tab w:val="left" w:pos="1440"/>
        </w:tabs>
        <w:autoSpaceDE w:val="0"/>
        <w:snapToGrid w:val="0"/>
        <w:spacing w:before="120" w:after="120" w:line="276" w:lineRule="auto"/>
        <w:jc w:val="both"/>
        <w:rPr>
          <w:rFonts w:ascii="Arial Narrow" w:hAnsi="Arial Narrow" w:cs="Arial"/>
          <w:sz w:val="22"/>
          <w:szCs w:val="22"/>
        </w:rPr>
      </w:pPr>
      <w:r w:rsidRPr="00CA5AE9">
        <w:rPr>
          <w:rFonts w:ascii="Arial Narrow" w:hAnsi="Arial Narrow"/>
          <w:sz w:val="22"/>
          <w:szCs w:val="22"/>
        </w:rPr>
        <w:t xml:space="preserve">As empresas, cadastradas ou não no </w:t>
      </w:r>
      <w:r w:rsidR="00532993" w:rsidRPr="00CA5AE9">
        <w:rPr>
          <w:rFonts w:ascii="Arial Narrow" w:hAnsi="Arial Narrow"/>
          <w:sz w:val="22"/>
          <w:szCs w:val="22"/>
        </w:rPr>
        <w:t>SICAF</w:t>
      </w:r>
      <w:r w:rsidRPr="00CA5AE9">
        <w:rPr>
          <w:rFonts w:ascii="Arial Narrow" w:hAnsi="Arial Narrow"/>
          <w:sz w:val="22"/>
          <w:szCs w:val="22"/>
        </w:rPr>
        <w:t xml:space="preserve">, que apresentarem resultado inferior </w:t>
      </w:r>
      <w:r w:rsidRPr="00CA5AE9">
        <w:rPr>
          <w:rFonts w:ascii="Arial Narrow" w:hAnsi="Arial Narrow" w:cs="Arial"/>
          <w:sz w:val="22"/>
          <w:szCs w:val="22"/>
        </w:rPr>
        <w:t>ou igual a 1(um) em qualquer dos índices de Liquidez Geral (LG), Solvência Geral</w:t>
      </w:r>
      <w:r w:rsidRPr="00CA5AE9">
        <w:rPr>
          <w:rFonts w:ascii="Arial Narrow" w:hAnsi="Arial Narrow"/>
          <w:sz w:val="22"/>
          <w:szCs w:val="22"/>
        </w:rPr>
        <w:t xml:space="preserve"> (SG) e Liquidez Corrente (LC), deverão comprovar patrimônio líquido </w:t>
      </w:r>
      <w:r w:rsidR="00B71A22" w:rsidRPr="00CA5AE9">
        <w:rPr>
          <w:rFonts w:ascii="Arial Narrow" w:hAnsi="Arial Narrow"/>
          <w:sz w:val="22"/>
          <w:szCs w:val="22"/>
        </w:rPr>
        <w:t xml:space="preserve">mínimo </w:t>
      </w:r>
      <w:r w:rsidRPr="00CA5AE9">
        <w:rPr>
          <w:rFonts w:ascii="Arial Narrow" w:hAnsi="Arial Narrow"/>
          <w:sz w:val="22"/>
          <w:szCs w:val="22"/>
        </w:rPr>
        <w:t xml:space="preserve">de </w:t>
      </w:r>
      <w:r w:rsidR="00B71A22" w:rsidRPr="00CA5AE9">
        <w:rPr>
          <w:rFonts w:ascii="Arial Narrow" w:hAnsi="Arial Narrow"/>
          <w:sz w:val="22"/>
          <w:szCs w:val="22"/>
        </w:rPr>
        <w:t xml:space="preserve">5% </w:t>
      </w:r>
      <w:r w:rsidRPr="00CA5AE9">
        <w:rPr>
          <w:rFonts w:ascii="Arial Narrow" w:hAnsi="Arial Narrow"/>
          <w:sz w:val="22"/>
          <w:szCs w:val="22"/>
        </w:rPr>
        <w:t>(</w:t>
      </w:r>
      <w:r w:rsidR="00B71A22" w:rsidRPr="00CA5AE9">
        <w:rPr>
          <w:rFonts w:ascii="Arial Narrow" w:hAnsi="Arial Narrow"/>
          <w:sz w:val="22"/>
          <w:szCs w:val="22"/>
        </w:rPr>
        <w:t>cinco por cento</w:t>
      </w:r>
      <w:r w:rsidRPr="00CA5AE9">
        <w:rPr>
          <w:rFonts w:ascii="Arial Narrow" w:hAnsi="Arial Narrow"/>
          <w:sz w:val="22"/>
          <w:szCs w:val="22"/>
        </w:rPr>
        <w:t xml:space="preserve">) do valor estimado da contratação ou do item pertinente. </w:t>
      </w:r>
    </w:p>
    <w:p w:rsidR="004B32A8" w:rsidRPr="00CA5AE9" w:rsidRDefault="004B32A8" w:rsidP="00015D3C">
      <w:pPr>
        <w:spacing w:line="276" w:lineRule="auto"/>
        <w:jc w:val="both"/>
        <w:rPr>
          <w:rFonts w:ascii="Arial Narrow" w:hAnsi="Arial Narrow" w:cs="Arial"/>
          <w:sz w:val="22"/>
          <w:szCs w:val="22"/>
          <w:lang w:eastAsia="en-US"/>
        </w:rPr>
      </w:pPr>
    </w:p>
    <w:p w:rsidR="000F104D" w:rsidRPr="00CA5AE9" w:rsidRDefault="004036E0" w:rsidP="00015D3C">
      <w:pPr>
        <w:numPr>
          <w:ilvl w:val="1"/>
          <w:numId w:val="4"/>
        </w:numPr>
        <w:spacing w:before="120" w:after="120" w:line="276" w:lineRule="auto"/>
        <w:ind w:left="0" w:firstLine="0"/>
        <w:jc w:val="both"/>
        <w:rPr>
          <w:rFonts w:ascii="Arial Narrow" w:hAnsi="Arial Narrow" w:cs="Arial"/>
          <w:b/>
          <w:bCs/>
          <w:iCs/>
          <w:color w:val="000000"/>
          <w:sz w:val="22"/>
          <w:szCs w:val="22"/>
        </w:rPr>
      </w:pPr>
      <w:r w:rsidRPr="00CA5AE9">
        <w:rPr>
          <w:rFonts w:ascii="Arial Narrow" w:hAnsi="Arial Narrow" w:cs="Arial"/>
          <w:b/>
          <w:bCs/>
          <w:iCs/>
          <w:color w:val="000000"/>
          <w:sz w:val="22"/>
          <w:szCs w:val="22"/>
        </w:rPr>
        <w:t xml:space="preserve"> </w:t>
      </w:r>
      <w:r w:rsidR="00714034" w:rsidRPr="00CA5AE9">
        <w:rPr>
          <w:rFonts w:ascii="Arial Narrow" w:hAnsi="Arial Narrow" w:cs="Arial"/>
          <w:b/>
          <w:color w:val="000000"/>
          <w:sz w:val="22"/>
          <w:szCs w:val="22"/>
        </w:rPr>
        <w:t>Q</w:t>
      </w:r>
      <w:r w:rsidR="000F104D" w:rsidRPr="00CA5AE9">
        <w:rPr>
          <w:rFonts w:ascii="Arial Narrow" w:hAnsi="Arial Narrow" w:cs="Arial"/>
          <w:b/>
          <w:color w:val="000000"/>
          <w:sz w:val="22"/>
          <w:szCs w:val="22"/>
        </w:rPr>
        <w:t>ualificação</w:t>
      </w:r>
      <w:r w:rsidR="000F104D" w:rsidRPr="00CA5AE9">
        <w:rPr>
          <w:rFonts w:ascii="Arial Narrow" w:hAnsi="Arial Narrow" w:cs="Arial"/>
          <w:b/>
          <w:bCs/>
          <w:iCs/>
          <w:color w:val="000000"/>
          <w:sz w:val="22"/>
          <w:szCs w:val="22"/>
        </w:rPr>
        <w:t xml:space="preserve"> </w:t>
      </w:r>
      <w:r w:rsidR="00714034" w:rsidRPr="00CA5AE9">
        <w:rPr>
          <w:rFonts w:ascii="Arial Narrow" w:hAnsi="Arial Narrow" w:cs="Arial"/>
          <w:b/>
          <w:bCs/>
          <w:iCs/>
          <w:color w:val="000000"/>
          <w:sz w:val="22"/>
          <w:szCs w:val="22"/>
        </w:rPr>
        <w:t>T</w:t>
      </w:r>
      <w:r w:rsidR="000F104D" w:rsidRPr="00CA5AE9">
        <w:rPr>
          <w:rFonts w:ascii="Arial Narrow" w:hAnsi="Arial Narrow" w:cs="Arial"/>
          <w:b/>
          <w:bCs/>
          <w:iCs/>
          <w:color w:val="000000"/>
          <w:sz w:val="22"/>
          <w:szCs w:val="22"/>
        </w:rPr>
        <w:t xml:space="preserve">écnica: </w:t>
      </w:r>
    </w:p>
    <w:p w:rsidR="000F104D" w:rsidRPr="00CA5AE9" w:rsidRDefault="005259D4" w:rsidP="00015D3C">
      <w:pPr>
        <w:numPr>
          <w:ilvl w:val="2"/>
          <w:numId w:val="4"/>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 xml:space="preserve">As empresas, cadastradas ou não no </w:t>
      </w:r>
      <w:r w:rsidR="00532993" w:rsidRPr="00CA5AE9">
        <w:rPr>
          <w:rFonts w:ascii="Arial Narrow" w:hAnsi="Arial Narrow" w:cs="Arial"/>
          <w:color w:val="000000"/>
          <w:sz w:val="22"/>
          <w:szCs w:val="22"/>
        </w:rPr>
        <w:t>SICAF</w:t>
      </w:r>
      <w:r w:rsidRPr="00CA5AE9">
        <w:rPr>
          <w:rFonts w:ascii="Arial Narrow" w:hAnsi="Arial Narrow" w:cs="Arial"/>
          <w:color w:val="000000"/>
          <w:sz w:val="22"/>
          <w:szCs w:val="22"/>
        </w:rPr>
        <w:t>,</w:t>
      </w:r>
      <w:r w:rsidR="00422ED2" w:rsidRPr="00CA5AE9">
        <w:rPr>
          <w:rFonts w:ascii="Arial Narrow" w:hAnsi="Arial Narrow" w:cs="Arial"/>
          <w:i/>
          <w:iCs/>
          <w:color w:val="FF0000"/>
          <w:sz w:val="22"/>
          <w:szCs w:val="22"/>
        </w:rPr>
        <w:t xml:space="preserve"> </w:t>
      </w:r>
      <w:r w:rsidR="00422ED2" w:rsidRPr="00CA5AE9">
        <w:rPr>
          <w:rFonts w:ascii="Arial Narrow" w:hAnsi="Arial Narrow" w:cs="Arial"/>
          <w:iCs/>
          <w:sz w:val="22"/>
          <w:szCs w:val="22"/>
        </w:rPr>
        <w:t>para todos os itens</w:t>
      </w:r>
      <w:r w:rsidRPr="00CA5AE9">
        <w:rPr>
          <w:rFonts w:ascii="Arial Narrow" w:hAnsi="Arial Narrow" w:cs="Arial"/>
          <w:iCs/>
          <w:sz w:val="22"/>
          <w:szCs w:val="22"/>
        </w:rPr>
        <w:t>,</w:t>
      </w:r>
      <w:r w:rsidRPr="00CA5AE9">
        <w:rPr>
          <w:rFonts w:ascii="Arial Narrow" w:hAnsi="Arial Narrow" w:cs="Arial"/>
          <w:sz w:val="22"/>
          <w:szCs w:val="22"/>
        </w:rPr>
        <w:t xml:space="preserve"> deverão</w:t>
      </w:r>
      <w:r w:rsidRPr="00CA5AE9">
        <w:rPr>
          <w:rFonts w:ascii="Arial Narrow" w:hAnsi="Arial Narrow" w:cs="Arial"/>
          <w:color w:val="000000"/>
          <w:sz w:val="22"/>
          <w:szCs w:val="22"/>
        </w:rPr>
        <w:t xml:space="preserve"> comprovar, ainda, a qualificação técnica, por meio de:</w:t>
      </w:r>
    </w:p>
    <w:p w:rsidR="000F104D" w:rsidRPr="00CA5AE9" w:rsidRDefault="000F104D" w:rsidP="00015D3C">
      <w:pPr>
        <w:numPr>
          <w:ilvl w:val="2"/>
          <w:numId w:val="4"/>
        </w:numPr>
        <w:spacing w:before="120" w:after="120" w:line="276" w:lineRule="auto"/>
        <w:ind w:left="0" w:firstLine="0"/>
        <w:jc w:val="both"/>
        <w:rPr>
          <w:rFonts w:ascii="Arial Narrow" w:hAnsi="Arial Narrow" w:cs="Arial"/>
          <w:bCs/>
          <w:color w:val="000000"/>
          <w:sz w:val="22"/>
          <w:szCs w:val="22"/>
        </w:rPr>
      </w:pPr>
      <w:bookmarkStart w:id="8" w:name="_Hlk519176340"/>
      <w:r w:rsidRPr="00CA5AE9">
        <w:rPr>
          <w:rFonts w:ascii="Arial Narrow" w:hAnsi="Arial Narrow" w:cs="Arial"/>
          <w:color w:val="000000"/>
          <w:sz w:val="22"/>
          <w:szCs w:val="22"/>
        </w:rPr>
        <w:lastRenderedPageBreak/>
        <w:t xml:space="preserve">Comprovação de aptidão para a prestação dos serviços em características, quantidades e prazos compatíveis com o objeto desta licitação, ou com o item pertinente, </w:t>
      </w:r>
      <w:r w:rsidR="00763C01" w:rsidRPr="00CA5AE9">
        <w:rPr>
          <w:rFonts w:ascii="Arial Narrow" w:hAnsi="Arial Narrow" w:cs="Arial"/>
          <w:color w:val="000000"/>
          <w:sz w:val="22"/>
          <w:szCs w:val="22"/>
        </w:rPr>
        <w:t xml:space="preserve">por período não inferior a três anos, mediante </w:t>
      </w:r>
      <w:r w:rsidRPr="00CA5AE9">
        <w:rPr>
          <w:rFonts w:ascii="Arial Narrow" w:hAnsi="Arial Narrow" w:cs="Arial"/>
          <w:color w:val="000000"/>
          <w:sz w:val="22"/>
          <w:szCs w:val="22"/>
        </w:rPr>
        <w:t>a apresentação de atestado</w:t>
      </w:r>
      <w:r w:rsidR="00532993" w:rsidRPr="00CA5AE9">
        <w:rPr>
          <w:rFonts w:ascii="Arial Narrow" w:hAnsi="Arial Narrow" w:cs="Arial"/>
          <w:color w:val="000000"/>
          <w:sz w:val="22"/>
          <w:szCs w:val="22"/>
        </w:rPr>
        <w:t>(</w:t>
      </w:r>
      <w:r w:rsidRPr="00CA5AE9">
        <w:rPr>
          <w:rFonts w:ascii="Arial Narrow" w:hAnsi="Arial Narrow" w:cs="Arial"/>
          <w:color w:val="000000"/>
          <w:sz w:val="22"/>
          <w:szCs w:val="22"/>
        </w:rPr>
        <w:t>s</w:t>
      </w:r>
      <w:r w:rsidR="00532993" w:rsidRPr="00CA5AE9">
        <w:rPr>
          <w:rFonts w:ascii="Arial Narrow" w:hAnsi="Arial Narrow" w:cs="Arial"/>
          <w:color w:val="000000"/>
          <w:sz w:val="22"/>
          <w:szCs w:val="22"/>
        </w:rPr>
        <w:t>)</w:t>
      </w:r>
      <w:r w:rsidRPr="00CA5AE9">
        <w:rPr>
          <w:rFonts w:ascii="Arial Narrow" w:hAnsi="Arial Narrow" w:cs="Arial"/>
          <w:color w:val="000000"/>
          <w:sz w:val="22"/>
          <w:szCs w:val="22"/>
        </w:rPr>
        <w:t xml:space="preserve"> fornecido</w:t>
      </w:r>
      <w:r w:rsidR="00532993" w:rsidRPr="00CA5AE9">
        <w:rPr>
          <w:rFonts w:ascii="Arial Narrow" w:hAnsi="Arial Narrow" w:cs="Arial"/>
          <w:color w:val="000000"/>
          <w:sz w:val="22"/>
          <w:szCs w:val="22"/>
        </w:rPr>
        <w:t>(</w:t>
      </w:r>
      <w:r w:rsidRPr="00CA5AE9">
        <w:rPr>
          <w:rFonts w:ascii="Arial Narrow" w:hAnsi="Arial Narrow" w:cs="Arial"/>
          <w:color w:val="000000"/>
          <w:sz w:val="22"/>
          <w:szCs w:val="22"/>
        </w:rPr>
        <w:t>s</w:t>
      </w:r>
      <w:r w:rsidR="00532993" w:rsidRPr="00CA5AE9">
        <w:rPr>
          <w:rFonts w:ascii="Arial Narrow" w:hAnsi="Arial Narrow" w:cs="Arial"/>
          <w:color w:val="000000"/>
          <w:sz w:val="22"/>
          <w:szCs w:val="22"/>
        </w:rPr>
        <w:t>)</w:t>
      </w:r>
      <w:r w:rsidRPr="00CA5AE9">
        <w:rPr>
          <w:rFonts w:ascii="Arial Narrow" w:hAnsi="Arial Narrow" w:cs="Arial"/>
          <w:color w:val="000000"/>
          <w:sz w:val="22"/>
          <w:szCs w:val="22"/>
        </w:rPr>
        <w:t xml:space="preserve"> por pessoas jurídicas de direito público ou privado.</w:t>
      </w:r>
      <w:r w:rsidR="00763C01" w:rsidRPr="00CA5AE9">
        <w:rPr>
          <w:rFonts w:ascii="Arial Narrow" w:hAnsi="Arial Narrow" w:cs="Arial"/>
          <w:color w:val="000000"/>
          <w:sz w:val="22"/>
          <w:szCs w:val="22"/>
        </w:rPr>
        <w:t xml:space="preserve"> </w:t>
      </w:r>
    </w:p>
    <w:p w:rsidR="00763C01" w:rsidRPr="00CA5AE9" w:rsidRDefault="00763C01" w:rsidP="00015D3C">
      <w:pPr>
        <w:numPr>
          <w:ilvl w:val="3"/>
          <w:numId w:val="4"/>
        </w:numPr>
        <w:spacing w:before="120" w:after="120" w:line="276" w:lineRule="auto"/>
        <w:ind w:left="0" w:firstLine="0"/>
        <w:jc w:val="both"/>
        <w:rPr>
          <w:rFonts w:ascii="Arial Narrow" w:hAnsi="Arial Narrow" w:cs="Arial"/>
          <w:color w:val="000000"/>
          <w:sz w:val="22"/>
          <w:szCs w:val="22"/>
        </w:rPr>
      </w:pPr>
      <w:bookmarkStart w:id="9" w:name="_Hlk519177818"/>
      <w:bookmarkEnd w:id="8"/>
      <w:r w:rsidRPr="00CA5AE9">
        <w:rPr>
          <w:rFonts w:ascii="Arial Narrow" w:hAnsi="Arial Narrow" w:cs="Arial"/>
          <w:color w:val="000000"/>
          <w:sz w:val="22"/>
          <w:szCs w:val="22"/>
        </w:rPr>
        <w:t xml:space="preserve">Os atestados deverão referir-se a serviços prestados no âmbito de sua atividade econômica principal ou secundária especificadas no contrato social vigente; </w:t>
      </w:r>
    </w:p>
    <w:p w:rsidR="00324781" w:rsidRPr="00CA5AE9" w:rsidRDefault="00AA437A" w:rsidP="00015D3C">
      <w:pPr>
        <w:numPr>
          <w:ilvl w:val="3"/>
          <w:numId w:val="4"/>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Somente serão aceitos atestados expedidos após a conclusão do contrato ou se decorrido, pelo menos, um ano do início de sua execução, exceto se firmado para </w:t>
      </w:r>
      <w:r w:rsidR="005941CA" w:rsidRPr="00CA5AE9">
        <w:rPr>
          <w:rFonts w:ascii="Arial Narrow" w:hAnsi="Arial Narrow" w:cs="Arial"/>
          <w:color w:val="000000"/>
          <w:sz w:val="22"/>
          <w:szCs w:val="22"/>
        </w:rPr>
        <w:t xml:space="preserve">ser executado em prazo inferior, conforme item 10.8 </w:t>
      </w:r>
      <w:r w:rsidR="008B2CE0" w:rsidRPr="00CA5AE9">
        <w:rPr>
          <w:rFonts w:ascii="Arial Narrow" w:hAnsi="Arial Narrow" w:cs="Arial"/>
          <w:color w:val="000000"/>
          <w:sz w:val="22"/>
          <w:szCs w:val="22"/>
        </w:rPr>
        <w:t xml:space="preserve">do Anexo VII-A </w:t>
      </w:r>
      <w:r w:rsidR="005941CA" w:rsidRPr="00CA5AE9">
        <w:rPr>
          <w:rFonts w:ascii="Arial Narrow" w:hAnsi="Arial Narrow" w:cs="Arial"/>
          <w:color w:val="000000"/>
          <w:sz w:val="22"/>
          <w:szCs w:val="22"/>
        </w:rPr>
        <w:t>da IN SEGES/</w:t>
      </w:r>
      <w:r w:rsidR="00532993" w:rsidRPr="00CA5AE9">
        <w:rPr>
          <w:rFonts w:ascii="Arial Narrow" w:hAnsi="Arial Narrow" w:cs="Arial"/>
          <w:color w:val="000000"/>
          <w:sz w:val="22"/>
          <w:szCs w:val="22"/>
        </w:rPr>
        <w:t>MP</w:t>
      </w:r>
      <w:r w:rsidR="005941CA" w:rsidRPr="00CA5AE9">
        <w:rPr>
          <w:rFonts w:ascii="Arial Narrow" w:hAnsi="Arial Narrow" w:cs="Arial"/>
          <w:color w:val="000000"/>
          <w:sz w:val="22"/>
          <w:szCs w:val="22"/>
        </w:rPr>
        <w:t xml:space="preserve"> n. 5, de 2017. </w:t>
      </w:r>
      <w:r w:rsidR="00324781" w:rsidRPr="00CA5AE9">
        <w:rPr>
          <w:rFonts w:ascii="Arial Narrow" w:hAnsi="Arial Narrow" w:cs="Arial"/>
          <w:color w:val="000000"/>
          <w:sz w:val="22"/>
          <w:szCs w:val="22"/>
        </w:rPr>
        <w:t xml:space="preserve"> </w:t>
      </w:r>
    </w:p>
    <w:bookmarkEnd w:id="9"/>
    <w:p w:rsidR="00DD77DD" w:rsidRPr="00CA5AE9" w:rsidRDefault="00DD77DD" w:rsidP="00015D3C">
      <w:pPr>
        <w:numPr>
          <w:ilvl w:val="3"/>
          <w:numId w:val="4"/>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Para a comprovação da experiência mínima de 3 (três) anos, será aceito o somatório de atestados</w:t>
      </w:r>
      <w:r w:rsidR="00A46F7D" w:rsidRPr="00CA5AE9">
        <w:rPr>
          <w:rFonts w:ascii="Arial Narrow" w:hAnsi="Arial Narrow" w:cs="Arial"/>
          <w:color w:val="000000"/>
          <w:sz w:val="22"/>
          <w:szCs w:val="22"/>
        </w:rPr>
        <w:t xml:space="preserve"> de períodos diferentes</w:t>
      </w:r>
      <w:r w:rsidR="00212535" w:rsidRPr="00CA5AE9">
        <w:rPr>
          <w:rFonts w:ascii="Arial Narrow" w:hAnsi="Arial Narrow" w:cs="Arial"/>
          <w:color w:val="000000"/>
          <w:sz w:val="22"/>
          <w:szCs w:val="22"/>
        </w:rPr>
        <w:t>, não havendo obrigatoriedade de os três anos serem ininterruptos, conforme item 10.7</w:t>
      </w:r>
      <w:r w:rsidR="005817F5" w:rsidRPr="00CA5AE9">
        <w:rPr>
          <w:rFonts w:ascii="Arial Narrow" w:hAnsi="Arial Narrow" w:cs="Arial"/>
          <w:color w:val="000000"/>
          <w:sz w:val="22"/>
          <w:szCs w:val="22"/>
        </w:rPr>
        <w:t>.1</w:t>
      </w:r>
      <w:r w:rsidR="00212535" w:rsidRPr="00CA5AE9">
        <w:rPr>
          <w:rFonts w:ascii="Arial Narrow" w:hAnsi="Arial Narrow" w:cs="Arial"/>
          <w:color w:val="000000"/>
          <w:sz w:val="22"/>
          <w:szCs w:val="22"/>
        </w:rPr>
        <w:t xml:space="preserve"> do Anexo VII-A da IN SEGES/</w:t>
      </w:r>
      <w:r w:rsidR="00532993" w:rsidRPr="00CA5AE9">
        <w:rPr>
          <w:rFonts w:ascii="Arial Narrow" w:hAnsi="Arial Narrow" w:cs="Arial"/>
          <w:color w:val="000000"/>
          <w:sz w:val="22"/>
          <w:szCs w:val="22"/>
        </w:rPr>
        <w:t>MP</w:t>
      </w:r>
      <w:r w:rsidR="00212535" w:rsidRPr="00CA5AE9">
        <w:rPr>
          <w:rFonts w:ascii="Arial Narrow" w:hAnsi="Arial Narrow" w:cs="Arial"/>
          <w:color w:val="000000"/>
          <w:sz w:val="22"/>
          <w:szCs w:val="22"/>
        </w:rPr>
        <w:t xml:space="preserve"> n. 5/2017</w:t>
      </w:r>
      <w:r w:rsidR="005817F5" w:rsidRPr="00CA5AE9">
        <w:rPr>
          <w:rFonts w:ascii="Arial Narrow" w:hAnsi="Arial Narrow" w:cs="Arial"/>
          <w:color w:val="000000"/>
          <w:sz w:val="22"/>
          <w:szCs w:val="22"/>
        </w:rPr>
        <w:t>.</w:t>
      </w:r>
    </w:p>
    <w:p w:rsidR="005817F5" w:rsidRPr="00CA5AE9" w:rsidRDefault="005817F5" w:rsidP="00015D3C">
      <w:pPr>
        <w:numPr>
          <w:ilvl w:val="3"/>
          <w:numId w:val="4"/>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w:t>
      </w:r>
      <w:bookmarkStart w:id="10" w:name="_Hlk519177062"/>
      <w:r w:rsidRPr="00CA5AE9">
        <w:rPr>
          <w:rFonts w:ascii="Arial Narrow" w:hAnsi="Arial Narrow" w:cs="Arial"/>
          <w:color w:val="000000"/>
          <w:sz w:val="22"/>
          <w:szCs w:val="22"/>
        </w:rPr>
        <w:t>nos termos do item 10.9 do Anexo VII-A da IN SEGES/</w:t>
      </w:r>
      <w:r w:rsidR="00532993" w:rsidRPr="00CA5AE9">
        <w:rPr>
          <w:rFonts w:ascii="Arial Narrow" w:hAnsi="Arial Narrow" w:cs="Arial"/>
          <w:color w:val="000000"/>
          <w:sz w:val="22"/>
          <w:szCs w:val="22"/>
        </w:rPr>
        <w:t>MP</w:t>
      </w:r>
      <w:r w:rsidRPr="00CA5AE9">
        <w:rPr>
          <w:rFonts w:ascii="Arial Narrow" w:hAnsi="Arial Narrow" w:cs="Arial"/>
          <w:color w:val="000000"/>
          <w:sz w:val="22"/>
          <w:szCs w:val="22"/>
        </w:rPr>
        <w:t xml:space="preserve"> n. 5/2017.</w:t>
      </w:r>
    </w:p>
    <w:bookmarkEnd w:id="10"/>
    <w:p w:rsidR="004F6C38" w:rsidRPr="00CA5AE9" w:rsidRDefault="004F6C38" w:rsidP="00015D3C">
      <w:pPr>
        <w:numPr>
          <w:ilvl w:val="3"/>
          <w:numId w:val="4"/>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O licitante disponibilizará todas as informações necessárias à comprovação da legitimi</w:t>
      </w:r>
      <w:r w:rsidR="00051782" w:rsidRPr="00CA5AE9">
        <w:rPr>
          <w:rFonts w:ascii="Arial Narrow" w:hAnsi="Arial Narrow" w:cs="Arial"/>
          <w:color w:val="000000"/>
          <w:sz w:val="22"/>
          <w:szCs w:val="22"/>
        </w:rPr>
        <w:t>dade dos atestados apresentados, apresentando, dentre outros documentos, cópia do contrato que deu suporte à contratação, endereço atual da contratante e local em q</w:t>
      </w:r>
      <w:r w:rsidR="00D61CE2" w:rsidRPr="00CA5AE9">
        <w:rPr>
          <w:rFonts w:ascii="Arial Narrow" w:hAnsi="Arial Narrow" w:cs="Arial"/>
          <w:color w:val="000000"/>
          <w:sz w:val="22"/>
          <w:szCs w:val="22"/>
        </w:rPr>
        <w:t>ue foram prestados os serviços, consoante o disposto no item 10.10 do Anexo VII-A da IN SEGES/</w:t>
      </w:r>
      <w:r w:rsidR="00532993" w:rsidRPr="00CA5AE9">
        <w:rPr>
          <w:rFonts w:ascii="Arial Narrow" w:hAnsi="Arial Narrow" w:cs="Arial"/>
          <w:color w:val="000000"/>
          <w:sz w:val="22"/>
          <w:szCs w:val="22"/>
        </w:rPr>
        <w:t>MP</w:t>
      </w:r>
      <w:r w:rsidR="00D61CE2" w:rsidRPr="00CA5AE9">
        <w:rPr>
          <w:rFonts w:ascii="Arial Narrow" w:hAnsi="Arial Narrow" w:cs="Arial"/>
          <w:color w:val="000000"/>
          <w:sz w:val="22"/>
          <w:szCs w:val="22"/>
        </w:rPr>
        <w:t xml:space="preserve"> n. 5/2017.</w:t>
      </w:r>
    </w:p>
    <w:p w:rsidR="002F7EB1" w:rsidRPr="00CA5AE9" w:rsidRDefault="002F7EB1" w:rsidP="00015D3C">
      <w:pPr>
        <w:pStyle w:val="PargrafodaLista"/>
        <w:spacing w:line="276" w:lineRule="auto"/>
        <w:ind w:left="0"/>
        <w:jc w:val="both"/>
        <w:rPr>
          <w:rFonts w:ascii="Arial Narrow" w:hAnsi="Arial Narrow" w:cs="Arial"/>
          <w:b/>
          <w:bCs/>
          <w:color w:val="0070C0"/>
          <w:sz w:val="22"/>
          <w:szCs w:val="22"/>
        </w:rPr>
      </w:pPr>
    </w:p>
    <w:p w:rsidR="00F264A0" w:rsidRPr="00CA5AE9" w:rsidRDefault="00D2017F" w:rsidP="00015D3C">
      <w:pPr>
        <w:numPr>
          <w:ilvl w:val="2"/>
          <w:numId w:val="4"/>
        </w:numPr>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 xml:space="preserve">Declaração de que instalará escritório na cidade de </w:t>
      </w:r>
      <w:r w:rsidR="00CE7F50" w:rsidRPr="00CA5AE9">
        <w:rPr>
          <w:rFonts w:ascii="Arial Narrow" w:hAnsi="Arial Narrow" w:cs="Arial"/>
          <w:iCs/>
          <w:sz w:val="22"/>
          <w:szCs w:val="22"/>
        </w:rPr>
        <w:t xml:space="preserve">Cajazeiras </w:t>
      </w:r>
      <w:r w:rsidR="005A7219" w:rsidRPr="00CA5AE9">
        <w:rPr>
          <w:rFonts w:ascii="Arial Narrow" w:hAnsi="Arial Narrow" w:cs="Arial"/>
          <w:iCs/>
          <w:sz w:val="22"/>
          <w:szCs w:val="22"/>
        </w:rPr>
        <w:t>–</w:t>
      </w:r>
      <w:r w:rsidR="00CE7F50" w:rsidRPr="00CA5AE9">
        <w:rPr>
          <w:rFonts w:ascii="Arial Narrow" w:hAnsi="Arial Narrow" w:cs="Arial"/>
          <w:iCs/>
          <w:sz w:val="22"/>
          <w:szCs w:val="22"/>
        </w:rPr>
        <w:t xml:space="preserve"> PB</w:t>
      </w:r>
      <w:r w:rsidR="005A7219" w:rsidRPr="00CA5AE9">
        <w:rPr>
          <w:rFonts w:ascii="Arial Narrow" w:hAnsi="Arial Narrow" w:cs="Arial"/>
          <w:iCs/>
          <w:sz w:val="22"/>
          <w:szCs w:val="22"/>
        </w:rPr>
        <w:t xml:space="preserve"> para o l</w:t>
      </w:r>
      <w:r w:rsidR="007E5CAC" w:rsidRPr="00CA5AE9">
        <w:rPr>
          <w:rFonts w:ascii="Arial Narrow" w:hAnsi="Arial Narrow" w:cs="Arial"/>
          <w:iCs/>
          <w:sz w:val="22"/>
          <w:szCs w:val="22"/>
        </w:rPr>
        <w:t>icitante vencedor do Grupo 01, na cidade de Bananeiras – PB</w:t>
      </w:r>
      <w:r w:rsidR="005A7219" w:rsidRPr="00CA5AE9">
        <w:rPr>
          <w:rFonts w:ascii="Arial Narrow" w:hAnsi="Arial Narrow" w:cs="Arial"/>
          <w:iCs/>
          <w:sz w:val="22"/>
          <w:szCs w:val="22"/>
        </w:rPr>
        <w:t xml:space="preserve"> para o </w:t>
      </w:r>
      <w:r w:rsidR="007E5CAC" w:rsidRPr="00CA5AE9">
        <w:rPr>
          <w:rFonts w:ascii="Arial Narrow" w:hAnsi="Arial Narrow" w:cs="Arial"/>
          <w:iCs/>
          <w:sz w:val="22"/>
          <w:szCs w:val="22"/>
        </w:rPr>
        <w:t xml:space="preserve">licitante </w:t>
      </w:r>
      <w:r w:rsidR="005A7219" w:rsidRPr="00CA5AE9">
        <w:rPr>
          <w:rFonts w:ascii="Arial Narrow" w:hAnsi="Arial Narrow" w:cs="Arial"/>
          <w:iCs/>
          <w:sz w:val="22"/>
          <w:szCs w:val="22"/>
        </w:rPr>
        <w:t>vencedor do Grupo 02</w:t>
      </w:r>
      <w:r w:rsidRPr="00CA5AE9">
        <w:rPr>
          <w:rFonts w:ascii="Arial Narrow" w:hAnsi="Arial Narrow" w:cs="Arial"/>
          <w:iCs/>
          <w:sz w:val="22"/>
          <w:szCs w:val="22"/>
        </w:rPr>
        <w:t>,</w:t>
      </w:r>
      <w:r w:rsidR="00316EBC" w:rsidRPr="00CA5AE9">
        <w:rPr>
          <w:rFonts w:ascii="Arial Narrow" w:hAnsi="Arial Narrow" w:cs="Arial"/>
          <w:iCs/>
          <w:sz w:val="22"/>
          <w:szCs w:val="22"/>
        </w:rPr>
        <w:t xml:space="preserve"> na cidade de João Pessoa</w:t>
      </w:r>
      <w:r w:rsidR="007E5CAC" w:rsidRPr="00CA5AE9">
        <w:rPr>
          <w:rFonts w:ascii="Arial Narrow" w:hAnsi="Arial Narrow" w:cs="Arial"/>
          <w:iCs/>
          <w:sz w:val="22"/>
          <w:szCs w:val="22"/>
        </w:rPr>
        <w:t xml:space="preserve"> – PB para o licitante vencedor do grupo 3,</w:t>
      </w:r>
      <w:r w:rsidR="00316EBC" w:rsidRPr="00CA5AE9">
        <w:rPr>
          <w:rFonts w:ascii="Arial Narrow" w:hAnsi="Arial Narrow" w:cs="Arial"/>
          <w:iCs/>
          <w:sz w:val="22"/>
          <w:szCs w:val="22"/>
        </w:rPr>
        <w:t xml:space="preserve"> na cidade de Rio Tinto - PB para o licitante vencedor do grupo 4, e na cidade de Sumé – PB para o licitante vencedor do grupo 5,</w:t>
      </w:r>
      <w:r w:rsidRPr="00CA5AE9">
        <w:rPr>
          <w:rFonts w:ascii="Arial Narrow" w:hAnsi="Arial Narrow" w:cs="Arial"/>
          <w:iCs/>
          <w:sz w:val="22"/>
          <w:szCs w:val="22"/>
        </w:rPr>
        <w:t xml:space="preserve">ou em um raio máximo de até </w:t>
      </w:r>
      <w:r w:rsidR="00316EBC" w:rsidRPr="00CA5AE9">
        <w:rPr>
          <w:rFonts w:ascii="Arial Narrow" w:hAnsi="Arial Narrow" w:cs="Arial"/>
          <w:iCs/>
          <w:sz w:val="22"/>
          <w:szCs w:val="22"/>
        </w:rPr>
        <w:t>30</w:t>
      </w:r>
      <w:r w:rsidRPr="00CA5AE9">
        <w:rPr>
          <w:rFonts w:ascii="Arial Narrow" w:hAnsi="Arial Narrow" w:cs="Arial"/>
          <w:iCs/>
          <w:sz w:val="22"/>
          <w:szCs w:val="22"/>
        </w:rPr>
        <w:t xml:space="preserve"> km da</w:t>
      </w:r>
      <w:r w:rsidR="005A7219" w:rsidRPr="00CA5AE9">
        <w:rPr>
          <w:rFonts w:ascii="Arial Narrow" w:hAnsi="Arial Narrow" w:cs="Arial"/>
          <w:iCs/>
          <w:sz w:val="22"/>
          <w:szCs w:val="22"/>
        </w:rPr>
        <w:t>s</w:t>
      </w:r>
      <w:r w:rsidRPr="00CA5AE9">
        <w:rPr>
          <w:rFonts w:ascii="Arial Narrow" w:hAnsi="Arial Narrow" w:cs="Arial"/>
          <w:iCs/>
          <w:sz w:val="22"/>
          <w:szCs w:val="22"/>
        </w:rPr>
        <w:t xml:space="preserve"> cidade</w:t>
      </w:r>
      <w:r w:rsidR="005A7219" w:rsidRPr="00CA5AE9">
        <w:rPr>
          <w:rFonts w:ascii="Arial Narrow" w:hAnsi="Arial Narrow" w:cs="Arial"/>
          <w:iCs/>
          <w:sz w:val="22"/>
          <w:szCs w:val="22"/>
        </w:rPr>
        <w:t>s</w:t>
      </w:r>
      <w:r w:rsidRPr="00CA5AE9">
        <w:rPr>
          <w:rFonts w:ascii="Arial Narrow" w:hAnsi="Arial Narrow" w:cs="Arial"/>
          <w:iCs/>
          <w:sz w:val="22"/>
          <w:szCs w:val="22"/>
        </w:rPr>
        <w:t xml:space="preserve"> </w:t>
      </w:r>
      <w:r w:rsidR="005A7219" w:rsidRPr="00CA5AE9">
        <w:rPr>
          <w:rFonts w:ascii="Arial Narrow" w:hAnsi="Arial Narrow" w:cs="Arial"/>
          <w:iCs/>
          <w:sz w:val="22"/>
          <w:szCs w:val="22"/>
        </w:rPr>
        <w:t>supra mencionadas</w:t>
      </w:r>
      <w:r w:rsidR="002E77DC" w:rsidRPr="00CA5AE9">
        <w:rPr>
          <w:rFonts w:ascii="Arial Narrow" w:hAnsi="Arial Narrow" w:cs="Arial"/>
          <w:iCs/>
          <w:sz w:val="22"/>
          <w:szCs w:val="22"/>
        </w:rPr>
        <w:t>,</w:t>
      </w:r>
      <w:r w:rsidRPr="00CA5AE9">
        <w:rPr>
          <w:rFonts w:ascii="Arial Narrow" w:hAnsi="Arial Narrow" w:cs="Arial"/>
          <w:iCs/>
          <w:sz w:val="22"/>
          <w:szCs w:val="22"/>
        </w:rPr>
        <w:t xml:space="preserve"> a ser comprovado no prazo máximo de 60 (sessenta) dias contado a partir da vigência do contrato, em cumprimento ao disposto no item 10.6, ‘a’, do anexo VII da IN SLTI/M</w:t>
      </w:r>
      <w:r w:rsidR="00393B3F" w:rsidRPr="00CA5AE9">
        <w:rPr>
          <w:rFonts w:ascii="Arial Narrow" w:hAnsi="Arial Narrow" w:cs="Arial"/>
          <w:iCs/>
          <w:sz w:val="22"/>
          <w:szCs w:val="22"/>
        </w:rPr>
        <w:t>P nº 05/2017, conforme modelo em</w:t>
      </w:r>
      <w:r w:rsidRPr="00CA5AE9">
        <w:rPr>
          <w:rFonts w:ascii="Arial Narrow" w:hAnsi="Arial Narrow" w:cs="Arial"/>
          <w:iCs/>
          <w:sz w:val="22"/>
          <w:szCs w:val="22"/>
        </w:rPr>
        <w:t xml:space="preserve"> Anexo</w:t>
      </w:r>
      <w:r w:rsidR="00393B3F" w:rsidRPr="00CA5AE9">
        <w:rPr>
          <w:rFonts w:ascii="Arial Narrow" w:hAnsi="Arial Narrow" w:cs="Arial"/>
          <w:iCs/>
          <w:sz w:val="22"/>
          <w:szCs w:val="22"/>
        </w:rPr>
        <w:t xml:space="preserve"> </w:t>
      </w:r>
      <w:r w:rsidRPr="00CA5AE9">
        <w:rPr>
          <w:rFonts w:ascii="Arial Narrow" w:hAnsi="Arial Narrow" w:cs="Arial"/>
          <w:iCs/>
          <w:sz w:val="22"/>
          <w:szCs w:val="22"/>
        </w:rPr>
        <w:t>deste Edital. Caso a licitante já disponha de matriz, filial ou escritório no local definido</w:t>
      </w:r>
      <w:r w:rsidR="00CE7F50" w:rsidRPr="00CA5AE9">
        <w:rPr>
          <w:rFonts w:ascii="Arial Narrow" w:hAnsi="Arial Narrow" w:cs="Arial"/>
          <w:iCs/>
          <w:sz w:val="22"/>
          <w:szCs w:val="22"/>
        </w:rPr>
        <w:t xml:space="preserve"> </w:t>
      </w:r>
      <w:r w:rsidRPr="00CA5AE9">
        <w:rPr>
          <w:rFonts w:ascii="Arial Narrow" w:hAnsi="Arial Narrow" w:cs="Arial"/>
          <w:iCs/>
          <w:sz w:val="22"/>
          <w:szCs w:val="22"/>
        </w:rPr>
        <w:t>deverá declarar a instalação/manutenção do escritório.</w:t>
      </w:r>
    </w:p>
    <w:p w:rsidR="005076BB" w:rsidRPr="00CA5AE9" w:rsidRDefault="0026065F" w:rsidP="00015D3C">
      <w:pPr>
        <w:numPr>
          <w:ilvl w:val="2"/>
          <w:numId w:val="4"/>
        </w:numPr>
        <w:spacing w:before="120" w:after="120" w:line="276" w:lineRule="auto"/>
        <w:ind w:left="0" w:firstLine="0"/>
        <w:jc w:val="both"/>
        <w:rPr>
          <w:rFonts w:ascii="Arial Narrow" w:hAnsi="Arial Narrow" w:cs="Arial"/>
          <w:bCs/>
          <w:sz w:val="22"/>
          <w:szCs w:val="22"/>
        </w:rPr>
      </w:pPr>
      <w:bookmarkStart w:id="11" w:name="_Hlk518983267"/>
      <w:r w:rsidRPr="00CA5AE9">
        <w:rPr>
          <w:rFonts w:ascii="Arial Narrow" w:hAnsi="Arial Narrow" w:cs="Arial"/>
          <w:bCs/>
          <w:sz w:val="22"/>
          <w:szCs w:val="22"/>
        </w:rPr>
        <w:t xml:space="preserve">As </w:t>
      </w:r>
      <w:r w:rsidRPr="00CA5AE9">
        <w:rPr>
          <w:rFonts w:ascii="Arial Narrow" w:hAnsi="Arial Narrow"/>
          <w:sz w:val="22"/>
          <w:szCs w:val="22"/>
        </w:rPr>
        <w:t>empresas</w:t>
      </w:r>
      <w:r w:rsidRPr="00CA5AE9">
        <w:rPr>
          <w:rFonts w:ascii="Arial Narrow" w:hAnsi="Arial Narrow" w:cs="Arial"/>
          <w:bCs/>
          <w:sz w:val="22"/>
          <w:szCs w:val="22"/>
        </w:rPr>
        <w:t xml:space="preserve">, cadastradas ou não no </w:t>
      </w:r>
      <w:r w:rsidR="00532993" w:rsidRPr="00CA5AE9">
        <w:rPr>
          <w:rFonts w:ascii="Arial Narrow" w:hAnsi="Arial Narrow" w:cs="Arial"/>
          <w:bCs/>
          <w:sz w:val="22"/>
          <w:szCs w:val="22"/>
        </w:rPr>
        <w:t>SICAF</w:t>
      </w:r>
      <w:r w:rsidRPr="00CA5AE9">
        <w:rPr>
          <w:rFonts w:ascii="Arial Narrow" w:hAnsi="Arial Narrow" w:cs="Arial"/>
          <w:bCs/>
          <w:sz w:val="22"/>
          <w:szCs w:val="22"/>
        </w:rPr>
        <w:t xml:space="preserve">, deverão apresentar </w:t>
      </w:r>
      <w:r w:rsidR="00B168B5" w:rsidRPr="00CA5AE9">
        <w:rPr>
          <w:rFonts w:ascii="Arial Narrow" w:hAnsi="Arial Narrow" w:cs="Arial"/>
          <w:bCs/>
          <w:sz w:val="22"/>
          <w:szCs w:val="22"/>
        </w:rPr>
        <w:t>a</w:t>
      </w:r>
      <w:r w:rsidR="00FE2700" w:rsidRPr="00CA5AE9">
        <w:rPr>
          <w:rFonts w:ascii="Arial Narrow" w:hAnsi="Arial Narrow" w:cs="Arial"/>
          <w:bCs/>
          <w:sz w:val="22"/>
          <w:szCs w:val="22"/>
        </w:rPr>
        <w:t>testado de vistoria assinado pelo servidor responsável</w:t>
      </w:r>
      <w:r w:rsidR="00C97075" w:rsidRPr="00CA5AE9">
        <w:rPr>
          <w:rFonts w:ascii="Arial Narrow" w:hAnsi="Arial Narrow" w:cs="Arial"/>
          <w:bCs/>
          <w:sz w:val="22"/>
          <w:szCs w:val="22"/>
        </w:rPr>
        <w:t>;</w:t>
      </w:r>
    </w:p>
    <w:p w:rsidR="000F104D" w:rsidRPr="00CA5AE9" w:rsidRDefault="005076BB" w:rsidP="00015D3C">
      <w:pPr>
        <w:numPr>
          <w:ilvl w:val="3"/>
          <w:numId w:val="4"/>
        </w:numPr>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t>O atestado de vistoria poderá ser substituído por d</w:t>
      </w:r>
      <w:r w:rsidR="00FE2700" w:rsidRPr="00CA5AE9">
        <w:rPr>
          <w:rFonts w:ascii="Arial Narrow" w:hAnsi="Arial Narrow" w:cs="Arial"/>
          <w:bCs/>
          <w:sz w:val="22"/>
          <w:szCs w:val="22"/>
        </w:rPr>
        <w:t xml:space="preserve">eclaração emitida pelo licitante </w:t>
      </w:r>
      <w:r w:rsidRPr="00CA5AE9">
        <w:rPr>
          <w:rFonts w:ascii="Arial Narrow" w:hAnsi="Arial Narrow" w:cs="Arial"/>
          <w:bCs/>
          <w:sz w:val="22"/>
          <w:szCs w:val="22"/>
        </w:rPr>
        <w:t xml:space="preserve">em que conste, alternativamente, ou </w:t>
      </w:r>
      <w:r w:rsidR="00FE2700" w:rsidRPr="00CA5AE9">
        <w:rPr>
          <w:rFonts w:ascii="Arial Narrow" w:hAnsi="Arial Narrow" w:cs="Arial"/>
          <w:bCs/>
          <w:sz w:val="22"/>
          <w:szCs w:val="22"/>
        </w:rPr>
        <w:t>que conhece as condições locais para execução do objeto</w:t>
      </w:r>
      <w:r w:rsidRPr="00CA5AE9">
        <w:rPr>
          <w:rFonts w:ascii="Arial Narrow" w:hAnsi="Arial Narrow" w:cs="Arial"/>
          <w:bCs/>
          <w:sz w:val="22"/>
          <w:szCs w:val="22"/>
        </w:rPr>
        <w:t>;</w:t>
      </w:r>
      <w:r w:rsidR="00FE2700" w:rsidRPr="00CA5AE9">
        <w:rPr>
          <w:rFonts w:ascii="Arial Narrow" w:hAnsi="Arial Narrow" w:cs="Arial"/>
          <w:bCs/>
          <w:sz w:val="22"/>
          <w:szCs w:val="22"/>
        </w:rPr>
        <w:t xml:space="preserve"> ou que tem pleno conhecimento das condições e peculiaridades inerentes à natureza do trabalho, assume total</w:t>
      </w:r>
      <w:r w:rsidR="00FE2700" w:rsidRPr="00CA5AE9">
        <w:rPr>
          <w:rFonts w:ascii="Arial Narrow" w:hAnsi="Arial Narrow" w:cs="Arial"/>
          <w:bCs/>
          <w:i/>
          <w:color w:val="FF0000"/>
          <w:sz w:val="22"/>
          <w:szCs w:val="22"/>
        </w:rPr>
        <w:t xml:space="preserve"> </w:t>
      </w:r>
      <w:r w:rsidR="00FE2700" w:rsidRPr="00CA5AE9">
        <w:rPr>
          <w:rFonts w:ascii="Arial Narrow" w:hAnsi="Arial Narrow" w:cs="Arial"/>
          <w:bCs/>
          <w:sz w:val="22"/>
          <w:szCs w:val="22"/>
        </w:rPr>
        <w:t>responsabilidade por este fato e não utilizará deste para quaisquer questionamentos futuros que ensej</w:t>
      </w:r>
      <w:r w:rsidRPr="00CA5AE9">
        <w:rPr>
          <w:rFonts w:ascii="Arial Narrow" w:hAnsi="Arial Narrow" w:cs="Arial"/>
          <w:bCs/>
          <w:sz w:val="22"/>
          <w:szCs w:val="22"/>
        </w:rPr>
        <w:t>e</w:t>
      </w:r>
      <w:r w:rsidR="00FE2700" w:rsidRPr="00CA5AE9">
        <w:rPr>
          <w:rFonts w:ascii="Arial Narrow" w:hAnsi="Arial Narrow" w:cs="Arial"/>
          <w:bCs/>
          <w:sz w:val="22"/>
          <w:szCs w:val="22"/>
        </w:rPr>
        <w:t xml:space="preserve">m </w:t>
      </w:r>
      <w:r w:rsidRPr="00CA5AE9">
        <w:rPr>
          <w:rFonts w:ascii="Arial Narrow" w:hAnsi="Arial Narrow" w:cs="Arial"/>
          <w:bCs/>
          <w:sz w:val="22"/>
          <w:szCs w:val="22"/>
        </w:rPr>
        <w:t>des</w:t>
      </w:r>
      <w:r w:rsidR="00FE2700" w:rsidRPr="00CA5AE9">
        <w:rPr>
          <w:rFonts w:ascii="Arial Narrow" w:hAnsi="Arial Narrow" w:cs="Arial"/>
          <w:bCs/>
          <w:sz w:val="22"/>
          <w:szCs w:val="22"/>
        </w:rPr>
        <w:t>avenças técnicas ou financeiras com</w:t>
      </w:r>
      <w:r w:rsidRPr="00CA5AE9">
        <w:rPr>
          <w:rFonts w:ascii="Arial Narrow" w:hAnsi="Arial Narrow" w:cs="Arial"/>
          <w:bCs/>
          <w:sz w:val="22"/>
          <w:szCs w:val="22"/>
        </w:rPr>
        <w:t xml:space="preserve"> </w:t>
      </w:r>
      <w:r w:rsidR="00A61D1D" w:rsidRPr="00CA5AE9">
        <w:rPr>
          <w:rFonts w:ascii="Arial Narrow" w:hAnsi="Arial Narrow" w:cs="Arial"/>
          <w:bCs/>
          <w:sz w:val="22"/>
          <w:szCs w:val="22"/>
        </w:rPr>
        <w:t>a</w:t>
      </w:r>
      <w:r w:rsidRPr="00CA5AE9">
        <w:rPr>
          <w:rFonts w:ascii="Arial Narrow" w:hAnsi="Arial Narrow" w:cs="Arial"/>
          <w:bCs/>
          <w:sz w:val="22"/>
          <w:szCs w:val="22"/>
        </w:rPr>
        <w:t xml:space="preserve"> contratante</w:t>
      </w:r>
      <w:r w:rsidR="00FE2700" w:rsidRPr="00CA5AE9">
        <w:rPr>
          <w:rFonts w:ascii="Arial Narrow" w:hAnsi="Arial Narrow" w:cs="Arial"/>
          <w:bCs/>
          <w:sz w:val="22"/>
          <w:szCs w:val="22"/>
        </w:rPr>
        <w:t>.</w:t>
      </w:r>
      <w:bookmarkEnd w:id="11"/>
    </w:p>
    <w:p w:rsidR="004E4A16" w:rsidRPr="00CA5AE9" w:rsidRDefault="05B482E3" w:rsidP="00015D3C">
      <w:pPr>
        <w:numPr>
          <w:ilvl w:val="1"/>
          <w:numId w:val="4"/>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sz w:val="22"/>
          <w:szCs w:val="22"/>
        </w:rPr>
        <w:t>Os</w:t>
      </w:r>
      <w:r w:rsidRPr="00CA5AE9">
        <w:rPr>
          <w:rFonts w:ascii="Arial Narrow" w:hAnsi="Arial Narrow" w:cs="Arial"/>
          <w:color w:val="000000" w:themeColor="text1"/>
          <w:sz w:val="22"/>
          <w:szCs w:val="22"/>
        </w:rPr>
        <w:t xml:space="preserve"> </w:t>
      </w:r>
      <w:r w:rsidRPr="00CA5AE9">
        <w:rPr>
          <w:rFonts w:ascii="Arial Narrow" w:hAnsi="Arial Narrow"/>
          <w:sz w:val="22"/>
          <w:szCs w:val="22"/>
        </w:rPr>
        <w:t>documentos</w:t>
      </w:r>
      <w:r w:rsidRPr="00CA5AE9">
        <w:rPr>
          <w:rFonts w:ascii="Arial Narrow" w:hAnsi="Arial Narrow" w:cs="Arial"/>
          <w:color w:val="000000" w:themeColor="text1"/>
          <w:sz w:val="22"/>
          <w:szCs w:val="22"/>
        </w:rPr>
        <w:t xml:space="preserve"> exigidos para habilitação relacionados nos subitens acima, deverão ser apresentados em meio digital pelos licitantes, por meio de funcionalidade presente no sistema (upload), no prazo </w:t>
      </w:r>
      <w:r w:rsidRPr="00CA5AE9">
        <w:rPr>
          <w:rFonts w:ascii="Arial Narrow" w:hAnsi="Arial Narrow" w:cs="Arial"/>
          <w:sz w:val="22"/>
          <w:szCs w:val="22"/>
        </w:rPr>
        <w:t xml:space="preserve">de </w:t>
      </w:r>
      <w:r w:rsidR="00AA1EDF" w:rsidRPr="00CA5AE9">
        <w:rPr>
          <w:rFonts w:ascii="Arial Narrow" w:hAnsi="Arial Narrow" w:cs="Arial"/>
          <w:sz w:val="22"/>
          <w:szCs w:val="22"/>
        </w:rPr>
        <w:t>180 (cento e oitenta minutos)</w:t>
      </w:r>
      <w:r w:rsidRPr="00CA5AE9">
        <w:rPr>
          <w:rFonts w:ascii="Arial Narrow" w:hAnsi="Arial Narrow" w:cs="Arial"/>
          <w:sz w:val="22"/>
          <w:szCs w:val="22"/>
        </w:rPr>
        <w:t>,</w:t>
      </w:r>
      <w:r w:rsidRPr="00CA5AE9">
        <w:rPr>
          <w:rFonts w:ascii="Arial Narrow" w:hAnsi="Arial Narrow" w:cs="Arial"/>
          <w:color w:val="000000" w:themeColor="text1"/>
          <w:sz w:val="22"/>
          <w:szCs w:val="22"/>
        </w:rPr>
        <w:t xml:space="preserve"> após solicitação do Pregoeiro no sistema eletrônico.  Somente mediante autorização do Pregoeiro </w:t>
      </w:r>
      <w:r w:rsidRPr="00CA5AE9">
        <w:rPr>
          <w:rFonts w:ascii="Arial Narrow" w:hAnsi="Arial Narrow" w:cs="Arial"/>
          <w:color w:val="000000" w:themeColor="text1"/>
          <w:sz w:val="22"/>
          <w:szCs w:val="22"/>
        </w:rPr>
        <w:lastRenderedPageBreak/>
        <w:t xml:space="preserve">e em caso de indisponibilidade do sistema, será aceito o envio da documentação por meio do e-mail </w:t>
      </w:r>
      <w:hyperlink r:id="rId14" w:history="1">
        <w:r w:rsidR="0007207C" w:rsidRPr="00CA5AE9">
          <w:rPr>
            <w:rStyle w:val="Hyperlink"/>
            <w:rFonts w:ascii="Arial Narrow" w:hAnsi="Arial Narrow" w:cs="Arial"/>
            <w:sz w:val="22"/>
            <w:szCs w:val="22"/>
          </w:rPr>
          <w:t>cpl@cfp.ufcg.edu.br</w:t>
        </w:r>
      </w:hyperlink>
      <w:r w:rsidRPr="00CA5AE9">
        <w:rPr>
          <w:rFonts w:ascii="Arial Narrow" w:hAnsi="Arial Narrow" w:cs="Arial"/>
          <w:color w:val="000000" w:themeColor="text1"/>
          <w:sz w:val="22"/>
          <w:szCs w:val="22"/>
        </w:rPr>
        <w:t xml:space="preserve">. </w:t>
      </w:r>
    </w:p>
    <w:p w:rsidR="00FB6D84" w:rsidRPr="00CA5AE9" w:rsidRDefault="00FB6D84" w:rsidP="00015D3C">
      <w:pPr>
        <w:numPr>
          <w:ilvl w:val="2"/>
          <w:numId w:val="4"/>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Somente haverá a necessidade de comprovação do preenchimento de requisitos mediante apresentação dos documentos originais não-digitais quando houver dúvida em relação à integridade do documento digital</w:t>
      </w:r>
      <w:r w:rsidR="00441A6B" w:rsidRPr="00CA5AE9">
        <w:rPr>
          <w:rFonts w:ascii="Arial Narrow" w:hAnsi="Arial Narrow" w:cs="Arial"/>
          <w:color w:val="000000" w:themeColor="text1"/>
          <w:sz w:val="22"/>
          <w:szCs w:val="22"/>
        </w:rPr>
        <w:t>.</w:t>
      </w:r>
    </w:p>
    <w:p w:rsidR="001B2A3F" w:rsidRPr="00CA5AE9" w:rsidRDefault="001B2A3F" w:rsidP="00015D3C">
      <w:pPr>
        <w:numPr>
          <w:ilvl w:val="2"/>
          <w:numId w:val="4"/>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Não serão aceitos documentos com indicação de CNPJ/CPF diferentes, salvo aqueles legalmente permitidos.</w:t>
      </w:r>
    </w:p>
    <w:p w:rsidR="00EA1521" w:rsidRPr="00CA5AE9" w:rsidRDefault="00EA1521" w:rsidP="00015D3C">
      <w:pPr>
        <w:numPr>
          <w:ilvl w:val="2"/>
          <w:numId w:val="4"/>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EA1521" w:rsidRPr="00CA5AE9" w:rsidRDefault="00EA1521" w:rsidP="00015D3C">
      <w:pPr>
        <w:numPr>
          <w:ilvl w:val="2"/>
          <w:numId w:val="4"/>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themeColor="text1"/>
          <w:sz w:val="22"/>
          <w:szCs w:val="22"/>
        </w:rPr>
        <w:t>Serão aceitos registros de CNPJ de licitante matriz e filial com diferenças de números de documentos pertinentes ao CND e ao CRF/FGTS, quando for comprovada a centralização do recolhimento dessas contribuições.</w:t>
      </w:r>
    </w:p>
    <w:p w:rsidR="000E4F8C" w:rsidRPr="00CA5AE9" w:rsidRDefault="000E4F8C" w:rsidP="00015D3C">
      <w:pPr>
        <w:numPr>
          <w:ilvl w:val="1"/>
          <w:numId w:val="4"/>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sz w:val="22"/>
          <w:szCs w:val="22"/>
        </w:rPr>
        <w:t xml:space="preserve">A existência de restrição relativamente à regularidade fiscal </w:t>
      </w:r>
      <w:r w:rsidR="006C7CCE" w:rsidRPr="00CA5AE9">
        <w:rPr>
          <w:rFonts w:ascii="Arial Narrow" w:hAnsi="Arial Narrow" w:cs="Arial"/>
          <w:color w:val="000000"/>
          <w:sz w:val="22"/>
          <w:szCs w:val="22"/>
        </w:rPr>
        <w:t>e trabalhista</w:t>
      </w:r>
      <w:r w:rsidRPr="00CA5AE9">
        <w:rPr>
          <w:rFonts w:ascii="Arial Narrow" w:hAnsi="Arial Narrow" w:cs="Arial"/>
          <w:color w:val="000000"/>
          <w:sz w:val="22"/>
          <w:szCs w:val="22"/>
        </w:rPr>
        <w:t xml:space="preserve"> não impede que a licitante</w:t>
      </w:r>
      <w:r w:rsidR="005356C1" w:rsidRPr="00CA5AE9">
        <w:rPr>
          <w:rFonts w:ascii="Arial Narrow" w:hAnsi="Arial Narrow" w:cs="Arial"/>
          <w:color w:val="000000"/>
          <w:sz w:val="22"/>
          <w:szCs w:val="22"/>
        </w:rPr>
        <w:t xml:space="preserve"> qualificada como microempresa ou </w:t>
      </w:r>
      <w:r w:rsidRPr="00CA5AE9">
        <w:rPr>
          <w:rFonts w:ascii="Arial Narrow" w:hAnsi="Arial Narrow" w:cs="Arial"/>
          <w:color w:val="000000"/>
          <w:sz w:val="22"/>
          <w:szCs w:val="22"/>
        </w:rPr>
        <w:t>empresa de pequeno porte seja declarada vencedora, uma vez que atenda a todas as demais exigências do edital.</w:t>
      </w:r>
    </w:p>
    <w:p w:rsidR="000E4F8C" w:rsidRPr="00CA5AE9" w:rsidRDefault="000E4F8C" w:rsidP="00015D3C">
      <w:pPr>
        <w:pStyle w:val="PargrafodaLista"/>
        <w:numPr>
          <w:ilvl w:val="2"/>
          <w:numId w:val="5"/>
        </w:numPr>
        <w:spacing w:before="120" w:after="120" w:line="276" w:lineRule="auto"/>
        <w:ind w:left="0" w:firstLine="0"/>
        <w:contextualSpacing w:val="0"/>
        <w:jc w:val="both"/>
        <w:rPr>
          <w:rFonts w:ascii="Arial Narrow" w:hAnsi="Arial Narrow" w:cs="Arial"/>
          <w:bCs/>
          <w:color w:val="000000"/>
          <w:sz w:val="22"/>
          <w:szCs w:val="22"/>
        </w:rPr>
      </w:pPr>
      <w:r w:rsidRPr="00CA5AE9">
        <w:rPr>
          <w:rFonts w:ascii="Arial Narrow" w:hAnsi="Arial Narrow" w:cs="Arial"/>
          <w:bCs/>
          <w:color w:val="000000"/>
          <w:sz w:val="22"/>
          <w:szCs w:val="22"/>
        </w:rPr>
        <w:t>A declaração do vencedor acontecerá no momento imediatamente posterior à fase de habilitação.</w:t>
      </w:r>
    </w:p>
    <w:p w:rsidR="000E4F8C" w:rsidRPr="00CA5AE9" w:rsidRDefault="000E4F8C" w:rsidP="00015D3C">
      <w:pPr>
        <w:pStyle w:val="PargrafodaLista"/>
        <w:numPr>
          <w:ilvl w:val="1"/>
          <w:numId w:val="5"/>
        </w:numPr>
        <w:spacing w:before="120" w:after="120" w:line="276" w:lineRule="auto"/>
        <w:ind w:left="0" w:firstLine="0"/>
        <w:contextualSpacing w:val="0"/>
        <w:jc w:val="both"/>
        <w:rPr>
          <w:rFonts w:ascii="Arial Narrow" w:hAnsi="Arial Narrow" w:cs="Arial"/>
          <w:color w:val="000000" w:themeColor="text1"/>
          <w:sz w:val="22"/>
          <w:szCs w:val="22"/>
        </w:rPr>
      </w:pPr>
      <w:r w:rsidRPr="00CA5AE9">
        <w:rPr>
          <w:rFonts w:ascii="Arial Narrow" w:hAnsi="Arial Narrow" w:cs="Arial"/>
          <w:color w:val="000000"/>
          <w:sz w:val="22"/>
          <w:szCs w:val="22"/>
        </w:rPr>
        <w:t>Caso a proposta mais vantajosa seja ofertada por microempresa, empresa de pequeno porte ou sociedade cooperativa equiparada, e uma vez constatada a existência de alguma restrição no que tange à regularidade fiscal</w:t>
      </w:r>
      <w:r w:rsidR="006C7CCE" w:rsidRPr="00CA5AE9">
        <w:rPr>
          <w:rFonts w:ascii="Arial Narrow" w:hAnsi="Arial Narrow" w:cs="Arial"/>
          <w:color w:val="000000"/>
          <w:sz w:val="22"/>
          <w:szCs w:val="22"/>
        </w:rPr>
        <w:t xml:space="preserve"> e trabalhista</w:t>
      </w:r>
      <w:r w:rsidRPr="00CA5AE9">
        <w:rPr>
          <w:rFonts w:ascii="Arial Narrow" w:hAnsi="Arial Narrow" w:cs="Arial"/>
          <w:color w:val="000000"/>
          <w:sz w:val="22"/>
          <w:szCs w:val="22"/>
        </w:rPr>
        <w:t>, a mesma será convocada para, no prazo de 5 (cinco) dias úteis, após a declaração do vencedor, comprovar a regularização. O prazo poderá ser prorrogado por igual período</w:t>
      </w:r>
      <w:r w:rsidR="008313BC" w:rsidRPr="00CA5AE9">
        <w:rPr>
          <w:rFonts w:ascii="Arial Narrow" w:hAnsi="Arial Narrow" w:cs="Arial"/>
          <w:color w:val="000000"/>
          <w:sz w:val="22"/>
          <w:szCs w:val="22"/>
        </w:rPr>
        <w:t>, a critério da administração pública, quando requerida pelo licitante, mediante apresentação de justificativa</w:t>
      </w:r>
      <w:r w:rsidRPr="00CA5AE9">
        <w:rPr>
          <w:rFonts w:ascii="Arial Narrow" w:hAnsi="Arial Narrow" w:cs="Arial"/>
          <w:color w:val="000000"/>
          <w:sz w:val="22"/>
          <w:szCs w:val="22"/>
        </w:rPr>
        <w:t>.</w:t>
      </w:r>
    </w:p>
    <w:p w:rsidR="00C11F38" w:rsidRPr="00CA5AE9" w:rsidRDefault="000E4F8C" w:rsidP="00015D3C">
      <w:pPr>
        <w:numPr>
          <w:ilvl w:val="1"/>
          <w:numId w:val="5"/>
        </w:numPr>
        <w:spacing w:before="120" w:after="120" w:line="276" w:lineRule="auto"/>
        <w:ind w:left="0" w:firstLine="0"/>
        <w:jc w:val="both"/>
        <w:rPr>
          <w:rFonts w:ascii="Arial Narrow" w:hAnsi="Arial Narrow" w:cs="Arial"/>
          <w:color w:val="000000" w:themeColor="text1"/>
          <w:sz w:val="22"/>
          <w:szCs w:val="22"/>
        </w:rPr>
      </w:pPr>
      <w:r w:rsidRPr="00CA5AE9">
        <w:rPr>
          <w:rFonts w:ascii="Arial Narrow" w:hAnsi="Arial Narrow" w:cs="Arial"/>
          <w:color w:val="000000"/>
          <w:sz w:val="22"/>
          <w:szCs w:val="22"/>
        </w:rPr>
        <w:t xml:space="preserve">A não-regularização fiscal </w:t>
      </w:r>
      <w:r w:rsidR="006C7CCE" w:rsidRPr="00CA5AE9">
        <w:rPr>
          <w:rFonts w:ascii="Arial Narrow" w:hAnsi="Arial Narrow" w:cs="Arial"/>
          <w:color w:val="000000"/>
          <w:sz w:val="22"/>
          <w:szCs w:val="22"/>
        </w:rPr>
        <w:t>e trabalhista</w:t>
      </w:r>
      <w:r w:rsidRPr="00CA5AE9">
        <w:rPr>
          <w:rFonts w:ascii="Arial Narrow" w:hAnsi="Arial Narrow" w:cs="Arial"/>
          <w:color w:val="000000"/>
          <w:sz w:val="22"/>
          <w:szCs w:val="22"/>
        </w:rPr>
        <w:t xml:space="preserve"> no prazo previsto no subitem anterior acarretará a inabilitação do licitante, sem prejuízo das sanções previstas neste Edital, </w:t>
      </w:r>
      <w:r w:rsidR="007B0C6A" w:rsidRPr="00CA5AE9">
        <w:rPr>
          <w:rFonts w:ascii="Arial Narrow" w:hAnsi="Arial Narrow" w:cs="Arial"/>
          <w:color w:val="000000"/>
          <w:sz w:val="22"/>
          <w:szCs w:val="22"/>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CA5AE9">
        <w:rPr>
          <w:rFonts w:ascii="Arial Narrow" w:hAnsi="Arial Narrow" w:cs="Arial"/>
          <w:color w:val="000000"/>
          <w:sz w:val="22"/>
          <w:szCs w:val="22"/>
        </w:rPr>
        <w:t xml:space="preserve"> e trabalhista</w:t>
      </w:r>
      <w:r w:rsidR="007B0C6A" w:rsidRPr="00CA5AE9">
        <w:rPr>
          <w:rFonts w:ascii="Arial Narrow" w:hAnsi="Arial Narrow" w:cs="Arial"/>
          <w:color w:val="000000"/>
          <w:sz w:val="22"/>
          <w:szCs w:val="22"/>
        </w:rPr>
        <w:t>, será concedido o mesmo prazo para regularização.</w:t>
      </w:r>
      <w:r w:rsidR="00932771" w:rsidRPr="00CA5AE9">
        <w:rPr>
          <w:rFonts w:ascii="Arial Narrow" w:hAnsi="Arial Narrow" w:cs="Arial"/>
          <w:color w:val="000000"/>
          <w:sz w:val="22"/>
          <w:szCs w:val="22"/>
        </w:rPr>
        <w:t xml:space="preserve"> </w:t>
      </w:r>
    </w:p>
    <w:p w:rsidR="000F104D" w:rsidRPr="00CA5AE9" w:rsidRDefault="000F104D" w:rsidP="00015D3C">
      <w:pPr>
        <w:numPr>
          <w:ilvl w:val="1"/>
          <w:numId w:val="5"/>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Havendo necessidade de analisar minuciosamente os documentos exigidos, o </w:t>
      </w:r>
      <w:r w:rsidR="00D74693" w:rsidRPr="00CA5AE9">
        <w:rPr>
          <w:rFonts w:ascii="Arial Narrow" w:hAnsi="Arial Narrow" w:cs="Arial"/>
          <w:color w:val="000000"/>
          <w:sz w:val="22"/>
          <w:szCs w:val="22"/>
        </w:rPr>
        <w:t>Pregoeiro</w:t>
      </w:r>
      <w:r w:rsidRPr="00CA5AE9">
        <w:rPr>
          <w:rFonts w:ascii="Arial Narrow" w:hAnsi="Arial Narrow" w:cs="Arial"/>
          <w:color w:val="000000"/>
          <w:sz w:val="22"/>
          <w:szCs w:val="22"/>
        </w:rPr>
        <w:t xml:space="preserve"> suspenderá a sessão, informando no “chat” a nova data e horário para a continuidade da mesma.</w:t>
      </w:r>
    </w:p>
    <w:p w:rsidR="004B6B1E" w:rsidRPr="00CA5AE9" w:rsidRDefault="004B6B1E" w:rsidP="00015D3C">
      <w:pPr>
        <w:numPr>
          <w:ilvl w:val="1"/>
          <w:numId w:val="5"/>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Será inabilitado o licitante que não comprovar sua habilitação, seja por não apresentar quaisquer dos documentos exigidos, ou apresentá-los em desacordo com o e</w:t>
      </w:r>
      <w:r w:rsidRPr="00CA5AE9">
        <w:rPr>
          <w:rFonts w:ascii="Arial Narrow" w:hAnsi="Arial Narrow" w:cs="Arial"/>
          <w:color w:val="000000"/>
          <w:sz w:val="22"/>
          <w:szCs w:val="22"/>
          <w:lang w:eastAsia="en-US"/>
        </w:rPr>
        <w:t>stabelecido neste Edital.</w:t>
      </w:r>
    </w:p>
    <w:p w:rsidR="00FE116B" w:rsidRPr="00CA5AE9" w:rsidRDefault="00FE116B" w:rsidP="00015D3C">
      <w:pPr>
        <w:numPr>
          <w:ilvl w:val="1"/>
          <w:numId w:val="5"/>
        </w:numPr>
        <w:spacing w:before="120" w:after="120" w:line="276" w:lineRule="auto"/>
        <w:ind w:left="0" w:firstLine="0"/>
        <w:jc w:val="both"/>
        <w:rPr>
          <w:rFonts w:ascii="Arial Narrow" w:hAnsi="Arial Narrow" w:cs="Arial"/>
          <w:color w:val="000000"/>
          <w:sz w:val="22"/>
          <w:szCs w:val="22"/>
          <w:lang w:eastAsia="en-US"/>
        </w:rPr>
      </w:pPr>
      <w:r w:rsidRPr="00CA5AE9">
        <w:rPr>
          <w:rFonts w:ascii="Arial Narrow" w:hAnsi="Arial Narrow" w:cs="Arial"/>
          <w:color w:val="000000"/>
          <w:sz w:val="22"/>
          <w:szCs w:val="22"/>
          <w:lang w:eastAsia="en-US"/>
        </w:rPr>
        <w:t xml:space="preserve">Nos itens não exclusivos a microempresas e empresas de pequeno porte, em havendo  inabilitação, haverá nova verificação, pelo sistema, da eventual ocorrência do empate ficto, previsto nos artigos </w:t>
      </w:r>
      <w:r w:rsidRPr="00CA5AE9">
        <w:rPr>
          <w:rFonts w:ascii="Arial Narrow" w:hAnsi="Arial Narrow" w:cs="Arial"/>
          <w:bCs/>
          <w:color w:val="000000"/>
          <w:sz w:val="22"/>
          <w:szCs w:val="22"/>
          <w:lang w:eastAsia="en-US"/>
        </w:rPr>
        <w:t>44 e 45 da LC nº 123, de 2006, seguindo-se a disciplina antes estabelecida para aceitação da proposta subsequente.</w:t>
      </w:r>
    </w:p>
    <w:p w:rsidR="003B3A4B" w:rsidRPr="00CA5AE9" w:rsidRDefault="003B3A4B" w:rsidP="00015D3C">
      <w:pPr>
        <w:numPr>
          <w:ilvl w:val="1"/>
          <w:numId w:val="5"/>
        </w:numPr>
        <w:spacing w:before="120" w:after="120" w:line="276" w:lineRule="auto"/>
        <w:ind w:left="0" w:firstLine="0"/>
        <w:jc w:val="both"/>
        <w:rPr>
          <w:rFonts w:ascii="Arial Narrow" w:hAnsi="Arial Narrow" w:cs="Arial"/>
          <w:color w:val="000000"/>
          <w:sz w:val="22"/>
          <w:szCs w:val="22"/>
          <w:lang w:eastAsia="en-US"/>
        </w:rPr>
      </w:pPr>
      <w:r w:rsidRPr="00CA5AE9">
        <w:rPr>
          <w:rFonts w:ascii="Arial Narrow" w:hAnsi="Arial Narrow" w:cs="Arial"/>
          <w:color w:val="000000"/>
          <w:sz w:val="22"/>
          <w:szCs w:val="22"/>
          <w:lang w:eastAsia="en-US"/>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rsidR="00C11F38" w:rsidRPr="00CA5AE9" w:rsidRDefault="00C11F38" w:rsidP="00015D3C">
      <w:pPr>
        <w:numPr>
          <w:ilvl w:val="1"/>
          <w:numId w:val="5"/>
        </w:numPr>
        <w:spacing w:before="120" w:after="120" w:line="276" w:lineRule="auto"/>
        <w:ind w:left="0" w:firstLine="0"/>
        <w:jc w:val="both"/>
        <w:rPr>
          <w:rFonts w:ascii="Arial Narrow" w:hAnsi="Arial Narrow" w:cs="Arial"/>
          <w:color w:val="000000"/>
          <w:sz w:val="22"/>
          <w:szCs w:val="22"/>
          <w:lang w:eastAsia="en-US"/>
        </w:rPr>
      </w:pPr>
      <w:r w:rsidRPr="00CA5AE9">
        <w:rPr>
          <w:rFonts w:ascii="Arial Narrow" w:hAnsi="Arial Narrow" w:cs="Arial"/>
          <w:color w:val="000000"/>
          <w:sz w:val="22"/>
          <w:szCs w:val="22"/>
          <w:lang w:eastAsia="en-US"/>
        </w:rPr>
        <w:lastRenderedPageBreak/>
        <w:t>Constatado o atendimento às exigências de habilitação fixadas no Edital, o licitante será declarado vencedor.</w:t>
      </w:r>
    </w:p>
    <w:p w:rsidR="007D53CD" w:rsidRPr="00CA5AE9" w:rsidRDefault="007D53CD" w:rsidP="00015D3C">
      <w:pPr>
        <w:pStyle w:val="Nivel01"/>
        <w:numPr>
          <w:ilvl w:val="0"/>
          <w:numId w:val="7"/>
        </w:numPr>
        <w:ind w:left="0" w:firstLine="0"/>
        <w:rPr>
          <w:rFonts w:ascii="Arial Narrow" w:hAnsi="Arial Narrow" w:cs="Arial"/>
          <w:color w:val="auto"/>
          <w:sz w:val="22"/>
          <w:szCs w:val="22"/>
          <w:lang w:eastAsia="en-US"/>
        </w:rPr>
      </w:pPr>
      <w:r w:rsidRPr="00CA5AE9">
        <w:rPr>
          <w:rFonts w:ascii="Arial Narrow" w:hAnsi="Arial Narrow" w:cs="Arial"/>
          <w:color w:val="auto"/>
          <w:sz w:val="22"/>
          <w:szCs w:val="22"/>
          <w:lang w:eastAsia="en-US"/>
        </w:rPr>
        <w:t xml:space="preserve">DO </w:t>
      </w:r>
      <w:r w:rsidRPr="00CA5AE9">
        <w:rPr>
          <w:rFonts w:ascii="Arial Narrow" w:hAnsi="Arial Narrow" w:cs="Arial"/>
          <w:color w:val="auto"/>
          <w:sz w:val="22"/>
          <w:szCs w:val="22"/>
        </w:rPr>
        <w:t>ENCAMINHAMENTO</w:t>
      </w:r>
      <w:r w:rsidRPr="00CA5AE9">
        <w:rPr>
          <w:rFonts w:ascii="Arial Narrow" w:hAnsi="Arial Narrow" w:cs="Arial"/>
          <w:color w:val="auto"/>
          <w:sz w:val="22"/>
          <w:szCs w:val="22"/>
          <w:lang w:eastAsia="en-US"/>
        </w:rPr>
        <w:t xml:space="preserve"> DA PROPOSTA VENCEDORA</w:t>
      </w:r>
    </w:p>
    <w:p w:rsidR="007D53CD" w:rsidRPr="00CA5AE9" w:rsidRDefault="00155D25" w:rsidP="00015D3C">
      <w:pPr>
        <w:pStyle w:val="Nivel01"/>
        <w:numPr>
          <w:ilvl w:val="0"/>
          <w:numId w:val="0"/>
        </w:numPr>
        <w:rPr>
          <w:rFonts w:ascii="Arial Narrow" w:hAnsi="Arial Narrow" w:cs="Arial"/>
          <w:b w:val="0"/>
          <w:color w:val="auto"/>
          <w:sz w:val="22"/>
          <w:szCs w:val="22"/>
        </w:rPr>
      </w:pPr>
      <w:r w:rsidRPr="00CA5AE9">
        <w:rPr>
          <w:rFonts w:ascii="Arial Narrow" w:hAnsi="Arial Narrow" w:cs="Arial"/>
          <w:b w:val="0"/>
          <w:color w:val="auto"/>
          <w:sz w:val="22"/>
          <w:szCs w:val="22"/>
        </w:rPr>
        <w:t>9</w:t>
      </w:r>
      <w:r w:rsidR="00CB6EAE" w:rsidRPr="00CA5AE9">
        <w:rPr>
          <w:rFonts w:ascii="Arial Narrow" w:hAnsi="Arial Narrow" w:cs="Arial"/>
          <w:b w:val="0"/>
          <w:color w:val="auto"/>
          <w:sz w:val="22"/>
          <w:szCs w:val="22"/>
        </w:rPr>
        <w:t xml:space="preserve">.1 </w:t>
      </w:r>
      <w:r w:rsidR="00592626" w:rsidRPr="00CA5AE9">
        <w:rPr>
          <w:rFonts w:ascii="Arial Narrow" w:hAnsi="Arial Narrow" w:cs="Arial"/>
          <w:b w:val="0"/>
          <w:color w:val="auto"/>
          <w:sz w:val="22"/>
          <w:szCs w:val="22"/>
        </w:rPr>
        <w:t xml:space="preserve"> </w:t>
      </w:r>
      <w:r w:rsidR="00592626" w:rsidRPr="00CA5AE9">
        <w:rPr>
          <w:rFonts w:ascii="Arial Narrow" w:hAnsi="Arial Narrow" w:cs="Arial"/>
          <w:b w:val="0"/>
          <w:color w:val="auto"/>
          <w:sz w:val="22"/>
          <w:szCs w:val="22"/>
        </w:rPr>
        <w:tab/>
      </w:r>
      <w:r w:rsidR="007D53CD" w:rsidRPr="00CA5AE9">
        <w:rPr>
          <w:rFonts w:ascii="Arial Narrow" w:hAnsi="Arial Narrow" w:cs="Arial"/>
          <w:b w:val="0"/>
          <w:color w:val="auto"/>
          <w:sz w:val="22"/>
          <w:szCs w:val="22"/>
        </w:rPr>
        <w:t xml:space="preserve">A proposta final do licitante declarado vencedor deverá ser encaminhada no prazo de </w:t>
      </w:r>
      <w:r w:rsidR="0007207C" w:rsidRPr="00CA5AE9">
        <w:rPr>
          <w:rFonts w:ascii="Arial Narrow" w:hAnsi="Arial Narrow" w:cs="Arial"/>
          <w:b w:val="0"/>
          <w:color w:val="auto"/>
          <w:sz w:val="22"/>
          <w:szCs w:val="22"/>
        </w:rPr>
        <w:t>180 (cento e oitenta) minutos</w:t>
      </w:r>
      <w:r w:rsidR="007D53CD" w:rsidRPr="00CA5AE9">
        <w:rPr>
          <w:rFonts w:ascii="Arial Narrow" w:hAnsi="Arial Narrow" w:cs="Arial"/>
          <w:b w:val="0"/>
          <w:color w:val="auto"/>
          <w:sz w:val="22"/>
          <w:szCs w:val="22"/>
        </w:rPr>
        <w:t>, a contar da solicitação do Pregoeiro no sistema eletrônico e deverá:</w:t>
      </w:r>
    </w:p>
    <w:p w:rsidR="007D53CD" w:rsidRPr="00CA5AE9" w:rsidRDefault="007D53CD" w:rsidP="00015D3C">
      <w:pPr>
        <w:pStyle w:val="PargrafodaLista"/>
        <w:numPr>
          <w:ilvl w:val="2"/>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ser redigida em língua portuguesa, datilografada ou digitada, em uma via, sem emendas, rasuras, entrelinhas ou ressalvas, devendo a última folha ser assinada e as demais rubricadas pelo licitante ou seu representante legal.</w:t>
      </w:r>
    </w:p>
    <w:p w:rsidR="00AF5615" w:rsidRPr="00CA5AE9" w:rsidRDefault="00AF5615" w:rsidP="00015D3C">
      <w:pPr>
        <w:numPr>
          <w:ilvl w:val="2"/>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apresentar a planilha </w:t>
      </w:r>
      <w:r w:rsidR="00E036D2" w:rsidRPr="00CA5AE9">
        <w:rPr>
          <w:rFonts w:ascii="Arial Narrow" w:hAnsi="Arial Narrow" w:cs="Arial"/>
          <w:sz w:val="22"/>
          <w:szCs w:val="22"/>
        </w:rPr>
        <w:t>com menor valor unitário de todos os itens que compõem o grupo</w:t>
      </w:r>
      <w:r w:rsidR="00EE4A0C" w:rsidRPr="00CA5AE9">
        <w:rPr>
          <w:rFonts w:ascii="Arial Narrow" w:hAnsi="Arial Narrow" w:cs="Arial"/>
          <w:sz w:val="22"/>
          <w:szCs w:val="22"/>
        </w:rPr>
        <w:t>;</w:t>
      </w:r>
    </w:p>
    <w:p w:rsidR="007D53CD" w:rsidRPr="00CA5AE9" w:rsidRDefault="007D53CD" w:rsidP="00015D3C">
      <w:pPr>
        <w:numPr>
          <w:ilvl w:val="2"/>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conter a indicação do banco, número da conta e agência do licitante</w:t>
      </w:r>
      <w:r w:rsidR="00AD5FE2" w:rsidRPr="00CA5AE9">
        <w:rPr>
          <w:rFonts w:ascii="Arial Narrow" w:hAnsi="Arial Narrow" w:cs="Arial"/>
          <w:sz w:val="22"/>
          <w:szCs w:val="22"/>
        </w:rPr>
        <w:t xml:space="preserve"> </w:t>
      </w:r>
      <w:r w:rsidRPr="00CA5AE9">
        <w:rPr>
          <w:rFonts w:ascii="Arial Narrow" w:hAnsi="Arial Narrow" w:cs="Arial"/>
          <w:sz w:val="22"/>
          <w:szCs w:val="22"/>
        </w:rPr>
        <w:t xml:space="preserve"> vencedor, para fins de pagamento.</w:t>
      </w:r>
    </w:p>
    <w:p w:rsidR="007D53CD" w:rsidRPr="00CA5AE9" w:rsidRDefault="00592626" w:rsidP="00015D3C">
      <w:pPr>
        <w:numPr>
          <w:ilvl w:val="1"/>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  </w:t>
      </w:r>
      <w:r w:rsidRPr="00CA5AE9">
        <w:rPr>
          <w:rFonts w:ascii="Arial Narrow" w:hAnsi="Arial Narrow" w:cs="Arial"/>
          <w:sz w:val="22"/>
          <w:szCs w:val="22"/>
        </w:rPr>
        <w:tab/>
      </w:r>
      <w:r w:rsidR="007D53CD" w:rsidRPr="00CA5AE9">
        <w:rPr>
          <w:rFonts w:ascii="Arial Narrow" w:hAnsi="Arial Narrow" w:cs="Arial"/>
          <w:sz w:val="22"/>
          <w:szCs w:val="22"/>
        </w:rPr>
        <w:t>A proposta final deverá ser documentada nos autos e será levada em consideração no decorrer da execução do contrato e aplicação de eventual sanção à Contratada, se for o caso.</w:t>
      </w:r>
    </w:p>
    <w:p w:rsidR="007D53CD" w:rsidRPr="00CA5AE9" w:rsidRDefault="007D53CD" w:rsidP="00015D3C">
      <w:pPr>
        <w:numPr>
          <w:ilvl w:val="2"/>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Todas as especificações do objeto contidas na proposta vinculam a Contratada.</w:t>
      </w:r>
    </w:p>
    <w:p w:rsidR="006A6813" w:rsidRPr="00CA5AE9" w:rsidRDefault="00592626" w:rsidP="00015D3C">
      <w:pPr>
        <w:numPr>
          <w:ilvl w:val="1"/>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i/>
          <w:sz w:val="22"/>
          <w:szCs w:val="22"/>
        </w:rPr>
        <w:tab/>
      </w:r>
      <w:r w:rsidR="390C2635" w:rsidRPr="00CA5AE9">
        <w:rPr>
          <w:rFonts w:ascii="Arial Narrow" w:hAnsi="Arial Narrow" w:cs="Arial"/>
          <w:sz w:val="22"/>
          <w:szCs w:val="22"/>
        </w:rPr>
        <w:t>Os preços deverão ser expressos em moeda corrente nacional, o valor unitário em algarismos e o valor global em algarismos e por extenso (art. 5º da Lei nº 8.666/93).</w:t>
      </w:r>
    </w:p>
    <w:p w:rsidR="006A6813" w:rsidRPr="00CA5AE9" w:rsidRDefault="006A6813" w:rsidP="00015D3C">
      <w:pPr>
        <w:numPr>
          <w:ilvl w:val="2"/>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Ocorrendo divergência entre os preços unitários e o preço global, prevalecerão os primeiros; no caso de divergência entre os valores numéricos e os valores expressos por extenso, prevalecerão estes últimos.</w:t>
      </w:r>
    </w:p>
    <w:p w:rsidR="006A6813" w:rsidRPr="00CA5AE9" w:rsidRDefault="00592626" w:rsidP="00015D3C">
      <w:pPr>
        <w:numPr>
          <w:ilvl w:val="1"/>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 </w:t>
      </w:r>
      <w:r w:rsidRPr="00CA5AE9">
        <w:rPr>
          <w:rFonts w:ascii="Arial Narrow" w:hAnsi="Arial Narrow" w:cs="Arial"/>
          <w:sz w:val="22"/>
          <w:szCs w:val="22"/>
        </w:rPr>
        <w:tab/>
      </w:r>
      <w:r w:rsidR="006A6813" w:rsidRPr="00CA5AE9">
        <w:rPr>
          <w:rFonts w:ascii="Arial Narrow" w:hAnsi="Arial Narrow" w:cs="Arial"/>
          <w:sz w:val="22"/>
          <w:szCs w:val="22"/>
        </w:rPr>
        <w:t>A oferta deverá ser firme e precisa, limitada, rigorosamente, ao objeto deste Edital, sem conter alternativas de preço ou de qualquer outra condição que induza o julgamento a mais de um resultado, sob pena de desclassificação.</w:t>
      </w:r>
    </w:p>
    <w:p w:rsidR="006A6813" w:rsidRPr="00CA5AE9" w:rsidRDefault="00592626" w:rsidP="00015D3C">
      <w:pPr>
        <w:numPr>
          <w:ilvl w:val="1"/>
          <w:numId w:val="7"/>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 </w:t>
      </w:r>
      <w:r w:rsidRPr="00CA5AE9">
        <w:rPr>
          <w:rFonts w:ascii="Arial Narrow" w:hAnsi="Arial Narrow" w:cs="Arial"/>
          <w:sz w:val="22"/>
          <w:szCs w:val="22"/>
        </w:rPr>
        <w:tab/>
      </w:r>
      <w:r w:rsidR="006A6813" w:rsidRPr="00CA5AE9">
        <w:rPr>
          <w:rFonts w:ascii="Arial Narrow" w:hAnsi="Arial Narrow" w:cs="Arial"/>
          <w:sz w:val="22"/>
          <w:szCs w:val="22"/>
        </w:rPr>
        <w:t>A proposta deverá obedecer aos termos deste Edital e seus Anexos, não sendo considerada aquela que não corresponda às especificações ali contidas ou que estabeleça vínculo à proposta de outro licitante.</w:t>
      </w:r>
    </w:p>
    <w:p w:rsidR="000F104D" w:rsidRPr="00CA5AE9" w:rsidRDefault="000F104D" w:rsidP="00015D3C">
      <w:pPr>
        <w:pStyle w:val="Nivel01"/>
        <w:numPr>
          <w:ilvl w:val="0"/>
          <w:numId w:val="7"/>
        </w:numPr>
        <w:ind w:left="0" w:firstLine="0"/>
        <w:rPr>
          <w:rFonts w:ascii="Arial Narrow" w:hAnsi="Arial Narrow" w:cs="Arial"/>
          <w:sz w:val="22"/>
          <w:szCs w:val="22"/>
          <w:lang w:eastAsia="en-US"/>
        </w:rPr>
      </w:pPr>
      <w:r w:rsidRPr="00CA5AE9">
        <w:rPr>
          <w:rFonts w:ascii="Arial Narrow" w:hAnsi="Arial Narrow" w:cs="Arial"/>
          <w:sz w:val="22"/>
          <w:szCs w:val="22"/>
          <w:lang w:eastAsia="en-US"/>
        </w:rPr>
        <w:t xml:space="preserve">DOS </w:t>
      </w:r>
      <w:r w:rsidRPr="00CA5AE9">
        <w:rPr>
          <w:rFonts w:ascii="Arial Narrow" w:hAnsi="Arial Narrow" w:cs="Arial"/>
          <w:sz w:val="22"/>
          <w:szCs w:val="22"/>
        </w:rPr>
        <w:t>RECURSOS</w:t>
      </w:r>
    </w:p>
    <w:p w:rsidR="000F104D" w:rsidRPr="00CA5AE9" w:rsidRDefault="000F104D" w:rsidP="00015D3C">
      <w:pPr>
        <w:numPr>
          <w:ilvl w:val="1"/>
          <w:numId w:val="7"/>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lang w:eastAsia="en-US"/>
        </w:rPr>
        <w:t xml:space="preserve">O </w:t>
      </w:r>
      <w:r w:rsidR="00D74693" w:rsidRPr="00CA5AE9">
        <w:rPr>
          <w:rFonts w:ascii="Arial Narrow" w:hAnsi="Arial Narrow" w:cs="Arial"/>
          <w:color w:val="000000"/>
          <w:sz w:val="22"/>
          <w:szCs w:val="22"/>
          <w:lang w:eastAsia="en-US"/>
        </w:rPr>
        <w:t>Pregoeiro</w:t>
      </w:r>
      <w:r w:rsidRPr="00CA5AE9">
        <w:rPr>
          <w:rFonts w:ascii="Arial Narrow" w:hAnsi="Arial Narrow" w:cs="Arial"/>
          <w:color w:val="000000"/>
          <w:sz w:val="22"/>
          <w:szCs w:val="22"/>
          <w:lang w:eastAsia="en-US"/>
        </w:rPr>
        <w:t xml:space="preserve"> declarará o vencedor e, depois de decorr</w:t>
      </w:r>
      <w:r w:rsidRPr="00CA5AE9">
        <w:rPr>
          <w:rFonts w:ascii="Arial Narrow" w:hAnsi="Arial Narrow" w:cs="Arial"/>
          <w:color w:val="000000"/>
          <w:sz w:val="22"/>
          <w:szCs w:val="22"/>
        </w:rPr>
        <w:t xml:space="preserve">ida a </w:t>
      </w:r>
      <w:r w:rsidRPr="00CA5AE9">
        <w:rPr>
          <w:rFonts w:ascii="Arial Narrow" w:hAnsi="Arial Narrow" w:cs="Arial"/>
          <w:color w:val="000000"/>
          <w:sz w:val="22"/>
          <w:szCs w:val="22"/>
          <w:lang w:eastAsia="en-US"/>
        </w:rPr>
        <w:t xml:space="preserve">fase de regularização fiscal </w:t>
      </w:r>
      <w:r w:rsidR="006A3CAE" w:rsidRPr="00CA5AE9">
        <w:rPr>
          <w:rFonts w:ascii="Arial Narrow" w:hAnsi="Arial Narrow" w:cs="Arial"/>
          <w:bCs/>
          <w:color w:val="000000"/>
          <w:sz w:val="22"/>
          <w:szCs w:val="22"/>
        </w:rPr>
        <w:t>e trabalhista</w:t>
      </w:r>
      <w:r w:rsidRPr="00CA5AE9">
        <w:rPr>
          <w:rFonts w:ascii="Arial Narrow" w:hAnsi="Arial Narrow" w:cs="Arial"/>
          <w:color w:val="000000"/>
          <w:sz w:val="22"/>
          <w:szCs w:val="22"/>
          <w:lang w:eastAsia="en-US"/>
        </w:rPr>
        <w:t xml:space="preserve"> de microempresa ou empresa de pequeno porte, se for o caso, concederá o </w:t>
      </w:r>
      <w:r w:rsidRPr="00CA5AE9">
        <w:rPr>
          <w:rFonts w:ascii="Arial Narrow" w:hAnsi="Arial Narrow" w:cs="Arial"/>
          <w:color w:val="000000"/>
          <w:sz w:val="22"/>
          <w:szCs w:val="22"/>
        </w:rPr>
        <w:t xml:space="preserve">prazo de no mínimo </w:t>
      </w:r>
      <w:r w:rsidR="001A4748" w:rsidRPr="00CA5AE9">
        <w:rPr>
          <w:rFonts w:ascii="Arial Narrow" w:hAnsi="Arial Narrow" w:cs="Arial"/>
          <w:color w:val="000000"/>
          <w:sz w:val="22"/>
          <w:szCs w:val="22"/>
        </w:rPr>
        <w:t>trinta</w:t>
      </w:r>
      <w:r w:rsidRPr="00CA5AE9">
        <w:rPr>
          <w:rFonts w:ascii="Arial Narrow" w:hAnsi="Arial Narrow" w:cs="Arial"/>
          <w:color w:val="000000"/>
          <w:sz w:val="22"/>
          <w:szCs w:val="22"/>
        </w:rPr>
        <w:t xml:space="preserve"> minutos, para que qualquer licitante manifeste a intenção de recorrer, de forma motivada, isto é, indicando contra quais decis</w:t>
      </w:r>
      <w:r w:rsidR="00BF5A3F" w:rsidRPr="00CA5AE9">
        <w:rPr>
          <w:rFonts w:ascii="Arial Narrow" w:hAnsi="Arial Narrow" w:cs="Arial"/>
          <w:color w:val="000000"/>
          <w:sz w:val="22"/>
          <w:szCs w:val="22"/>
        </w:rPr>
        <w:t>ões</w:t>
      </w:r>
      <w:r w:rsidRPr="00CA5AE9">
        <w:rPr>
          <w:rFonts w:ascii="Arial Narrow" w:hAnsi="Arial Narrow" w:cs="Arial"/>
          <w:color w:val="000000"/>
          <w:sz w:val="22"/>
          <w:szCs w:val="22"/>
        </w:rPr>
        <w:t xml:space="preserve"> pretende recorrer e por quais motivos, em campo próprio do sistema.</w:t>
      </w:r>
    </w:p>
    <w:p w:rsidR="000F104D" w:rsidRPr="00CA5AE9" w:rsidRDefault="000F104D" w:rsidP="00015D3C">
      <w:pPr>
        <w:numPr>
          <w:ilvl w:val="1"/>
          <w:numId w:val="7"/>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Havendo quem se manifeste, caberá ao </w:t>
      </w:r>
      <w:r w:rsidR="00D74693" w:rsidRPr="00CA5AE9">
        <w:rPr>
          <w:rFonts w:ascii="Arial Narrow" w:hAnsi="Arial Narrow" w:cs="Arial"/>
          <w:color w:val="000000"/>
          <w:sz w:val="22"/>
          <w:szCs w:val="22"/>
        </w:rPr>
        <w:t>Pregoeiro</w:t>
      </w:r>
      <w:r w:rsidRPr="00CA5AE9">
        <w:rPr>
          <w:rFonts w:ascii="Arial Narrow" w:hAnsi="Arial Narrow" w:cs="Arial"/>
          <w:color w:val="000000"/>
          <w:sz w:val="22"/>
          <w:szCs w:val="22"/>
        </w:rPr>
        <w:t xml:space="preserve"> verificar a tempestividade e a existência de motivação da intenção de recorrer, para decidir se admite ou não o recurso, fundamentadamente.</w:t>
      </w:r>
    </w:p>
    <w:p w:rsidR="000F104D" w:rsidRPr="00CA5AE9" w:rsidRDefault="000F104D" w:rsidP="00015D3C">
      <w:pPr>
        <w:numPr>
          <w:ilvl w:val="2"/>
          <w:numId w:val="7"/>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Nesse momento o </w:t>
      </w:r>
      <w:r w:rsidR="00D74693" w:rsidRPr="00CA5AE9">
        <w:rPr>
          <w:rFonts w:ascii="Arial Narrow" w:hAnsi="Arial Narrow" w:cs="Arial"/>
          <w:color w:val="000000"/>
          <w:sz w:val="22"/>
          <w:szCs w:val="22"/>
        </w:rPr>
        <w:t>Pregoeiro</w:t>
      </w:r>
      <w:r w:rsidRPr="00CA5AE9">
        <w:rPr>
          <w:rFonts w:ascii="Arial Narrow" w:hAnsi="Arial Narrow" w:cs="Arial"/>
          <w:color w:val="000000"/>
          <w:sz w:val="22"/>
          <w:szCs w:val="22"/>
        </w:rPr>
        <w:t xml:space="preserve"> não adentrará no mérito recursal, mas apenas verificará as condições de admissibilidade do recurso.</w:t>
      </w:r>
    </w:p>
    <w:p w:rsidR="000F104D" w:rsidRPr="00CA5AE9" w:rsidRDefault="000F104D" w:rsidP="00015D3C">
      <w:pPr>
        <w:numPr>
          <w:ilvl w:val="2"/>
          <w:numId w:val="7"/>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 falta de manifestação motivada do licitante quanto à intenção de recorrer importará a decadência desse direito</w:t>
      </w:r>
      <w:r w:rsidR="000C5D14" w:rsidRPr="00CA5AE9">
        <w:rPr>
          <w:rFonts w:ascii="Arial Narrow" w:hAnsi="Arial Narrow" w:cs="Arial"/>
          <w:color w:val="000000"/>
          <w:sz w:val="22"/>
          <w:szCs w:val="22"/>
        </w:rPr>
        <w:t>.</w:t>
      </w:r>
    </w:p>
    <w:p w:rsidR="000F104D" w:rsidRPr="00CA5AE9" w:rsidRDefault="000F104D" w:rsidP="00015D3C">
      <w:pPr>
        <w:numPr>
          <w:ilvl w:val="2"/>
          <w:numId w:val="7"/>
        </w:numPr>
        <w:tabs>
          <w:tab w:val="left" w:pos="1440"/>
        </w:tabs>
        <w:autoSpaceDE w:val="0"/>
        <w:snapToGrid w:val="0"/>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lastRenderedPageBreak/>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CA5AE9" w:rsidRDefault="000F104D" w:rsidP="00015D3C">
      <w:pPr>
        <w:numPr>
          <w:ilvl w:val="1"/>
          <w:numId w:val="7"/>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O acolhimento do recurso invalida tão somente os atos insuscetíveis de aproveitamento. </w:t>
      </w:r>
    </w:p>
    <w:p w:rsidR="000F104D" w:rsidRPr="00CA5AE9" w:rsidRDefault="000F104D" w:rsidP="00015D3C">
      <w:pPr>
        <w:numPr>
          <w:ilvl w:val="1"/>
          <w:numId w:val="7"/>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Os autos do processo permanecerão com vista franqueada aos interessados, no endereço constante neste Edital.</w:t>
      </w:r>
    </w:p>
    <w:p w:rsidR="00DF73BB" w:rsidRPr="00CA5AE9" w:rsidRDefault="00DF73BB" w:rsidP="00015D3C">
      <w:pPr>
        <w:pStyle w:val="Nivel01"/>
        <w:numPr>
          <w:ilvl w:val="0"/>
          <w:numId w:val="7"/>
        </w:numPr>
        <w:ind w:left="0" w:firstLine="0"/>
        <w:rPr>
          <w:rFonts w:ascii="Arial Narrow" w:hAnsi="Arial Narrow" w:cs="Arial"/>
          <w:sz w:val="22"/>
          <w:szCs w:val="22"/>
        </w:rPr>
      </w:pPr>
      <w:r w:rsidRPr="00CA5AE9">
        <w:rPr>
          <w:rFonts w:ascii="Arial Narrow" w:hAnsi="Arial Narrow" w:cs="Arial"/>
          <w:sz w:val="22"/>
          <w:szCs w:val="22"/>
          <w:lang w:eastAsia="en-US"/>
        </w:rPr>
        <w:t>DA REABERTURA DA SESSÃO PÚBLICA</w:t>
      </w:r>
    </w:p>
    <w:p w:rsidR="00DF73BB" w:rsidRPr="00CA5AE9" w:rsidRDefault="00DF73BB" w:rsidP="00015D3C">
      <w:pPr>
        <w:pStyle w:val="Nivel01"/>
        <w:keepNext w:val="0"/>
        <w:keepLines w:val="0"/>
        <w:numPr>
          <w:ilvl w:val="1"/>
          <w:numId w:val="7"/>
        </w:numPr>
        <w:tabs>
          <w:tab w:val="left" w:pos="567"/>
        </w:tabs>
        <w:spacing w:before="120"/>
        <w:ind w:left="0" w:right="0" w:firstLine="0"/>
        <w:outlineLvl w:val="9"/>
        <w:rPr>
          <w:rFonts w:ascii="Arial Narrow" w:eastAsiaTheme="minorEastAsia" w:hAnsi="Arial Narrow" w:cs="Arial"/>
          <w:b w:val="0"/>
          <w:bCs w:val="0"/>
          <w:color w:val="auto"/>
          <w:sz w:val="22"/>
          <w:szCs w:val="22"/>
        </w:rPr>
      </w:pPr>
      <w:r w:rsidRPr="00CA5AE9">
        <w:rPr>
          <w:rFonts w:ascii="Arial Narrow" w:eastAsiaTheme="minorEastAsia" w:hAnsi="Arial Narrow" w:cs="Arial"/>
          <w:b w:val="0"/>
          <w:bCs w:val="0"/>
          <w:color w:val="auto"/>
          <w:sz w:val="22"/>
          <w:szCs w:val="22"/>
        </w:rPr>
        <w:t>A sessão pública poderá ser reaberta:</w:t>
      </w:r>
    </w:p>
    <w:p w:rsidR="00DF73BB" w:rsidRPr="00CA5AE9" w:rsidRDefault="00DF73BB" w:rsidP="00015D3C">
      <w:pPr>
        <w:pStyle w:val="Nivel01"/>
        <w:keepNext w:val="0"/>
        <w:keepLines w:val="0"/>
        <w:numPr>
          <w:ilvl w:val="2"/>
          <w:numId w:val="7"/>
        </w:numPr>
        <w:tabs>
          <w:tab w:val="left" w:pos="567"/>
        </w:tabs>
        <w:spacing w:before="120"/>
        <w:ind w:left="0" w:right="0" w:firstLine="0"/>
        <w:outlineLvl w:val="9"/>
        <w:rPr>
          <w:rFonts w:ascii="Arial Narrow" w:eastAsiaTheme="minorEastAsia" w:hAnsi="Arial Narrow" w:cs="Arial"/>
          <w:b w:val="0"/>
          <w:bCs w:val="0"/>
          <w:color w:val="auto"/>
          <w:sz w:val="22"/>
          <w:szCs w:val="22"/>
        </w:rPr>
      </w:pPr>
      <w:r w:rsidRPr="00CA5AE9">
        <w:rPr>
          <w:rFonts w:ascii="Arial Narrow" w:eastAsiaTheme="minorEastAsia" w:hAnsi="Arial Narrow"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F73BB" w:rsidRPr="00CA5AE9" w:rsidRDefault="00DF73BB" w:rsidP="00015D3C">
      <w:pPr>
        <w:pStyle w:val="Nivel01"/>
        <w:keepNext w:val="0"/>
        <w:keepLines w:val="0"/>
        <w:numPr>
          <w:ilvl w:val="2"/>
          <w:numId w:val="7"/>
        </w:numPr>
        <w:tabs>
          <w:tab w:val="left" w:pos="567"/>
        </w:tabs>
        <w:spacing w:before="120"/>
        <w:ind w:left="0" w:right="0" w:firstLine="0"/>
        <w:rPr>
          <w:rFonts w:ascii="Arial Narrow" w:eastAsiaTheme="minorEastAsia" w:hAnsi="Arial Narrow" w:cs="Arial"/>
          <w:b w:val="0"/>
          <w:bCs w:val="0"/>
          <w:color w:val="auto"/>
          <w:sz w:val="22"/>
          <w:szCs w:val="22"/>
        </w:rPr>
      </w:pPr>
      <w:r w:rsidRPr="00CA5AE9">
        <w:rPr>
          <w:rFonts w:ascii="Arial Narrow" w:eastAsiaTheme="minorEastAsia" w:hAnsi="Arial Narrow" w:cs="Arial"/>
          <w:b w:val="0"/>
          <w:bCs w:val="0"/>
          <w:color w:val="auto"/>
          <w:sz w:val="22"/>
          <w:szCs w:val="22"/>
        </w:rPr>
        <w:t>Quando houver erro na aceitação do preço melhor classificado ou quando o licitante declarado vencedor não assinar o contrato, não retirar o instrumento equivalente ou não comprovar a regularização fiscal</w:t>
      </w:r>
      <w:r w:rsidR="00B91319" w:rsidRPr="00CA5AE9">
        <w:rPr>
          <w:rFonts w:ascii="Arial Narrow" w:eastAsiaTheme="minorEastAsia" w:hAnsi="Arial Narrow" w:cs="Arial"/>
          <w:b w:val="0"/>
          <w:bCs w:val="0"/>
          <w:color w:val="auto"/>
          <w:sz w:val="22"/>
          <w:szCs w:val="22"/>
        </w:rPr>
        <w:t xml:space="preserve"> </w:t>
      </w:r>
      <w:r w:rsidR="00B91319" w:rsidRPr="00CA5AE9">
        <w:rPr>
          <w:rFonts w:ascii="Arial Narrow" w:hAnsi="Arial Narrow" w:cs="Arial"/>
          <w:b w:val="0"/>
          <w:bCs w:val="0"/>
          <w:sz w:val="22"/>
          <w:szCs w:val="22"/>
        </w:rPr>
        <w:t>e trabalhista</w:t>
      </w:r>
      <w:r w:rsidRPr="00CA5AE9">
        <w:rPr>
          <w:rFonts w:ascii="Arial Narrow" w:eastAsiaTheme="minorEastAsia" w:hAnsi="Arial Narrow" w:cs="Arial"/>
          <w:b w:val="0"/>
          <w:bCs w:val="0"/>
          <w:color w:val="auto"/>
          <w:sz w:val="22"/>
          <w:szCs w:val="22"/>
        </w:rPr>
        <w:t xml:space="preserve">, nos termos do art. 43, §1º da LC nº 123/2006, serão adotados os procedimentos imediatamente posteriores ao encerramento da etapa de lances. </w:t>
      </w:r>
    </w:p>
    <w:p w:rsidR="00DF73BB" w:rsidRPr="00CA5AE9" w:rsidRDefault="00DF73BB" w:rsidP="00015D3C">
      <w:pPr>
        <w:pStyle w:val="Nivel01"/>
        <w:keepNext w:val="0"/>
        <w:keepLines w:val="0"/>
        <w:numPr>
          <w:ilvl w:val="1"/>
          <w:numId w:val="7"/>
        </w:numPr>
        <w:tabs>
          <w:tab w:val="left" w:pos="567"/>
        </w:tabs>
        <w:spacing w:before="120"/>
        <w:ind w:left="0" w:right="0" w:firstLine="0"/>
        <w:outlineLvl w:val="9"/>
        <w:rPr>
          <w:rFonts w:ascii="Arial Narrow" w:eastAsiaTheme="minorEastAsia" w:hAnsi="Arial Narrow" w:cs="Arial"/>
          <w:b w:val="0"/>
          <w:bCs w:val="0"/>
          <w:color w:val="auto"/>
          <w:sz w:val="22"/>
          <w:szCs w:val="22"/>
        </w:rPr>
      </w:pPr>
      <w:r w:rsidRPr="00CA5AE9">
        <w:rPr>
          <w:rFonts w:ascii="Arial Narrow" w:eastAsiaTheme="minorEastAsia" w:hAnsi="Arial Narrow" w:cs="Arial"/>
          <w:b w:val="0"/>
          <w:bCs w:val="0"/>
          <w:color w:val="auto"/>
          <w:sz w:val="22"/>
          <w:szCs w:val="22"/>
        </w:rPr>
        <w:t>Todos os licitantes remanescentes deverão ser convocados para acompanhar a sessão reaberta.</w:t>
      </w:r>
    </w:p>
    <w:p w:rsidR="00DF73BB" w:rsidRPr="00CA5AE9" w:rsidRDefault="00DF73BB" w:rsidP="00015D3C">
      <w:pPr>
        <w:pStyle w:val="Nivel01"/>
        <w:keepNext w:val="0"/>
        <w:keepLines w:val="0"/>
        <w:numPr>
          <w:ilvl w:val="2"/>
          <w:numId w:val="7"/>
        </w:numPr>
        <w:tabs>
          <w:tab w:val="left" w:pos="567"/>
        </w:tabs>
        <w:spacing w:before="120"/>
        <w:ind w:left="0" w:right="0" w:firstLine="0"/>
        <w:outlineLvl w:val="9"/>
        <w:rPr>
          <w:rFonts w:ascii="Arial Narrow" w:eastAsiaTheme="minorEastAsia" w:hAnsi="Arial Narrow" w:cs="Arial"/>
          <w:b w:val="0"/>
          <w:bCs w:val="0"/>
          <w:color w:val="auto"/>
          <w:sz w:val="22"/>
          <w:szCs w:val="22"/>
        </w:rPr>
      </w:pPr>
      <w:r w:rsidRPr="00CA5AE9">
        <w:rPr>
          <w:rFonts w:ascii="Arial Narrow" w:eastAsiaTheme="minorEastAsia" w:hAnsi="Arial Narrow" w:cs="Arial"/>
          <w:b w:val="0"/>
          <w:bCs w:val="0"/>
          <w:color w:val="auto"/>
          <w:sz w:val="22"/>
          <w:szCs w:val="22"/>
        </w:rPr>
        <w:t>A convocação se dará por meio do sistema eletrônico (“chat”), e-mail, ou, ainda, fac-símile, de acordo com a fase do procedimento licitatório.</w:t>
      </w:r>
    </w:p>
    <w:p w:rsidR="00281E5E" w:rsidRPr="00CA5AE9" w:rsidRDefault="00DF73BB" w:rsidP="00015D3C">
      <w:pPr>
        <w:pStyle w:val="Nivel01"/>
        <w:keepNext w:val="0"/>
        <w:keepLines w:val="0"/>
        <w:numPr>
          <w:ilvl w:val="2"/>
          <w:numId w:val="7"/>
        </w:numPr>
        <w:tabs>
          <w:tab w:val="left" w:pos="567"/>
        </w:tabs>
        <w:spacing w:before="120"/>
        <w:ind w:left="0" w:right="0" w:firstLine="0"/>
        <w:outlineLvl w:val="9"/>
        <w:rPr>
          <w:rFonts w:ascii="Arial Narrow" w:eastAsiaTheme="minorEastAsia" w:hAnsi="Arial Narrow" w:cs="Arial"/>
          <w:b w:val="0"/>
          <w:bCs w:val="0"/>
          <w:color w:val="auto"/>
          <w:sz w:val="22"/>
          <w:szCs w:val="22"/>
        </w:rPr>
      </w:pPr>
      <w:r w:rsidRPr="00CA5AE9">
        <w:rPr>
          <w:rFonts w:ascii="Arial Narrow" w:eastAsiaTheme="minorEastAsia" w:hAnsi="Arial Narrow" w:cs="Arial"/>
          <w:b w:val="0"/>
          <w:bCs w:val="0"/>
          <w:color w:val="auto"/>
          <w:sz w:val="22"/>
          <w:szCs w:val="22"/>
        </w:rPr>
        <w:t xml:space="preserve">A convocação feita por e-mail ou fac-símile dar-se-á de acordo com os dados contidos no </w:t>
      </w:r>
      <w:r w:rsidR="00532993" w:rsidRPr="00CA5AE9">
        <w:rPr>
          <w:rFonts w:ascii="Arial Narrow" w:eastAsiaTheme="minorEastAsia" w:hAnsi="Arial Narrow" w:cs="Arial"/>
          <w:b w:val="0"/>
          <w:bCs w:val="0"/>
          <w:color w:val="auto"/>
          <w:sz w:val="22"/>
          <w:szCs w:val="22"/>
        </w:rPr>
        <w:t>SICAF</w:t>
      </w:r>
      <w:r w:rsidRPr="00CA5AE9">
        <w:rPr>
          <w:rFonts w:ascii="Arial Narrow" w:eastAsiaTheme="minorEastAsia" w:hAnsi="Arial Narrow" w:cs="Arial"/>
          <w:b w:val="0"/>
          <w:bCs w:val="0"/>
          <w:color w:val="auto"/>
          <w:sz w:val="22"/>
          <w:szCs w:val="22"/>
        </w:rPr>
        <w:t>, sendo responsabilidade do licitante manter seus dados cadastrais atualizados.</w:t>
      </w:r>
    </w:p>
    <w:p w:rsidR="000F104D" w:rsidRPr="00CA5AE9" w:rsidRDefault="000F104D" w:rsidP="00015D3C">
      <w:pPr>
        <w:pStyle w:val="Nivel01"/>
        <w:numPr>
          <w:ilvl w:val="0"/>
          <w:numId w:val="7"/>
        </w:numPr>
        <w:ind w:left="0" w:firstLine="0"/>
        <w:rPr>
          <w:rFonts w:ascii="Arial Narrow" w:hAnsi="Arial Narrow" w:cs="Arial"/>
          <w:sz w:val="22"/>
          <w:szCs w:val="22"/>
        </w:rPr>
      </w:pPr>
      <w:r w:rsidRPr="00CA5AE9">
        <w:rPr>
          <w:rFonts w:ascii="Arial Narrow" w:hAnsi="Arial Narrow" w:cs="Arial"/>
          <w:sz w:val="22"/>
          <w:szCs w:val="22"/>
        </w:rPr>
        <w:t>DA ADJUDICAÇÃO E HOMOLOGAÇÃO</w:t>
      </w:r>
    </w:p>
    <w:p w:rsidR="000F104D" w:rsidRPr="00CA5AE9" w:rsidRDefault="000F104D" w:rsidP="00015D3C">
      <w:pPr>
        <w:numPr>
          <w:ilvl w:val="1"/>
          <w:numId w:val="7"/>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O objeto da licitação será adjudicado ao licitante declarado vencedor, por ato do </w:t>
      </w:r>
      <w:r w:rsidR="00D74693" w:rsidRPr="00CA5AE9">
        <w:rPr>
          <w:rFonts w:ascii="Arial Narrow" w:hAnsi="Arial Narrow" w:cs="Arial"/>
          <w:color w:val="000000"/>
          <w:sz w:val="22"/>
          <w:szCs w:val="22"/>
        </w:rPr>
        <w:t>Pregoeiro</w:t>
      </w:r>
      <w:r w:rsidRPr="00CA5AE9">
        <w:rPr>
          <w:rFonts w:ascii="Arial Narrow" w:hAnsi="Arial Narrow" w:cs="Arial"/>
          <w:color w:val="000000"/>
          <w:sz w:val="22"/>
          <w:szCs w:val="22"/>
        </w:rPr>
        <w:t>, caso não haja interposição de recurso, ou pela autoridade competente, após a regular decisão dos recursos apresentados.</w:t>
      </w:r>
    </w:p>
    <w:p w:rsidR="00B210D6" w:rsidRPr="00CA5AE9" w:rsidRDefault="000F104D" w:rsidP="00015D3C">
      <w:pPr>
        <w:numPr>
          <w:ilvl w:val="1"/>
          <w:numId w:val="7"/>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Após a fase recursal, constatada a regularidade dos atos praticados, a autoridade competente homologará o procedimento licitatório. </w:t>
      </w:r>
    </w:p>
    <w:p w:rsidR="003D7BC9" w:rsidRPr="00CA5AE9" w:rsidRDefault="003D7BC9" w:rsidP="00015D3C">
      <w:pPr>
        <w:pStyle w:val="Nivel01"/>
        <w:numPr>
          <w:ilvl w:val="0"/>
          <w:numId w:val="7"/>
        </w:numPr>
        <w:ind w:left="0" w:firstLine="0"/>
        <w:rPr>
          <w:rFonts w:ascii="Arial Narrow" w:hAnsi="Arial Narrow" w:cs="Arial"/>
          <w:sz w:val="22"/>
          <w:szCs w:val="22"/>
        </w:rPr>
      </w:pPr>
      <w:r w:rsidRPr="00CA5AE9">
        <w:rPr>
          <w:rFonts w:ascii="Arial Narrow" w:hAnsi="Arial Narrow" w:cs="Arial"/>
          <w:sz w:val="22"/>
          <w:szCs w:val="22"/>
        </w:rPr>
        <w:t>DA GARANTIA DE EXECUÇÃO</w:t>
      </w:r>
    </w:p>
    <w:p w:rsidR="000229B1" w:rsidRPr="00CA5AE9" w:rsidRDefault="000229B1" w:rsidP="00015D3C">
      <w:pPr>
        <w:rPr>
          <w:rFonts w:ascii="Arial Narrow" w:hAnsi="Arial Narrow"/>
          <w:color w:val="FF0000"/>
          <w:sz w:val="22"/>
          <w:szCs w:val="22"/>
        </w:rPr>
      </w:pPr>
    </w:p>
    <w:p w:rsidR="000229B1" w:rsidRPr="00CA5AE9" w:rsidRDefault="000229B1" w:rsidP="00015D3C">
      <w:pPr>
        <w:numPr>
          <w:ilvl w:val="1"/>
          <w:numId w:val="16"/>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Será exigida a prestação de garantia na presente contratação, conforme regras constantes do Termo de Referência</w:t>
      </w:r>
      <w:r w:rsidR="002930B2" w:rsidRPr="00CA5AE9">
        <w:rPr>
          <w:rFonts w:ascii="Arial Narrow" w:hAnsi="Arial Narrow"/>
          <w:sz w:val="22"/>
          <w:szCs w:val="22"/>
        </w:rPr>
        <w:t>.</w:t>
      </w:r>
    </w:p>
    <w:p w:rsidR="00080710" w:rsidRPr="00CA5AE9" w:rsidRDefault="00080710" w:rsidP="00015D3C">
      <w:pPr>
        <w:pStyle w:val="Nivel10"/>
        <w:numPr>
          <w:ilvl w:val="0"/>
          <w:numId w:val="16"/>
        </w:numPr>
        <w:spacing w:after="120"/>
        <w:ind w:left="0" w:firstLine="0"/>
        <w:rPr>
          <w:rFonts w:ascii="Arial Narrow" w:hAnsi="Arial Narrow"/>
          <w:color w:val="auto"/>
          <w:sz w:val="22"/>
          <w:szCs w:val="22"/>
        </w:rPr>
      </w:pPr>
      <w:r w:rsidRPr="00CA5AE9">
        <w:rPr>
          <w:rFonts w:ascii="Arial Narrow" w:hAnsi="Arial Narrow"/>
          <w:color w:val="auto"/>
          <w:sz w:val="22"/>
          <w:szCs w:val="22"/>
        </w:rPr>
        <w:lastRenderedPageBreak/>
        <w:t>DA ATA DE REGISTRO DE PREÇOS</w:t>
      </w:r>
    </w:p>
    <w:p w:rsidR="00080710" w:rsidRPr="00CA5AE9" w:rsidRDefault="00080710" w:rsidP="00015D3C">
      <w:pPr>
        <w:numPr>
          <w:ilvl w:val="1"/>
          <w:numId w:val="16"/>
        </w:numPr>
        <w:spacing w:before="120" w:after="120" w:line="276" w:lineRule="auto"/>
        <w:ind w:left="0" w:firstLine="0"/>
        <w:jc w:val="both"/>
        <w:rPr>
          <w:rFonts w:ascii="Arial Narrow" w:hAnsi="Arial Narrow" w:cs="Times New Roman"/>
          <w:sz w:val="22"/>
          <w:szCs w:val="22"/>
        </w:rPr>
      </w:pPr>
      <w:r w:rsidRPr="00CA5AE9">
        <w:rPr>
          <w:rFonts w:ascii="Arial Narrow" w:hAnsi="Arial Narrow"/>
          <w:sz w:val="22"/>
          <w:szCs w:val="22"/>
        </w:rPr>
        <w:t xml:space="preserve">Homologado o resultado da licitação, </w:t>
      </w:r>
      <w:r w:rsidRPr="00CA5AE9">
        <w:rPr>
          <w:rFonts w:ascii="Arial Narrow" w:hAnsi="Arial Narrow" w:cs="Times New Roman"/>
          <w:sz w:val="22"/>
          <w:szCs w:val="22"/>
        </w:rPr>
        <w:t xml:space="preserve">terá o adjudicatário o prazo de </w:t>
      </w:r>
      <w:r w:rsidR="0007207C" w:rsidRPr="00CA5AE9">
        <w:rPr>
          <w:rFonts w:ascii="Arial Narrow" w:hAnsi="Arial Narrow" w:cs="Times New Roman"/>
          <w:sz w:val="22"/>
          <w:szCs w:val="22"/>
        </w:rPr>
        <w:t xml:space="preserve">03 (três) </w:t>
      </w:r>
      <w:r w:rsidRPr="00CA5AE9">
        <w:rPr>
          <w:rFonts w:ascii="Arial Narrow" w:hAnsi="Arial Narrow" w:cs="Times New Roman"/>
          <w:sz w:val="22"/>
          <w:szCs w:val="22"/>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080710" w:rsidRPr="00CA5AE9" w:rsidRDefault="00080710" w:rsidP="00015D3C">
      <w:pPr>
        <w:numPr>
          <w:ilvl w:val="1"/>
          <w:numId w:val="16"/>
        </w:numPr>
        <w:spacing w:before="120" w:after="120" w:line="276" w:lineRule="auto"/>
        <w:ind w:left="0" w:firstLine="0"/>
        <w:jc w:val="both"/>
        <w:rPr>
          <w:rFonts w:ascii="Arial Narrow" w:hAnsi="Arial Narrow" w:cs="Times New Roman"/>
          <w:sz w:val="22"/>
          <w:szCs w:val="22"/>
        </w:rPr>
      </w:pPr>
      <w:r w:rsidRPr="00CA5AE9">
        <w:rPr>
          <w:rFonts w:ascii="Arial Narrow" w:hAnsi="Arial Narrow" w:cs="Times New Roman"/>
          <w:sz w:val="22"/>
          <w:szCs w:val="22"/>
        </w:rPr>
        <w:t xml:space="preserve">Alternativamente à convocação para comparecer perante o órgão ou entidade para a assinatura da Ata de Registro de Preços, a Administração poderá encaminhá-la para assinatura, </w:t>
      </w:r>
      <w:r w:rsidRPr="00CA5AE9">
        <w:rPr>
          <w:rFonts w:ascii="Arial Narrow" w:hAnsi="Arial Narrow" w:cs="Times New Roman"/>
          <w:bCs/>
          <w:iCs/>
          <w:sz w:val="22"/>
          <w:szCs w:val="22"/>
        </w:rPr>
        <w:t xml:space="preserve">mediante correspondência postal com aviso de recebimento (AR) ou meio eletrônico, para que seja assinada e devolvida no prazo de </w:t>
      </w:r>
      <w:r w:rsidR="0007207C" w:rsidRPr="00CA5AE9">
        <w:rPr>
          <w:rFonts w:ascii="Arial Narrow" w:hAnsi="Arial Narrow" w:cs="Times New Roman"/>
          <w:bCs/>
          <w:iCs/>
          <w:sz w:val="22"/>
          <w:szCs w:val="22"/>
        </w:rPr>
        <w:t>0</w:t>
      </w:r>
      <w:r w:rsidR="005E303C" w:rsidRPr="00CA5AE9">
        <w:rPr>
          <w:rFonts w:ascii="Arial Narrow" w:hAnsi="Arial Narrow" w:cs="Times New Roman"/>
          <w:bCs/>
          <w:iCs/>
          <w:sz w:val="22"/>
          <w:szCs w:val="22"/>
        </w:rPr>
        <w:t>3</w:t>
      </w:r>
      <w:r w:rsidR="0007207C" w:rsidRPr="00CA5AE9">
        <w:rPr>
          <w:rFonts w:ascii="Arial Narrow" w:hAnsi="Arial Narrow" w:cs="Times New Roman"/>
          <w:bCs/>
          <w:iCs/>
          <w:sz w:val="22"/>
          <w:szCs w:val="22"/>
        </w:rPr>
        <w:t xml:space="preserve"> (</w:t>
      </w:r>
      <w:r w:rsidR="005E303C" w:rsidRPr="00CA5AE9">
        <w:rPr>
          <w:rFonts w:ascii="Arial Narrow" w:hAnsi="Arial Narrow" w:cs="Times New Roman"/>
          <w:bCs/>
          <w:iCs/>
          <w:sz w:val="22"/>
          <w:szCs w:val="22"/>
        </w:rPr>
        <w:t>três</w:t>
      </w:r>
      <w:r w:rsidR="0007207C" w:rsidRPr="00CA5AE9">
        <w:rPr>
          <w:rFonts w:ascii="Arial Narrow" w:hAnsi="Arial Narrow" w:cs="Times New Roman"/>
          <w:bCs/>
          <w:iCs/>
          <w:sz w:val="22"/>
          <w:szCs w:val="22"/>
        </w:rPr>
        <w:t>)</w:t>
      </w:r>
      <w:r w:rsidRPr="00CA5AE9">
        <w:rPr>
          <w:rFonts w:ascii="Arial Narrow" w:hAnsi="Arial Narrow" w:cs="Times New Roman"/>
          <w:bCs/>
          <w:iCs/>
          <w:sz w:val="22"/>
          <w:szCs w:val="22"/>
        </w:rPr>
        <w:t xml:space="preserve"> dias, a contar da data de seu recebimento.</w:t>
      </w:r>
      <w:r w:rsidRPr="00CA5AE9">
        <w:rPr>
          <w:rFonts w:ascii="Arial Narrow" w:hAnsi="Arial Narrow"/>
          <w:sz w:val="22"/>
          <w:szCs w:val="22"/>
        </w:rPr>
        <w:t xml:space="preserve">. </w:t>
      </w:r>
    </w:p>
    <w:p w:rsidR="00080710" w:rsidRPr="00CA5AE9" w:rsidRDefault="00080710" w:rsidP="00015D3C">
      <w:pPr>
        <w:numPr>
          <w:ilvl w:val="1"/>
          <w:numId w:val="16"/>
        </w:numPr>
        <w:spacing w:before="120" w:after="120" w:line="276" w:lineRule="auto"/>
        <w:ind w:left="0" w:firstLine="0"/>
        <w:jc w:val="both"/>
        <w:rPr>
          <w:rFonts w:ascii="Arial Narrow" w:hAnsi="Arial Narrow" w:cs="Times New Roman"/>
          <w:b/>
          <w:sz w:val="22"/>
          <w:szCs w:val="22"/>
        </w:rPr>
      </w:pPr>
      <w:r w:rsidRPr="00CA5AE9">
        <w:rPr>
          <w:rFonts w:ascii="Arial Narrow" w:hAnsi="Arial Narrow"/>
          <w:sz w:val="22"/>
          <w:szCs w:val="22"/>
        </w:rPr>
        <w:t>O prazo estabelecido no subitem anterior para assinatura da Ata de Registro de Preços poderá ser prorrogado uma única vez, por igual período, quando solicitado pelo(s) licitante(s) vencedor(s), durante o seu transcurso, e desde que devidamente aceito.</w:t>
      </w:r>
    </w:p>
    <w:p w:rsidR="00080710" w:rsidRPr="00CA5AE9" w:rsidRDefault="00080710" w:rsidP="00015D3C">
      <w:pPr>
        <w:numPr>
          <w:ilvl w:val="1"/>
          <w:numId w:val="16"/>
        </w:numPr>
        <w:spacing w:before="120" w:after="120" w:line="276" w:lineRule="auto"/>
        <w:ind w:left="0" w:firstLine="0"/>
        <w:jc w:val="both"/>
        <w:rPr>
          <w:rFonts w:ascii="Arial Narrow" w:hAnsi="Arial Narrow" w:cs="Times New Roman"/>
          <w:b/>
          <w:sz w:val="22"/>
          <w:szCs w:val="22"/>
        </w:rPr>
      </w:pPr>
      <w:r w:rsidRPr="00CA5AE9">
        <w:rPr>
          <w:rFonts w:ascii="Arial Narrow" w:hAnsi="Arial Narrow"/>
          <w:sz w:val="22"/>
          <w:szCs w:val="22"/>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080710" w:rsidRPr="00CA5AE9" w:rsidRDefault="00080710" w:rsidP="00015D3C">
      <w:pPr>
        <w:numPr>
          <w:ilvl w:val="2"/>
          <w:numId w:val="16"/>
        </w:numPr>
        <w:spacing w:before="120" w:after="120" w:line="276" w:lineRule="auto"/>
        <w:ind w:left="0" w:firstLine="0"/>
        <w:jc w:val="both"/>
        <w:rPr>
          <w:rFonts w:ascii="Arial Narrow" w:hAnsi="Arial Narrow" w:cs="Times New Roman"/>
          <w:sz w:val="22"/>
          <w:szCs w:val="22"/>
        </w:rPr>
      </w:pPr>
      <w:r w:rsidRPr="00CA5AE9">
        <w:rPr>
          <w:rFonts w:ascii="Arial Narrow" w:hAnsi="Arial Narrow" w:cs="Times New Roman"/>
          <w:sz w:val="22"/>
          <w:szCs w:val="22"/>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r w:rsidR="00D3107C" w:rsidRPr="00CA5AE9">
        <w:rPr>
          <w:rFonts w:ascii="Arial Narrow" w:hAnsi="Arial Narrow" w:cs="Times New Roman"/>
          <w:sz w:val="22"/>
          <w:szCs w:val="22"/>
        </w:rPr>
        <w:t>.</w:t>
      </w:r>
    </w:p>
    <w:p w:rsidR="000F104D" w:rsidRPr="00CA5AE9" w:rsidRDefault="000F104D"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rPr>
        <w:t>DO TERMO DE CONTRATO</w:t>
      </w:r>
    </w:p>
    <w:p w:rsidR="00D27859" w:rsidRPr="00CA5AE9" w:rsidRDefault="00D27859" w:rsidP="00015D3C">
      <w:pPr>
        <w:numPr>
          <w:ilvl w:val="1"/>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Após a homologação da licitação, em sendo realizada a contratação, será firmado Termo de Contrato ou emitido instrumento equivalente.</w:t>
      </w:r>
    </w:p>
    <w:p w:rsidR="00D27859" w:rsidRPr="00CA5AE9" w:rsidRDefault="00D27859" w:rsidP="00015D3C">
      <w:pPr>
        <w:numPr>
          <w:ilvl w:val="1"/>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 xml:space="preserve">O adjudicatário terá o prazo </w:t>
      </w:r>
      <w:r w:rsidRPr="00CA5AE9">
        <w:rPr>
          <w:rFonts w:ascii="Arial Narrow" w:eastAsia="Arial" w:hAnsi="Arial Narrow"/>
          <w:sz w:val="22"/>
          <w:szCs w:val="22"/>
        </w:rPr>
        <w:t xml:space="preserve">de </w:t>
      </w:r>
      <w:r w:rsidR="0007207C" w:rsidRPr="00CA5AE9">
        <w:rPr>
          <w:rFonts w:ascii="Arial Narrow" w:eastAsia="Arial" w:hAnsi="Arial Narrow"/>
          <w:sz w:val="22"/>
          <w:szCs w:val="22"/>
        </w:rPr>
        <w:t>03 (três)</w:t>
      </w:r>
      <w:r w:rsidRPr="00CA5AE9">
        <w:rPr>
          <w:rFonts w:ascii="Arial Narrow" w:eastAsia="Arial" w:hAnsi="Arial Narrow"/>
          <w:sz w:val="22"/>
          <w:szCs w:val="22"/>
        </w:rPr>
        <w:t xml:space="preserve"> dias</w:t>
      </w:r>
      <w:r w:rsidRPr="00CA5AE9">
        <w:rPr>
          <w:rFonts w:ascii="Arial Narrow" w:eastAsia="Arial" w:hAnsi="Arial Narrow"/>
          <w:color w:val="000000"/>
          <w:sz w:val="22"/>
          <w:szCs w:val="22"/>
        </w:rPr>
        <w:t xml:space="preserve">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D27859" w:rsidRPr="00CA5AE9" w:rsidRDefault="00D27859" w:rsidP="00015D3C">
      <w:pPr>
        <w:numPr>
          <w:ilvl w:val="2"/>
          <w:numId w:val="16"/>
        </w:numPr>
        <w:spacing w:before="120" w:after="120" w:line="276" w:lineRule="auto"/>
        <w:ind w:left="0" w:firstLine="0"/>
        <w:jc w:val="both"/>
        <w:rPr>
          <w:rFonts w:ascii="Arial Narrow" w:eastAsia="Arial" w:hAnsi="Arial Narrow"/>
          <w:sz w:val="22"/>
          <w:szCs w:val="22"/>
        </w:rPr>
      </w:pPr>
      <w:r w:rsidRPr="00CA5AE9">
        <w:rPr>
          <w:rFonts w:ascii="Arial Narrow" w:eastAsia="Arial" w:hAnsi="Arial Narrow"/>
          <w:color w:val="000000"/>
          <w:sz w:val="22"/>
          <w:szCs w:val="22"/>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w:t>
      </w:r>
      <w:r w:rsidR="000229B1" w:rsidRPr="00CA5AE9">
        <w:rPr>
          <w:rFonts w:ascii="Arial Narrow" w:eastAsia="Arial" w:hAnsi="Arial Narrow"/>
          <w:color w:val="000000"/>
          <w:sz w:val="22"/>
          <w:szCs w:val="22"/>
        </w:rPr>
        <w:t xml:space="preserve">e devolvido </w:t>
      </w:r>
      <w:r w:rsidRPr="00CA5AE9">
        <w:rPr>
          <w:rFonts w:ascii="Arial Narrow" w:eastAsia="Arial" w:hAnsi="Arial Narrow"/>
          <w:color w:val="000000"/>
          <w:sz w:val="22"/>
          <w:szCs w:val="22"/>
        </w:rPr>
        <w:t xml:space="preserve">no </w:t>
      </w:r>
      <w:r w:rsidRPr="00CA5AE9">
        <w:rPr>
          <w:rFonts w:ascii="Arial Narrow" w:eastAsia="Arial" w:hAnsi="Arial Narrow"/>
          <w:sz w:val="22"/>
          <w:szCs w:val="22"/>
        </w:rPr>
        <w:t xml:space="preserve">prazo de </w:t>
      </w:r>
      <w:r w:rsidR="0007207C" w:rsidRPr="00CA5AE9">
        <w:rPr>
          <w:rFonts w:ascii="Arial Narrow" w:eastAsia="Arial" w:hAnsi="Arial Narrow"/>
          <w:sz w:val="22"/>
          <w:szCs w:val="22"/>
        </w:rPr>
        <w:t>05 (cinco)</w:t>
      </w:r>
      <w:r w:rsidRPr="00CA5AE9">
        <w:rPr>
          <w:rFonts w:ascii="Arial Narrow" w:eastAsia="Arial" w:hAnsi="Arial Narrow"/>
          <w:sz w:val="22"/>
          <w:szCs w:val="22"/>
        </w:rPr>
        <w:t xml:space="preserve"> dias, a contar da data de seu recebimento. </w:t>
      </w:r>
    </w:p>
    <w:p w:rsidR="00D27859" w:rsidRPr="00CA5AE9" w:rsidRDefault="00D27859" w:rsidP="00015D3C">
      <w:pPr>
        <w:numPr>
          <w:ilvl w:val="2"/>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O prazo previsto no subitem anterior poderá ser prorrogado, por igual período, por solicitação justificada do adjudicatário e aceita pela Administração.</w:t>
      </w:r>
    </w:p>
    <w:p w:rsidR="00D27859" w:rsidRPr="00CA5AE9" w:rsidRDefault="00D27859" w:rsidP="00015D3C">
      <w:pPr>
        <w:numPr>
          <w:ilvl w:val="1"/>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O Aceite da Nota de Empenho ou do instrumento equivalente, emitida à empresa adjudicada, implica no reconhecimento de que:</w:t>
      </w:r>
    </w:p>
    <w:p w:rsidR="00D27859" w:rsidRPr="00CA5AE9" w:rsidRDefault="00D27859" w:rsidP="00015D3C">
      <w:pPr>
        <w:numPr>
          <w:ilvl w:val="2"/>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referida Nota está substituindo o contrato, aplicando-se à relação de negócios ali estabelecida as disposições da Lei nº 8.666, de 1993;</w:t>
      </w:r>
    </w:p>
    <w:p w:rsidR="00D27859" w:rsidRPr="00CA5AE9" w:rsidRDefault="00D27859" w:rsidP="00015D3C">
      <w:pPr>
        <w:numPr>
          <w:ilvl w:val="2"/>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a contratada se vincula à sua proposta e às previsões contidas no edital e seus anexos;</w:t>
      </w:r>
    </w:p>
    <w:p w:rsidR="00D27859" w:rsidRPr="00CA5AE9" w:rsidRDefault="00D27859" w:rsidP="00015D3C">
      <w:pPr>
        <w:numPr>
          <w:ilvl w:val="2"/>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lastRenderedPageBreak/>
        <w:t>a contratada reconhece que as hipóteses de rescisão são aquelas previstas nos artigos 77 e 78 da Lei nº 8.666/93 e reconhece os direitos da Administração previstos nos artigos 79 e 80 da mesma Lei.</w:t>
      </w:r>
    </w:p>
    <w:p w:rsidR="00D27859" w:rsidRPr="00CA5AE9" w:rsidRDefault="00D27859" w:rsidP="00015D3C">
      <w:pPr>
        <w:numPr>
          <w:ilvl w:val="1"/>
          <w:numId w:val="16"/>
        </w:numPr>
        <w:spacing w:before="120" w:after="120" w:line="276" w:lineRule="auto"/>
        <w:ind w:left="0" w:firstLine="0"/>
        <w:jc w:val="both"/>
        <w:rPr>
          <w:rFonts w:ascii="Arial Narrow" w:eastAsia="Arial" w:hAnsi="Arial Narrow"/>
          <w:sz w:val="22"/>
          <w:szCs w:val="22"/>
        </w:rPr>
      </w:pPr>
      <w:r w:rsidRPr="00CA5AE9">
        <w:rPr>
          <w:rFonts w:ascii="Arial Narrow" w:eastAsia="Arial" w:hAnsi="Arial Narrow"/>
          <w:color w:val="000000"/>
          <w:sz w:val="22"/>
          <w:szCs w:val="22"/>
        </w:rPr>
        <w:t xml:space="preserve">O prazo de vigência da contratação </w:t>
      </w:r>
      <w:r w:rsidRPr="00CA5AE9">
        <w:rPr>
          <w:rFonts w:ascii="Arial Narrow" w:eastAsia="Arial" w:hAnsi="Arial Narrow"/>
          <w:sz w:val="22"/>
          <w:szCs w:val="22"/>
        </w:rPr>
        <w:t xml:space="preserve">é de </w:t>
      </w:r>
      <w:r w:rsidR="0007207C" w:rsidRPr="00CA5AE9">
        <w:rPr>
          <w:rFonts w:ascii="Arial Narrow" w:eastAsia="Arial" w:hAnsi="Arial Narrow"/>
          <w:sz w:val="22"/>
          <w:szCs w:val="22"/>
        </w:rPr>
        <w:t xml:space="preserve">12 (doze) meses, </w:t>
      </w:r>
      <w:r w:rsidRPr="00CA5AE9">
        <w:rPr>
          <w:rFonts w:ascii="Arial Narrow" w:eastAsia="Arial" w:hAnsi="Arial Narrow"/>
          <w:sz w:val="22"/>
          <w:szCs w:val="22"/>
        </w:rPr>
        <w:t xml:space="preserve">prorrogável </w:t>
      </w:r>
      <w:r w:rsidR="00972EC5" w:rsidRPr="00CA5AE9">
        <w:rPr>
          <w:rFonts w:ascii="Arial Narrow" w:eastAsia="Arial" w:hAnsi="Arial Narrow"/>
          <w:sz w:val="22"/>
          <w:szCs w:val="22"/>
        </w:rPr>
        <w:t>conforme previsã</w:t>
      </w:r>
      <w:r w:rsidRPr="00CA5AE9">
        <w:rPr>
          <w:rFonts w:ascii="Arial Narrow" w:eastAsia="Arial" w:hAnsi="Arial Narrow"/>
          <w:sz w:val="22"/>
          <w:szCs w:val="22"/>
        </w:rPr>
        <w:t>o no instrumento contratual</w:t>
      </w:r>
      <w:r w:rsidR="00972EC5" w:rsidRPr="00CA5AE9">
        <w:rPr>
          <w:rFonts w:ascii="Arial Narrow" w:eastAsia="Arial" w:hAnsi="Arial Narrow"/>
          <w:sz w:val="22"/>
          <w:szCs w:val="22"/>
        </w:rPr>
        <w:t xml:space="preserve"> ou no termo de referência</w:t>
      </w:r>
      <w:r w:rsidRPr="00CA5AE9">
        <w:rPr>
          <w:rFonts w:ascii="Arial Narrow" w:eastAsia="Arial" w:hAnsi="Arial Narrow"/>
          <w:sz w:val="22"/>
          <w:szCs w:val="22"/>
        </w:rPr>
        <w:t xml:space="preserve">. </w:t>
      </w:r>
    </w:p>
    <w:p w:rsidR="002E77DC" w:rsidRPr="00CA5AE9" w:rsidRDefault="002E77DC" w:rsidP="00015D3C">
      <w:pPr>
        <w:spacing w:before="120" w:after="120" w:line="276" w:lineRule="auto"/>
        <w:jc w:val="both"/>
        <w:rPr>
          <w:rFonts w:ascii="Arial Narrow" w:eastAsia="Arial" w:hAnsi="Arial Narrow"/>
          <w:color w:val="000000"/>
          <w:sz w:val="22"/>
          <w:szCs w:val="22"/>
          <w:highlight w:val="darkYellow"/>
        </w:rPr>
      </w:pPr>
    </w:p>
    <w:p w:rsidR="00D27859" w:rsidRPr="00CA5AE9" w:rsidRDefault="00996A15" w:rsidP="00015D3C">
      <w:pPr>
        <w:numPr>
          <w:ilvl w:val="1"/>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 xml:space="preserve">Previamente à contratação a Administração realizará consulta ao </w:t>
      </w:r>
      <w:r w:rsidR="00532993" w:rsidRPr="00CA5AE9">
        <w:rPr>
          <w:rFonts w:ascii="Arial Narrow" w:eastAsia="Arial" w:hAnsi="Arial Narrow"/>
          <w:color w:val="000000"/>
          <w:sz w:val="22"/>
          <w:szCs w:val="22"/>
        </w:rPr>
        <w:t>SICAF</w:t>
      </w:r>
      <w:r w:rsidR="007F56C3" w:rsidRPr="00CA5AE9">
        <w:rPr>
          <w:rFonts w:ascii="Arial Narrow" w:eastAsia="Arial" w:hAnsi="Arial Narrow"/>
          <w:color w:val="000000"/>
          <w:sz w:val="22"/>
          <w:szCs w:val="22"/>
        </w:rPr>
        <w:t xml:space="preserve"> </w:t>
      </w:r>
      <w:r w:rsidRPr="00CA5AE9">
        <w:rPr>
          <w:rFonts w:ascii="Arial Narrow" w:eastAsia="Arial" w:hAnsi="Arial Narrow"/>
          <w:color w:val="000000"/>
          <w:sz w:val="22"/>
          <w:szCs w:val="22"/>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CA5AE9">
        <w:rPr>
          <w:rFonts w:ascii="Arial Narrow" w:eastAsia="Arial" w:hAnsi="Arial Narrow"/>
          <w:color w:val="000000"/>
          <w:sz w:val="22"/>
          <w:szCs w:val="22"/>
        </w:rPr>
        <w:t xml:space="preserve"> </w:t>
      </w:r>
    </w:p>
    <w:p w:rsidR="00996A15" w:rsidRPr="00CA5AE9" w:rsidRDefault="00996A15" w:rsidP="00015D3C">
      <w:pPr>
        <w:numPr>
          <w:ilvl w:val="2"/>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 xml:space="preserve">Nos casos em que houver necessidade de assinatura do instrumento de contrato, e o fornecedor não estiver inscrito no </w:t>
      </w:r>
      <w:r w:rsidR="00532993" w:rsidRPr="00CA5AE9">
        <w:rPr>
          <w:rFonts w:ascii="Arial Narrow" w:eastAsia="Arial" w:hAnsi="Arial Narrow"/>
          <w:color w:val="000000"/>
          <w:sz w:val="22"/>
          <w:szCs w:val="22"/>
        </w:rPr>
        <w:t>SICAF</w:t>
      </w:r>
      <w:r w:rsidRPr="00CA5AE9">
        <w:rPr>
          <w:rFonts w:ascii="Arial Narrow" w:eastAsia="Arial" w:hAnsi="Arial Narrow"/>
          <w:color w:val="000000"/>
          <w:sz w:val="22"/>
          <w:szCs w:val="22"/>
        </w:rPr>
        <w:t>, este deverá proceder ao seu cadastramento, sem ônus, antes da contratação</w:t>
      </w:r>
      <w:r w:rsidR="00F55B14" w:rsidRPr="00CA5AE9">
        <w:rPr>
          <w:rFonts w:ascii="Arial Narrow" w:eastAsia="Arial" w:hAnsi="Arial Narrow"/>
          <w:color w:val="000000"/>
          <w:sz w:val="22"/>
          <w:szCs w:val="22"/>
        </w:rPr>
        <w:t>.</w:t>
      </w:r>
    </w:p>
    <w:p w:rsidR="00D27859" w:rsidRPr="00CA5AE9" w:rsidRDefault="00D27859" w:rsidP="00015D3C">
      <w:pPr>
        <w:numPr>
          <w:ilvl w:val="2"/>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hAnsi="Arial Narrow" w:cs="Arial"/>
          <w:color w:val="000000"/>
          <w:sz w:val="22"/>
          <w:szCs w:val="22"/>
        </w:rPr>
        <w:t xml:space="preserve">Na hipótese de irregularidade do registro no </w:t>
      </w:r>
      <w:r w:rsidR="00532993" w:rsidRPr="00CA5AE9">
        <w:rPr>
          <w:rFonts w:ascii="Arial Narrow" w:hAnsi="Arial Narrow" w:cs="Arial"/>
          <w:color w:val="000000"/>
          <w:sz w:val="22"/>
          <w:szCs w:val="22"/>
        </w:rPr>
        <w:t>SICAF</w:t>
      </w:r>
      <w:r w:rsidRPr="00CA5AE9">
        <w:rPr>
          <w:rFonts w:ascii="Arial Narrow" w:hAnsi="Arial Narrow" w:cs="Arial"/>
          <w:color w:val="000000"/>
          <w:sz w:val="22"/>
          <w:szCs w:val="22"/>
        </w:rPr>
        <w:t>, o contratado deverá regularizar a sua situação perante o cadastro no prazo de até 05 (cinco) dias</w:t>
      </w:r>
      <w:r w:rsidR="00805D11" w:rsidRPr="00CA5AE9">
        <w:rPr>
          <w:rFonts w:ascii="Arial Narrow" w:hAnsi="Arial Narrow" w:cs="Arial"/>
          <w:color w:val="000000"/>
          <w:sz w:val="22"/>
          <w:szCs w:val="22"/>
        </w:rPr>
        <w:t xml:space="preserve"> úteis</w:t>
      </w:r>
      <w:r w:rsidRPr="00CA5AE9">
        <w:rPr>
          <w:rFonts w:ascii="Arial Narrow" w:hAnsi="Arial Narrow" w:cs="Arial"/>
          <w:color w:val="000000"/>
          <w:sz w:val="22"/>
          <w:szCs w:val="22"/>
        </w:rPr>
        <w:t>, sob pena de aplicação das penalidades previstas no edital e anexos.</w:t>
      </w:r>
    </w:p>
    <w:p w:rsidR="00D27859" w:rsidRPr="00CA5AE9" w:rsidRDefault="00D27859" w:rsidP="00015D3C">
      <w:pPr>
        <w:numPr>
          <w:ilvl w:val="1"/>
          <w:numId w:val="16"/>
        </w:numPr>
        <w:spacing w:before="120" w:after="120" w:line="276" w:lineRule="auto"/>
        <w:ind w:left="0" w:firstLine="0"/>
        <w:jc w:val="both"/>
        <w:rPr>
          <w:rFonts w:ascii="Arial Narrow" w:eastAsia="Arial" w:hAnsi="Arial Narrow"/>
          <w:color w:val="000000"/>
          <w:sz w:val="22"/>
          <w:szCs w:val="22"/>
        </w:rPr>
      </w:pPr>
      <w:r w:rsidRPr="00CA5AE9">
        <w:rPr>
          <w:rFonts w:ascii="Arial Narrow" w:eastAsia="Arial" w:hAnsi="Arial Narrow"/>
          <w:color w:val="000000"/>
          <w:sz w:val="22"/>
          <w:szCs w:val="22"/>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FA1419" w:rsidRPr="00CA5AE9" w:rsidRDefault="00FA1419"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rPr>
        <w:t>DO REAJUSTE</w:t>
      </w:r>
    </w:p>
    <w:p w:rsidR="00FA1419" w:rsidRPr="00CA5AE9" w:rsidRDefault="00FA1419"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As regras </w:t>
      </w:r>
      <w:r w:rsidRPr="00CA5AE9">
        <w:rPr>
          <w:rFonts w:ascii="Arial Narrow" w:eastAsia="Arial" w:hAnsi="Arial Narrow"/>
          <w:color w:val="000000"/>
          <w:sz w:val="22"/>
          <w:szCs w:val="22"/>
        </w:rPr>
        <w:t>acerca</w:t>
      </w:r>
      <w:r w:rsidRPr="00CA5AE9">
        <w:rPr>
          <w:rFonts w:ascii="Arial Narrow" w:hAnsi="Arial Narrow" w:cs="Arial"/>
          <w:color w:val="000000"/>
          <w:sz w:val="22"/>
          <w:szCs w:val="22"/>
        </w:rPr>
        <w:t xml:space="preserve"> do reajuste do valor contratual são as estabelecidas no Termo de </w:t>
      </w:r>
      <w:r w:rsidR="00592626" w:rsidRPr="00CA5AE9">
        <w:rPr>
          <w:rFonts w:ascii="Arial Narrow" w:hAnsi="Arial Narrow" w:cs="Arial"/>
          <w:color w:val="000000"/>
          <w:sz w:val="22"/>
          <w:szCs w:val="22"/>
        </w:rPr>
        <w:t>Referência</w:t>
      </w:r>
      <w:r w:rsidRPr="00CA5AE9">
        <w:rPr>
          <w:rFonts w:ascii="Arial Narrow" w:hAnsi="Arial Narrow" w:cs="Arial"/>
          <w:color w:val="000000"/>
          <w:sz w:val="22"/>
          <w:szCs w:val="22"/>
        </w:rPr>
        <w:t>, anexo a este Edital.</w:t>
      </w:r>
    </w:p>
    <w:p w:rsidR="000F104D" w:rsidRPr="00CA5AE9" w:rsidRDefault="000F104D"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rPr>
        <w:t xml:space="preserve">DA </w:t>
      </w:r>
      <w:r w:rsidR="005C7DCE" w:rsidRPr="00CA5AE9">
        <w:rPr>
          <w:rFonts w:ascii="Arial Narrow" w:hAnsi="Arial Narrow" w:cs="Arial"/>
          <w:sz w:val="22"/>
          <w:szCs w:val="22"/>
        </w:rPr>
        <w:t>ACEITAÇÃO</w:t>
      </w:r>
      <w:r w:rsidRPr="00CA5AE9">
        <w:rPr>
          <w:rFonts w:ascii="Arial Narrow" w:hAnsi="Arial Narrow" w:cs="Arial"/>
          <w:sz w:val="22"/>
          <w:szCs w:val="22"/>
        </w:rPr>
        <w:t xml:space="preserve"> DO OBJETO E DA FISCALIZAÇÃO</w:t>
      </w:r>
    </w:p>
    <w:p w:rsidR="000F104D" w:rsidRPr="00CA5AE9" w:rsidRDefault="000F104D"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en-US"/>
        </w:rPr>
        <w:t>Os critérios de aceitação do objeto e de fiscalização estão previstos no Termo de Referência.</w:t>
      </w:r>
    </w:p>
    <w:p w:rsidR="000F104D" w:rsidRPr="00CA5AE9" w:rsidRDefault="000F104D"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lang w:eastAsia="en-US"/>
        </w:rPr>
        <w:t>DAS OBRIGAÇÕES DA CONTRATANTE E DA CONTRATADA</w:t>
      </w:r>
    </w:p>
    <w:p w:rsidR="00166820" w:rsidRPr="00CA5AE9" w:rsidRDefault="000F104D" w:rsidP="00015D3C">
      <w:pPr>
        <w:numPr>
          <w:ilvl w:val="1"/>
          <w:numId w:val="16"/>
        </w:numPr>
        <w:spacing w:before="120" w:after="120" w:line="276" w:lineRule="auto"/>
        <w:ind w:left="0" w:firstLine="0"/>
        <w:jc w:val="both"/>
        <w:rPr>
          <w:rFonts w:ascii="Arial Narrow" w:hAnsi="Arial Narrow" w:cs="Arial"/>
          <w:b/>
          <w:color w:val="000000"/>
          <w:sz w:val="22"/>
          <w:szCs w:val="22"/>
        </w:rPr>
      </w:pPr>
      <w:r w:rsidRPr="00CA5AE9">
        <w:rPr>
          <w:rFonts w:ascii="Arial Narrow" w:hAnsi="Arial Narrow" w:cs="Arial"/>
          <w:color w:val="000000"/>
          <w:sz w:val="22"/>
          <w:szCs w:val="22"/>
          <w:lang w:eastAsia="en-US"/>
        </w:rPr>
        <w:t xml:space="preserve">As obrigações da Contratante e da Contratada são as estabelecidas no Termo de </w:t>
      </w:r>
      <w:r w:rsidRPr="00CA5AE9">
        <w:rPr>
          <w:rFonts w:ascii="Arial Narrow" w:hAnsi="Arial Narrow" w:cs="Arial"/>
          <w:sz w:val="22"/>
          <w:szCs w:val="22"/>
          <w:lang w:eastAsia="en-US"/>
        </w:rPr>
        <w:t>Referência</w:t>
      </w:r>
      <w:r w:rsidRPr="00CA5AE9">
        <w:rPr>
          <w:rFonts w:ascii="Arial Narrow" w:hAnsi="Arial Narrow" w:cs="Arial"/>
          <w:color w:val="000000"/>
          <w:sz w:val="22"/>
          <w:szCs w:val="22"/>
          <w:lang w:eastAsia="en-US"/>
        </w:rPr>
        <w:t>.</w:t>
      </w:r>
    </w:p>
    <w:p w:rsidR="000F104D" w:rsidRPr="00CA5AE9" w:rsidRDefault="390C2635"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rPr>
        <w:t>DO PAGAMENTO</w:t>
      </w:r>
    </w:p>
    <w:p w:rsidR="000229B1" w:rsidRPr="00CA5AE9" w:rsidRDefault="00592626"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As regras</w:t>
      </w:r>
      <w:r w:rsidRPr="00CA5AE9">
        <w:rPr>
          <w:rFonts w:ascii="Arial Narrow" w:eastAsia="Arial" w:hAnsi="Arial Narrow" w:cs="Arial"/>
          <w:color w:val="000000"/>
          <w:sz w:val="22"/>
          <w:szCs w:val="22"/>
        </w:rPr>
        <w:t xml:space="preserve"> </w:t>
      </w:r>
      <w:r w:rsidRPr="00CA5AE9">
        <w:rPr>
          <w:rFonts w:ascii="Arial Narrow" w:eastAsia="Arial" w:hAnsi="Arial Narrow"/>
          <w:color w:val="000000"/>
          <w:sz w:val="22"/>
          <w:szCs w:val="22"/>
        </w:rPr>
        <w:t>acerc</w:t>
      </w:r>
      <w:r w:rsidRPr="00CA5AE9">
        <w:rPr>
          <w:rFonts w:ascii="Arial Narrow" w:eastAsia="Arial" w:hAnsi="Arial Narrow" w:cs="Arial"/>
          <w:color w:val="000000"/>
          <w:sz w:val="22"/>
          <w:szCs w:val="22"/>
        </w:rPr>
        <w:t>a</w:t>
      </w:r>
      <w:r w:rsidRPr="00CA5AE9">
        <w:rPr>
          <w:rFonts w:ascii="Arial Narrow" w:hAnsi="Arial Narrow" w:cs="Arial"/>
          <w:color w:val="000000"/>
          <w:sz w:val="22"/>
          <w:szCs w:val="22"/>
        </w:rPr>
        <w:t xml:space="preserve"> do reajuste do valor contratual são as estabelecidas no Termo de Referência, anexo a este Edital.</w:t>
      </w:r>
    </w:p>
    <w:p w:rsidR="000229B1" w:rsidRPr="00CA5AE9" w:rsidRDefault="000229B1"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rPr>
        <w:lastRenderedPageBreak/>
        <w:t>DAS SANÇÕES ADMINISTRATIVAS.</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Comete infração administrativa, nos termos da Lei nº 10.520, de 2002, o licitante/adjudicatário que: </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não assinar o termo de contrato ou aceitar/retirar o instrumento equivalente, quando convocado dentro do prazo de validade da proposta;</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apresentar documentação falsa;</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deixar de entregar os documentos exigidos no certame;</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ensejar o retardamento da execução do objeto;</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não mantiver a proposta;</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cometer fraude fiscal;</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comportar-se de modo inidôneo;</w:t>
      </w:r>
    </w:p>
    <w:p w:rsidR="008B2CE0" w:rsidRPr="00CA5AE9" w:rsidRDefault="008B2CE0" w:rsidP="00015D3C">
      <w:pPr>
        <w:rPr>
          <w:rFonts w:ascii="Arial Narrow" w:hAnsi="Arial Narrow"/>
          <w:sz w:val="22"/>
          <w:szCs w:val="22"/>
          <w:lang w:eastAsia="en-US"/>
        </w:rPr>
      </w:pP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O licitante/adjudicatário que cometer qualquer das infrações discriminadas nos subitens anteriores ficará sujeito, sem prejuízo da responsabilidade civil e criminal, às seguintes sanções:</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Advertência por faltas leves, assim entendidas como aquelas que não acarretarem prejuízos significativos ao objeto da contratação;</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Multa </w:t>
      </w:r>
      <w:r w:rsidRPr="00CA5AE9">
        <w:rPr>
          <w:rFonts w:ascii="Arial Narrow" w:hAnsi="Arial Narrow" w:cs="Arial"/>
          <w:sz w:val="22"/>
          <w:szCs w:val="22"/>
        </w:rPr>
        <w:t>de</w:t>
      </w:r>
      <w:r w:rsidR="00F9374A" w:rsidRPr="00CA5AE9">
        <w:rPr>
          <w:rFonts w:ascii="Arial Narrow" w:hAnsi="Arial Narrow" w:cs="Arial"/>
          <w:sz w:val="22"/>
          <w:szCs w:val="22"/>
        </w:rPr>
        <w:t xml:space="preserve"> 10</w:t>
      </w:r>
      <w:r w:rsidRPr="00CA5AE9">
        <w:rPr>
          <w:rFonts w:ascii="Arial Narrow" w:hAnsi="Arial Narrow" w:cs="Arial"/>
          <w:sz w:val="22"/>
          <w:szCs w:val="22"/>
        </w:rPr>
        <w:t>% (</w:t>
      </w:r>
      <w:r w:rsidR="00F9374A" w:rsidRPr="00CA5AE9">
        <w:rPr>
          <w:rFonts w:ascii="Arial Narrow" w:hAnsi="Arial Narrow" w:cs="Arial"/>
          <w:sz w:val="22"/>
          <w:szCs w:val="22"/>
        </w:rPr>
        <w:t xml:space="preserve">dez </w:t>
      </w:r>
      <w:r w:rsidRPr="00CA5AE9">
        <w:rPr>
          <w:rFonts w:ascii="Arial Narrow" w:hAnsi="Arial Narrow" w:cs="Arial"/>
          <w:sz w:val="22"/>
          <w:szCs w:val="22"/>
        </w:rPr>
        <w:t>por cento) sobre</w:t>
      </w:r>
      <w:r w:rsidRPr="00CA5AE9">
        <w:rPr>
          <w:rFonts w:ascii="Arial Narrow" w:hAnsi="Arial Narrow" w:cs="Arial"/>
          <w:color w:val="000000"/>
          <w:sz w:val="22"/>
          <w:szCs w:val="22"/>
        </w:rPr>
        <w:t xml:space="preserve"> o valor estimado do(s) item(s) prejudicado(s) pela conduta do licitante;</w:t>
      </w:r>
    </w:p>
    <w:p w:rsidR="00096B41" w:rsidRPr="00CA5AE9" w:rsidRDefault="00096B41" w:rsidP="00015D3C">
      <w:pPr>
        <w:pStyle w:val="PargrafodaLista1"/>
        <w:numPr>
          <w:ilvl w:val="2"/>
          <w:numId w:val="16"/>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Suspensão de licitar e impedimento de contratar com o órgão, entidade ou unidade administrativa pela qual a Administração Pública opera e atua concretamente, pelo prazo de até dois anos;</w:t>
      </w:r>
    </w:p>
    <w:p w:rsidR="000229B1" w:rsidRPr="00CA5AE9" w:rsidRDefault="000229B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Impedimento de licitar e de contratar com a União e descredenciamento no </w:t>
      </w:r>
      <w:r w:rsidR="00532993" w:rsidRPr="00CA5AE9">
        <w:rPr>
          <w:rFonts w:ascii="Arial Narrow" w:hAnsi="Arial Narrow" w:cs="Arial"/>
          <w:color w:val="000000"/>
          <w:sz w:val="22"/>
          <w:szCs w:val="22"/>
        </w:rPr>
        <w:t>SICAF</w:t>
      </w:r>
      <w:r w:rsidRPr="00CA5AE9">
        <w:rPr>
          <w:rFonts w:ascii="Arial Narrow" w:hAnsi="Arial Narrow" w:cs="Arial"/>
          <w:color w:val="000000"/>
          <w:sz w:val="22"/>
          <w:szCs w:val="22"/>
        </w:rPr>
        <w:t>, pelo prazo de até cinco anos;</w:t>
      </w:r>
    </w:p>
    <w:p w:rsidR="00532993" w:rsidRPr="00CA5AE9" w:rsidRDefault="00532993" w:rsidP="00015D3C">
      <w:pPr>
        <w:pStyle w:val="PargrafodaLista1"/>
        <w:numPr>
          <w:ilvl w:val="3"/>
          <w:numId w:val="16"/>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A Sanção de impedimento de licitar e contratar prevista neste subitem também é aplicável em quaisquer das hipóteses previstas como infração administrativa no subitem 20.1 deste Edital.</w:t>
      </w:r>
    </w:p>
    <w:p w:rsidR="00096B41" w:rsidRPr="00CA5AE9" w:rsidRDefault="00096B41"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A penalidade de multa pode ser aplicada cumulativamente com </w:t>
      </w:r>
      <w:r w:rsidR="00096B41" w:rsidRPr="00CA5AE9">
        <w:rPr>
          <w:rFonts w:ascii="Arial Narrow" w:hAnsi="Arial Narrow" w:cs="Arial"/>
          <w:color w:val="000000"/>
          <w:sz w:val="22"/>
          <w:szCs w:val="22"/>
        </w:rPr>
        <w:t>as demais sanções</w:t>
      </w:r>
      <w:r w:rsidRPr="00CA5AE9">
        <w:rPr>
          <w:rFonts w:ascii="Arial Narrow" w:hAnsi="Arial Narrow" w:cs="Arial"/>
          <w:color w:val="000000"/>
          <w:sz w:val="22"/>
          <w:szCs w:val="22"/>
        </w:rPr>
        <w:t>.</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Caso o valor da multa não seja suficiente para cobrir os prejuízos causados pela conduta do licitante, a União ou Entidade poderá cobrar o valor remanescente judicialmente, conforme artigo 419 do Código Civil.</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As penalidades serão obrigatoriamente registradas no </w:t>
      </w:r>
      <w:r w:rsidR="00532993" w:rsidRPr="00CA5AE9">
        <w:rPr>
          <w:rFonts w:ascii="Arial Narrow" w:hAnsi="Arial Narrow" w:cs="Arial"/>
          <w:color w:val="000000"/>
          <w:sz w:val="22"/>
          <w:szCs w:val="22"/>
        </w:rPr>
        <w:t>SICAF</w:t>
      </w:r>
      <w:r w:rsidRPr="00CA5AE9">
        <w:rPr>
          <w:rFonts w:ascii="Arial Narrow" w:hAnsi="Arial Narrow" w:cs="Arial"/>
          <w:color w:val="000000"/>
          <w:sz w:val="22"/>
          <w:szCs w:val="22"/>
        </w:rPr>
        <w:t>.</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As sanções por atos praticados no decorrer da contratação estão previstas no Termo de Referência.</w:t>
      </w:r>
    </w:p>
    <w:p w:rsidR="000229B1" w:rsidRPr="00CA5AE9" w:rsidRDefault="000229B1" w:rsidP="00015D3C">
      <w:pPr>
        <w:pStyle w:val="Nivel01"/>
        <w:numPr>
          <w:ilvl w:val="0"/>
          <w:numId w:val="16"/>
        </w:numPr>
        <w:ind w:left="0" w:firstLine="0"/>
        <w:rPr>
          <w:rFonts w:ascii="Arial Narrow" w:hAnsi="Arial Narrow" w:cs="Arial"/>
          <w:bCs w:val="0"/>
          <w:color w:val="auto"/>
          <w:sz w:val="22"/>
          <w:szCs w:val="22"/>
        </w:rPr>
      </w:pPr>
      <w:r w:rsidRPr="00CA5AE9">
        <w:rPr>
          <w:rFonts w:ascii="Arial Narrow" w:hAnsi="Arial Narrow" w:cs="Arial"/>
          <w:bCs w:val="0"/>
          <w:color w:val="auto"/>
          <w:sz w:val="22"/>
          <w:szCs w:val="22"/>
        </w:rPr>
        <w:t xml:space="preserve">DA </w:t>
      </w:r>
      <w:r w:rsidRPr="00CA5AE9">
        <w:rPr>
          <w:rFonts w:ascii="Arial Narrow" w:hAnsi="Arial Narrow" w:cs="Arial"/>
          <w:color w:val="auto"/>
          <w:sz w:val="22"/>
          <w:szCs w:val="22"/>
        </w:rPr>
        <w:t>FORMAÇÃO</w:t>
      </w:r>
      <w:r w:rsidRPr="00CA5AE9">
        <w:rPr>
          <w:rFonts w:ascii="Arial Narrow" w:hAnsi="Arial Narrow" w:cs="Arial"/>
          <w:bCs w:val="0"/>
          <w:color w:val="auto"/>
          <w:sz w:val="22"/>
          <w:szCs w:val="22"/>
        </w:rPr>
        <w:t xml:space="preserve"> DO CADASTRO DE RESERVA </w:t>
      </w:r>
    </w:p>
    <w:p w:rsidR="000229B1" w:rsidRPr="00CA5AE9" w:rsidRDefault="000229B1"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Após o encerramento da etapa competitiva, os licitantes poderão reduzir seus preços ao valor da proposta do licitante mais bem classificado.</w:t>
      </w:r>
    </w:p>
    <w:p w:rsidR="000229B1" w:rsidRPr="00CA5AE9" w:rsidRDefault="000229B1"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apresentação de novas propostas na forma deste item não prejudicará o resultado do certame em relação ao licitante melhor classificado.</w:t>
      </w:r>
    </w:p>
    <w:p w:rsidR="000229B1" w:rsidRPr="00CA5AE9" w:rsidRDefault="000229B1"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Havendo um ou mais licitantes que aceitem cotar suas propostas em valor igual ao do licitante vencedor, estes serão classificados segundo a ordem da última proposta individual apresentada durante a fase competitiva.</w:t>
      </w:r>
    </w:p>
    <w:p w:rsidR="000229B1" w:rsidRPr="00CA5AE9" w:rsidRDefault="000229B1"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0229B1" w:rsidRPr="00CA5AE9" w:rsidRDefault="000229B1"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rPr>
        <w:t>DA IMPUGNAÇÃO AO EDITAL E DO PEDIDO DE ESCLARECIMENTO</w:t>
      </w:r>
    </w:p>
    <w:p w:rsidR="000229B1" w:rsidRPr="00CA5AE9" w:rsidRDefault="000229B1"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Até </w:t>
      </w:r>
      <w:r w:rsidRPr="00CA5AE9">
        <w:rPr>
          <w:rFonts w:ascii="Arial Narrow" w:hAnsi="Arial Narrow" w:cs="Arial"/>
          <w:color w:val="000000"/>
          <w:sz w:val="22"/>
          <w:szCs w:val="22"/>
        </w:rPr>
        <w:t>02 (dois) dias úteis antes da data designada para a abertura da sessão pública, qualquer pessoa poderá impugnar este Edital.</w:t>
      </w:r>
    </w:p>
    <w:p w:rsidR="000229B1" w:rsidRPr="00CA5AE9" w:rsidRDefault="000229B1"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impugnação poderá ser realizada por forma eletrônica, pelo e-mail </w:t>
      </w:r>
      <w:r w:rsidR="00F933A0" w:rsidRPr="00CA5AE9">
        <w:rPr>
          <w:rFonts w:ascii="Arial Narrow" w:hAnsi="Arial Narrow" w:cs="Arial"/>
          <w:sz w:val="22"/>
          <w:szCs w:val="22"/>
        </w:rPr>
        <w:t>cpl@cfp.ufcg.edu.br</w:t>
      </w:r>
      <w:r w:rsidRPr="00CA5AE9">
        <w:rPr>
          <w:rFonts w:ascii="Arial Narrow" w:hAnsi="Arial Narrow" w:cs="Arial"/>
          <w:sz w:val="22"/>
          <w:szCs w:val="22"/>
        </w:rPr>
        <w:t xml:space="preserve">, ou por petição dirigida ou protocolada no endereço </w:t>
      </w:r>
      <w:r w:rsidR="00F933A0" w:rsidRPr="00CA5AE9">
        <w:rPr>
          <w:rFonts w:ascii="Arial Narrow" w:hAnsi="Arial Narrow" w:cs="Arial"/>
          <w:sz w:val="22"/>
          <w:szCs w:val="22"/>
        </w:rPr>
        <w:t>sito à Rua Sérgio Moreira de Figueiredo, S/N, Casas Populares, CEP 58900-000, Cajazeiras - PB</w:t>
      </w:r>
      <w:r w:rsidRPr="00CA5AE9">
        <w:rPr>
          <w:rFonts w:ascii="Arial Narrow" w:hAnsi="Arial Narrow" w:cs="Arial"/>
          <w:sz w:val="22"/>
          <w:szCs w:val="22"/>
        </w:rPr>
        <w:t>, seção</w:t>
      </w:r>
      <w:r w:rsidR="00F933A0" w:rsidRPr="00CA5AE9">
        <w:rPr>
          <w:rFonts w:ascii="Arial Narrow" w:hAnsi="Arial Narrow" w:cs="Arial"/>
          <w:sz w:val="22"/>
          <w:szCs w:val="22"/>
        </w:rPr>
        <w:t xml:space="preserve"> do Protocolo Setorial do CFP/UFCG.</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Caberá ao Pregoeiro decidir sobre a impugnação no prazo de até vinte e quatro horas.</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Acolhida a impugnação, será definida e publicada nova data para a realização do certame.</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lastRenderedPageBreak/>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As impugnações e pedidos de esclarecimentos não suspendem os prazos previstos no certame.</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As respostas às impugnações e os esclarecimentos prestados pelo Pregoeiro serão entranhados nos autos do processo licitatório e estarão disponíveis para consulta por qualquer interessado.</w:t>
      </w:r>
    </w:p>
    <w:p w:rsidR="000229B1" w:rsidRPr="00CA5AE9" w:rsidRDefault="000229B1" w:rsidP="00015D3C">
      <w:pPr>
        <w:pStyle w:val="Nivel01"/>
        <w:numPr>
          <w:ilvl w:val="0"/>
          <w:numId w:val="16"/>
        </w:numPr>
        <w:ind w:left="0" w:firstLine="0"/>
        <w:rPr>
          <w:rFonts w:ascii="Arial Narrow" w:hAnsi="Arial Narrow" w:cs="Arial"/>
          <w:sz w:val="22"/>
          <w:szCs w:val="22"/>
        </w:rPr>
      </w:pPr>
      <w:r w:rsidRPr="00CA5AE9">
        <w:rPr>
          <w:rFonts w:ascii="Arial Narrow" w:hAnsi="Arial Narrow" w:cs="Arial"/>
          <w:sz w:val="22"/>
          <w:szCs w:val="22"/>
        </w:rPr>
        <w:t>DAS DISPOSIÇÕES GERAIS</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Da sessão pública do Pregão divulgar-se-á Ata no sistema eletrônico.</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Todas as referências de tempo no Edital, no aviso e durante a sessão pública observarão o horário de Brasília – DF.</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O licitante será responsável por todas as transações que forem efetuadas em seu nome no sistema eletrônico, assumindo como firmes e verdadeiras suas propostas e lances.</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 homologação do resultado desta licitação não implicará direito à contratação.</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Na contagem dos prazos estabelecidos neste Edital e seus Anexos, excluir-se-á o dia do início e incluir-se-á o do vencimento. Só se iniciam e vencem os prazos em dias de expediente na Administração.</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O desatendimento de exigências formais não essenciais não importará o afastamento do licitante, desde que seja possível o aproveitamento do ato, observados os princípios da isonomia e do interesse público.</w:t>
      </w:r>
    </w:p>
    <w:p w:rsidR="000229B1" w:rsidRPr="00CA5AE9" w:rsidRDefault="000229B1" w:rsidP="00015D3C">
      <w:pPr>
        <w:numPr>
          <w:ilvl w:val="1"/>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Em caso de divergência entre disposições deste Edital e de seus anexos ou demais peças que compõem o processo, prevalecerá as deste Edital.</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sz w:val="22"/>
          <w:szCs w:val="22"/>
        </w:rPr>
        <w:lastRenderedPageBreak/>
        <w:t xml:space="preserve">O Edital está disponibilizado, na íntegra, no endereço eletrônico </w:t>
      </w:r>
      <w:hyperlink r:id="rId15" w:history="1">
        <w:r w:rsidR="001A09E9" w:rsidRPr="00CA5AE9">
          <w:rPr>
            <w:rStyle w:val="Hyperlink"/>
            <w:rFonts w:ascii="Arial Narrow" w:hAnsi="Arial Narrow"/>
            <w:color w:val="auto"/>
            <w:sz w:val="22"/>
            <w:szCs w:val="22"/>
          </w:rPr>
          <w:t>http://comprasnet.gov.br/acesso.asp?url=/ConsultaLicitacoes/ConsLicitacao_Filtro.asp</w:t>
        </w:r>
      </w:hyperlink>
      <w:r w:rsidR="001A09E9" w:rsidRPr="00CA5AE9">
        <w:rPr>
          <w:rFonts w:ascii="Arial Narrow" w:hAnsi="Arial Narrow" w:cs="Arial"/>
          <w:sz w:val="22"/>
          <w:szCs w:val="22"/>
        </w:rPr>
        <w:t xml:space="preserve"> ou </w:t>
      </w:r>
      <w:hyperlink r:id="rId16" w:history="1">
        <w:r w:rsidR="001A09E9" w:rsidRPr="00CA5AE9">
          <w:rPr>
            <w:rStyle w:val="Hyperlink"/>
            <w:rFonts w:ascii="Arial Narrow" w:hAnsi="Arial Narrow"/>
            <w:color w:val="auto"/>
            <w:sz w:val="22"/>
            <w:szCs w:val="22"/>
          </w:rPr>
          <w:t>http://www.cfp.ufcg.edu.br/portal/index.php/component/content/article?id=336</w:t>
        </w:r>
      </w:hyperlink>
      <w:r w:rsidRPr="00CA5AE9">
        <w:rPr>
          <w:rFonts w:ascii="Arial Narrow" w:hAnsi="Arial Narrow" w:cs="Arial"/>
          <w:sz w:val="22"/>
          <w:szCs w:val="22"/>
        </w:rPr>
        <w:t xml:space="preserve">, e também poderão ser lidos e/ou obtidos no endereço </w:t>
      </w:r>
      <w:r w:rsidR="001A09E9" w:rsidRPr="00CA5AE9">
        <w:rPr>
          <w:rFonts w:ascii="Arial Narrow" w:hAnsi="Arial Narrow" w:cs="Arial"/>
          <w:sz w:val="22"/>
          <w:szCs w:val="22"/>
        </w:rPr>
        <w:t>sito à Rua Sérgio Moreira de Figueiredo, S/N, Casas Populares, CEP 58900-000</w:t>
      </w:r>
      <w:r w:rsidRPr="00CA5AE9">
        <w:rPr>
          <w:rFonts w:ascii="Arial Narrow" w:hAnsi="Arial Narrow" w:cs="Arial"/>
          <w:sz w:val="22"/>
          <w:szCs w:val="22"/>
        </w:rPr>
        <w:t xml:space="preserve">, nos dias úteis, no horário das </w:t>
      </w:r>
      <w:r w:rsidR="001A09E9" w:rsidRPr="00CA5AE9">
        <w:rPr>
          <w:rFonts w:ascii="Arial Narrow" w:hAnsi="Arial Narrow" w:cs="Arial"/>
          <w:sz w:val="22"/>
          <w:szCs w:val="22"/>
        </w:rPr>
        <w:t>08:00 horas às 12:00 horas e das 13:30 às 17:</w:t>
      </w:r>
      <w:r w:rsidR="00E2292C" w:rsidRPr="00CA5AE9">
        <w:rPr>
          <w:rFonts w:ascii="Arial Narrow" w:hAnsi="Arial Narrow" w:cs="Arial"/>
          <w:sz w:val="22"/>
          <w:szCs w:val="22"/>
        </w:rPr>
        <w:t>3</w:t>
      </w:r>
      <w:r w:rsidR="001A09E9" w:rsidRPr="00CA5AE9">
        <w:rPr>
          <w:rFonts w:ascii="Arial Narrow" w:hAnsi="Arial Narrow" w:cs="Arial"/>
          <w:sz w:val="22"/>
          <w:szCs w:val="22"/>
        </w:rPr>
        <w:t>0 horas</w:t>
      </w:r>
      <w:r w:rsidRPr="00CA5AE9">
        <w:rPr>
          <w:rFonts w:ascii="Arial Narrow" w:hAnsi="Arial Narrow" w:cs="Arial"/>
          <w:sz w:val="22"/>
          <w:szCs w:val="22"/>
        </w:rPr>
        <w:t>, mesmo endereço e período no qual os autos do processo administrativo</w:t>
      </w:r>
      <w:r w:rsidRPr="00CA5AE9">
        <w:rPr>
          <w:rFonts w:ascii="Arial Narrow" w:hAnsi="Arial Narrow" w:cs="Arial"/>
          <w:color w:val="000000"/>
          <w:sz w:val="22"/>
          <w:szCs w:val="22"/>
        </w:rPr>
        <w:t xml:space="preserve"> permanecerão com vista franqueada aos interessados.</w:t>
      </w:r>
    </w:p>
    <w:p w:rsidR="000229B1" w:rsidRPr="00CA5AE9" w:rsidRDefault="000229B1" w:rsidP="00015D3C">
      <w:pPr>
        <w:numPr>
          <w:ilvl w:val="1"/>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Integram este Edital, para todos os fins e efeitos, os seguintes anexos:</w:t>
      </w:r>
    </w:p>
    <w:p w:rsidR="00A84972" w:rsidRPr="00CA5AE9" w:rsidRDefault="00A84972"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ANEXO I - Termo de Referência;</w:t>
      </w:r>
    </w:p>
    <w:p w:rsidR="00A84972" w:rsidRPr="00CA5AE9" w:rsidRDefault="00A84972"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ANEXO II – Minuta de Ata de Registro de Preços, se for o caso.</w:t>
      </w:r>
    </w:p>
    <w:p w:rsidR="000229B1" w:rsidRPr="00CA5AE9" w:rsidRDefault="00A84972" w:rsidP="00015D3C">
      <w:pPr>
        <w:numPr>
          <w:ilvl w:val="2"/>
          <w:numId w:val="16"/>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ANEXO III – Minuta de Termo de Contrato;</w:t>
      </w:r>
    </w:p>
    <w:p w:rsidR="000229B1" w:rsidRPr="00CA5AE9" w:rsidRDefault="002E77DC"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 </w:t>
      </w:r>
      <w:r w:rsidR="000229B1" w:rsidRPr="00CA5AE9">
        <w:rPr>
          <w:rFonts w:ascii="Arial Narrow" w:hAnsi="Arial Narrow" w:cs="Arial"/>
          <w:sz w:val="22"/>
          <w:szCs w:val="22"/>
        </w:rPr>
        <w:t xml:space="preserve">ANEXO </w:t>
      </w:r>
      <w:r w:rsidR="00EE4A0C" w:rsidRPr="00CA5AE9">
        <w:rPr>
          <w:rFonts w:ascii="Arial Narrow" w:hAnsi="Arial Narrow" w:cs="Arial"/>
          <w:sz w:val="22"/>
          <w:szCs w:val="22"/>
        </w:rPr>
        <w:t>I</w:t>
      </w:r>
      <w:r w:rsidR="000229B1" w:rsidRPr="00CA5AE9">
        <w:rPr>
          <w:rFonts w:ascii="Arial Narrow" w:hAnsi="Arial Narrow" w:cs="Arial"/>
          <w:sz w:val="22"/>
          <w:szCs w:val="22"/>
        </w:rPr>
        <w:t xml:space="preserve">V – </w:t>
      </w:r>
      <w:r w:rsidRPr="00CA5AE9">
        <w:rPr>
          <w:rFonts w:ascii="Arial Narrow" w:hAnsi="Arial Narrow" w:cs="Arial"/>
          <w:sz w:val="22"/>
          <w:szCs w:val="22"/>
        </w:rPr>
        <w:t>Estudo Preliminar da Contratação;</w:t>
      </w:r>
    </w:p>
    <w:p w:rsidR="00A84972" w:rsidRPr="00CA5AE9" w:rsidRDefault="00A84972"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V – Modelo da Proposta;</w:t>
      </w:r>
    </w:p>
    <w:p w:rsidR="00A84972" w:rsidRPr="00CA5AE9" w:rsidRDefault="00A84972"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ANEXO VI </w:t>
      </w:r>
      <w:r w:rsidR="00EF381B" w:rsidRPr="00CA5AE9">
        <w:rPr>
          <w:rFonts w:ascii="Arial Narrow" w:hAnsi="Arial Narrow" w:cs="Arial"/>
          <w:sz w:val="22"/>
          <w:szCs w:val="22"/>
        </w:rPr>
        <w:t>–</w:t>
      </w:r>
      <w:r w:rsidRPr="00CA5AE9">
        <w:rPr>
          <w:rFonts w:ascii="Arial Narrow" w:hAnsi="Arial Narrow" w:cs="Arial"/>
          <w:sz w:val="22"/>
          <w:szCs w:val="22"/>
        </w:rPr>
        <w:t xml:space="preserve"> </w:t>
      </w:r>
      <w:r w:rsidR="00EF381B" w:rsidRPr="00CA5AE9">
        <w:rPr>
          <w:rFonts w:ascii="Arial Narrow" w:hAnsi="Arial Narrow" w:cs="Arial"/>
          <w:sz w:val="22"/>
          <w:szCs w:val="22"/>
        </w:rPr>
        <w:t>Modelo de Ordem de Serviço</w:t>
      </w:r>
      <w:r w:rsidR="00957D13" w:rsidRPr="00CA5AE9">
        <w:rPr>
          <w:rFonts w:ascii="Arial Narrow" w:hAnsi="Arial Narrow" w:cs="Arial"/>
          <w:sz w:val="22"/>
          <w:szCs w:val="22"/>
        </w:rPr>
        <w:t>;</w:t>
      </w:r>
      <w:r w:rsidR="00EF381B" w:rsidRPr="00CA5AE9">
        <w:rPr>
          <w:rFonts w:ascii="Arial Narrow" w:hAnsi="Arial Narrow" w:cs="Arial"/>
          <w:sz w:val="22"/>
          <w:szCs w:val="22"/>
        </w:rPr>
        <w:t xml:space="preserve"> </w:t>
      </w:r>
    </w:p>
    <w:p w:rsidR="00EF381B" w:rsidRPr="00CA5AE9" w:rsidRDefault="00EF381B"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VII – Descrição Detalhada dos Serviços</w:t>
      </w:r>
      <w:r w:rsidR="00957D13" w:rsidRPr="00CA5AE9">
        <w:rPr>
          <w:rFonts w:ascii="Arial Narrow" w:hAnsi="Arial Narrow" w:cs="Arial"/>
          <w:sz w:val="22"/>
          <w:szCs w:val="22"/>
        </w:rPr>
        <w:t>;</w:t>
      </w:r>
      <w:r w:rsidRPr="00CA5AE9">
        <w:rPr>
          <w:rFonts w:ascii="Arial Narrow" w:hAnsi="Arial Narrow" w:cs="Arial"/>
          <w:sz w:val="22"/>
          <w:szCs w:val="22"/>
        </w:rPr>
        <w:t xml:space="preserve"> </w:t>
      </w:r>
    </w:p>
    <w:p w:rsidR="00EF381B"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VIII  - Modelo de Instrumento de Medição dos Resultados – IMR;</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ANEXO IX – Modelo de Termo de Vistoria Técnica; </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X – Modelo de Declaração de Desistência de Visita Técnica;</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XI – Modelo de Declaração de Aceitação de Responsabilidade Técnica;</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XII – Modelo de Declaração de Existência e Compromisso de Manutenção de Escritório com Distancia Inferior a 30km da Cidade Sede da UASG Formadora do Grupo Licitado;</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XIII – Modelo de Declaração de Fator Superveniente Impeditivo;</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XIV – Modelo de Declaração de Trabalho de Menor;</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XV – Modelo de Declaração de Enquadramento de Microempresa ou Empresa de Pequeno Porte;</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ANEXO XVI – Modelo de Declaração de Ciência;</w:t>
      </w:r>
    </w:p>
    <w:p w:rsidR="00957D13" w:rsidRPr="00CA5AE9" w:rsidRDefault="00957D13" w:rsidP="00015D3C">
      <w:pPr>
        <w:numPr>
          <w:ilvl w:val="2"/>
          <w:numId w:val="16"/>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ANEXO XVII – Modelo de Declaração de Elaboração Independente de Proposta.  </w:t>
      </w:r>
    </w:p>
    <w:p w:rsidR="002E77DC" w:rsidRPr="00CA5AE9" w:rsidRDefault="002E77DC" w:rsidP="00015D3C">
      <w:pPr>
        <w:spacing w:before="120" w:after="120" w:line="276" w:lineRule="auto"/>
        <w:jc w:val="both"/>
        <w:rPr>
          <w:rFonts w:ascii="Arial Narrow" w:hAnsi="Arial Narrow" w:cs="Arial"/>
          <w:color w:val="FF0000"/>
          <w:sz w:val="22"/>
          <w:szCs w:val="22"/>
        </w:rPr>
      </w:pPr>
    </w:p>
    <w:p w:rsidR="000229B1" w:rsidRPr="00CA5AE9" w:rsidRDefault="000229B1" w:rsidP="00015D3C">
      <w:pPr>
        <w:spacing w:before="120" w:after="120" w:line="276" w:lineRule="auto"/>
        <w:jc w:val="both"/>
        <w:rPr>
          <w:rFonts w:ascii="Arial Narrow" w:hAnsi="Arial Narrow" w:cs="Arial"/>
          <w:color w:val="000000"/>
          <w:sz w:val="22"/>
          <w:szCs w:val="22"/>
        </w:rPr>
      </w:pPr>
    </w:p>
    <w:p w:rsidR="000229B1" w:rsidRPr="00CA5AE9" w:rsidRDefault="00650AED" w:rsidP="00015D3C">
      <w:pPr>
        <w:spacing w:before="120" w:after="120" w:line="276" w:lineRule="auto"/>
        <w:jc w:val="both"/>
        <w:rPr>
          <w:rFonts w:ascii="Arial Narrow" w:hAnsi="Arial Narrow" w:cs="Arial"/>
          <w:color w:val="000000"/>
          <w:sz w:val="22"/>
          <w:szCs w:val="22"/>
        </w:rPr>
      </w:pPr>
      <w:r w:rsidRPr="00CA5AE9">
        <w:rPr>
          <w:rFonts w:ascii="Arial Narrow" w:hAnsi="Arial Narrow" w:cs="Arial"/>
          <w:color w:val="000000"/>
          <w:sz w:val="22"/>
          <w:szCs w:val="22"/>
        </w:rPr>
        <w:t>Cajazeiras</w:t>
      </w:r>
      <w:r w:rsidR="000229B1" w:rsidRPr="00CA5AE9">
        <w:rPr>
          <w:rFonts w:ascii="Arial Narrow" w:hAnsi="Arial Narrow" w:cs="Arial"/>
          <w:color w:val="000000"/>
          <w:sz w:val="22"/>
          <w:szCs w:val="22"/>
        </w:rPr>
        <w:t xml:space="preserve">, </w:t>
      </w:r>
      <w:r w:rsidRPr="00CA5AE9">
        <w:rPr>
          <w:rFonts w:ascii="Arial Narrow" w:hAnsi="Arial Narrow" w:cs="Arial"/>
          <w:color w:val="000000"/>
          <w:sz w:val="22"/>
          <w:szCs w:val="22"/>
        </w:rPr>
        <w:t>12 de junho de 2019</w:t>
      </w:r>
    </w:p>
    <w:p w:rsidR="00650AED" w:rsidRPr="00CA5AE9" w:rsidRDefault="00650AED" w:rsidP="00015D3C">
      <w:pPr>
        <w:spacing w:before="120" w:after="120" w:line="276" w:lineRule="auto"/>
        <w:jc w:val="center"/>
        <w:rPr>
          <w:rFonts w:ascii="Arial Narrow" w:hAnsi="Arial Narrow" w:cs="Arial"/>
          <w:b/>
          <w:color w:val="000000"/>
          <w:sz w:val="22"/>
          <w:szCs w:val="22"/>
        </w:rPr>
      </w:pPr>
    </w:p>
    <w:p w:rsidR="00650AED" w:rsidRPr="00CA5AE9" w:rsidRDefault="00650AED" w:rsidP="00015D3C">
      <w:pPr>
        <w:spacing w:before="120" w:after="120" w:line="276" w:lineRule="auto"/>
        <w:jc w:val="center"/>
        <w:rPr>
          <w:rFonts w:ascii="Arial Narrow" w:hAnsi="Arial Narrow" w:cs="Arial"/>
          <w:b/>
          <w:color w:val="000000"/>
          <w:sz w:val="22"/>
          <w:szCs w:val="22"/>
        </w:rPr>
      </w:pPr>
      <w:r w:rsidRPr="00CA5AE9">
        <w:rPr>
          <w:rFonts w:ascii="Arial Narrow" w:hAnsi="Arial Narrow" w:cs="Arial"/>
          <w:b/>
          <w:color w:val="000000"/>
          <w:sz w:val="22"/>
          <w:szCs w:val="22"/>
        </w:rPr>
        <w:t>Antonio Fernandes Filho</w:t>
      </w:r>
    </w:p>
    <w:p w:rsidR="00650AED" w:rsidRPr="00CA5AE9" w:rsidRDefault="00650AED" w:rsidP="00015D3C">
      <w:pPr>
        <w:spacing w:before="120" w:after="120" w:line="276" w:lineRule="auto"/>
        <w:jc w:val="center"/>
        <w:rPr>
          <w:rFonts w:ascii="Arial Narrow" w:hAnsi="Arial Narrow" w:cs="Arial"/>
          <w:b/>
          <w:color w:val="000000"/>
          <w:sz w:val="22"/>
          <w:szCs w:val="22"/>
        </w:rPr>
      </w:pPr>
      <w:r w:rsidRPr="00CA5AE9">
        <w:rPr>
          <w:rFonts w:ascii="Arial Narrow" w:hAnsi="Arial Narrow" w:cs="Arial"/>
          <w:b/>
          <w:color w:val="000000"/>
          <w:sz w:val="22"/>
          <w:szCs w:val="22"/>
        </w:rPr>
        <w:t>Diretor do CFP/UFCG</w:t>
      </w:r>
    </w:p>
    <w:p w:rsidR="000229B1" w:rsidRPr="00CA5AE9" w:rsidRDefault="00C17B48" w:rsidP="00015D3C">
      <w:pPr>
        <w:spacing w:before="120" w:after="120" w:line="276" w:lineRule="auto"/>
        <w:jc w:val="both"/>
        <w:rPr>
          <w:rFonts w:ascii="Arial Narrow" w:hAnsi="Arial Narrow" w:cs="Arial"/>
          <w:color w:val="000000"/>
          <w:sz w:val="22"/>
          <w:szCs w:val="22"/>
        </w:rPr>
      </w:pPr>
      <w:r w:rsidRPr="00CA5AE9">
        <w:rPr>
          <w:rFonts w:ascii="Arial Narrow" w:hAnsi="Arial Narrow" w:cs="Arial"/>
          <w:color w:val="000000"/>
          <w:sz w:val="22"/>
          <w:szCs w:val="22"/>
        </w:rPr>
        <w:t xml:space="preserve"> </w:t>
      </w:r>
    </w:p>
    <w:p w:rsidR="00650AED" w:rsidRPr="00CA5AE9" w:rsidRDefault="00650AED" w:rsidP="00015D3C">
      <w:pPr>
        <w:spacing w:after="120" w:line="276" w:lineRule="auto"/>
        <w:ind w:right="-15"/>
        <w:jc w:val="center"/>
        <w:rPr>
          <w:rFonts w:ascii="Arial Narrow" w:hAnsi="Arial Narrow" w:cs="Arial"/>
          <w:b/>
          <w:bCs/>
          <w:color w:val="000000"/>
          <w:sz w:val="22"/>
          <w:szCs w:val="22"/>
        </w:rPr>
      </w:pPr>
      <w:r w:rsidRPr="00CA5AE9">
        <w:rPr>
          <w:rFonts w:ascii="Arial Narrow" w:hAnsi="Arial Narrow" w:cs="Arial"/>
          <w:b/>
          <w:bCs/>
          <w:color w:val="000000"/>
          <w:sz w:val="22"/>
          <w:szCs w:val="22"/>
        </w:rPr>
        <w:lastRenderedPageBreak/>
        <w:t>ANEXO I</w:t>
      </w:r>
    </w:p>
    <w:p w:rsidR="00D25E74" w:rsidRPr="00CA5AE9" w:rsidRDefault="00D25E74" w:rsidP="00015D3C">
      <w:pPr>
        <w:spacing w:after="120" w:line="276" w:lineRule="auto"/>
        <w:ind w:right="-15"/>
        <w:jc w:val="center"/>
        <w:rPr>
          <w:rFonts w:ascii="Arial Narrow" w:hAnsi="Arial Narrow" w:cs="Arial"/>
          <w:b/>
          <w:bCs/>
          <w:color w:val="000000"/>
          <w:sz w:val="22"/>
          <w:szCs w:val="22"/>
        </w:rPr>
      </w:pPr>
      <w:r w:rsidRPr="00CA5AE9">
        <w:rPr>
          <w:rFonts w:ascii="Arial Narrow" w:hAnsi="Arial Narrow" w:cs="Arial"/>
          <w:b/>
          <w:bCs/>
          <w:color w:val="000000"/>
          <w:sz w:val="22"/>
          <w:szCs w:val="22"/>
        </w:rPr>
        <w:t>TERMO DE REFERÊNCIA</w:t>
      </w:r>
    </w:p>
    <w:p w:rsidR="00D25E74" w:rsidRPr="00CA5AE9" w:rsidRDefault="00D25E74" w:rsidP="00015D3C">
      <w:pPr>
        <w:spacing w:after="120" w:line="276" w:lineRule="auto"/>
        <w:ind w:right="-15"/>
        <w:jc w:val="center"/>
        <w:rPr>
          <w:rFonts w:ascii="Arial Narrow" w:hAnsi="Arial Narrow" w:cs="Arial"/>
          <w:b/>
          <w:bCs/>
          <w:iCs/>
          <w:sz w:val="22"/>
          <w:szCs w:val="22"/>
        </w:rPr>
      </w:pPr>
      <w:r w:rsidRPr="00CA5AE9">
        <w:rPr>
          <w:rFonts w:ascii="Arial Narrow" w:hAnsi="Arial Narrow" w:cs="Arial"/>
          <w:b/>
          <w:bCs/>
          <w:iCs/>
          <w:color w:val="000000"/>
          <w:sz w:val="22"/>
          <w:szCs w:val="22"/>
        </w:rPr>
        <w:t xml:space="preserve"> (</w:t>
      </w:r>
      <w:r w:rsidRPr="00CA5AE9">
        <w:rPr>
          <w:rFonts w:ascii="Arial Narrow" w:hAnsi="Arial Narrow" w:cs="Arial"/>
          <w:b/>
          <w:bCs/>
          <w:iCs/>
          <w:sz w:val="22"/>
          <w:szCs w:val="22"/>
        </w:rPr>
        <w:t>PRESTAÇÃO DE SERVIÇO)</w:t>
      </w:r>
    </w:p>
    <w:p w:rsidR="00D25E74" w:rsidRPr="00CA5AE9" w:rsidRDefault="00D25E74"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PREGÃO Nº 02/2019</w:t>
      </w:r>
    </w:p>
    <w:p w:rsidR="00D25E74" w:rsidRPr="00CA5AE9" w:rsidRDefault="00D25E74"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(Processo Administrativo n.°23096.205778/2018/24)</w:t>
      </w: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rPr>
        <w:t>OBJETO</w:t>
      </w:r>
    </w:p>
    <w:p w:rsidR="00D25E74" w:rsidRPr="00CA5AE9" w:rsidRDefault="00D25E74" w:rsidP="00015D3C">
      <w:pPr>
        <w:pStyle w:val="PargrafodaLista"/>
        <w:numPr>
          <w:ilvl w:val="1"/>
          <w:numId w:val="40"/>
        </w:numPr>
        <w:spacing w:line="276" w:lineRule="auto"/>
        <w:ind w:left="0" w:firstLine="0"/>
        <w:jc w:val="both"/>
        <w:rPr>
          <w:rFonts w:ascii="Arial Narrow" w:hAnsi="Arial Narrow" w:cs="Arial"/>
          <w:sz w:val="22"/>
          <w:szCs w:val="22"/>
        </w:rPr>
      </w:pPr>
      <w:r w:rsidRPr="00CA5AE9">
        <w:rPr>
          <w:rFonts w:ascii="Arial Narrow" w:hAnsi="Arial Narrow" w:cs="Arial"/>
          <w:color w:val="000000" w:themeColor="text1"/>
          <w:sz w:val="22"/>
          <w:szCs w:val="22"/>
        </w:rPr>
        <w:t>Contratação</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de</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empresa</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especializada</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na</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prestação</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de</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serviços</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de</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manutenção e instalação,</w:t>
      </w:r>
      <w:r w:rsidRPr="00CA5AE9">
        <w:rPr>
          <w:rFonts w:ascii="Arial Narrow" w:eastAsia="Arial" w:hAnsi="Arial Narrow" w:cs="Arial"/>
          <w:color w:val="000000" w:themeColor="text1"/>
          <w:sz w:val="22"/>
          <w:szCs w:val="22"/>
        </w:rPr>
        <w:t xml:space="preserve"> com fornecimento de peças, </w:t>
      </w:r>
      <w:r w:rsidRPr="00CA5AE9">
        <w:rPr>
          <w:rFonts w:ascii="Arial Narrow" w:hAnsi="Arial Narrow" w:cs="Arial"/>
          <w:color w:val="000000" w:themeColor="text1"/>
          <w:sz w:val="22"/>
          <w:szCs w:val="22"/>
        </w:rPr>
        <w:t>de</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forma</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continuada,</w:t>
      </w:r>
      <w:r w:rsidRPr="00CA5AE9">
        <w:rPr>
          <w:rFonts w:ascii="Arial Narrow" w:eastAsia="Arial" w:hAnsi="Arial Narrow" w:cs="Arial"/>
          <w:color w:val="000000" w:themeColor="text1"/>
          <w:sz w:val="22"/>
          <w:szCs w:val="22"/>
        </w:rPr>
        <w:t xml:space="preserve"> para a manutenção preventiva e corretiva dos aparelhos de refrigeração (ar condicionados, bebedouros, geladeiras, etc) do Centro de Formação de Professores da UFCG e órgãos participantes, </w:t>
      </w:r>
      <w:r w:rsidRPr="00CA5AE9">
        <w:rPr>
          <w:rFonts w:ascii="Arial Narrow" w:hAnsi="Arial Narrow" w:cs="Arial"/>
          <w:sz w:val="22"/>
          <w:szCs w:val="22"/>
        </w:rPr>
        <w:t>conforme condições, quantidades e exigências estabelecidas neste instrumento.</w:t>
      </w:r>
    </w:p>
    <w:p w:rsidR="00D25E74" w:rsidRPr="00CA5AE9" w:rsidRDefault="00D25E74" w:rsidP="00015D3C">
      <w:pPr>
        <w:spacing w:line="276" w:lineRule="auto"/>
        <w:jc w:val="both"/>
        <w:rPr>
          <w:rFonts w:ascii="Arial Narrow" w:hAnsi="Arial Narrow" w:cs="Arial"/>
          <w:sz w:val="22"/>
          <w:szCs w:val="22"/>
        </w:rPr>
      </w:pPr>
    </w:p>
    <w:p w:rsidR="00D25E74" w:rsidRPr="00CA5AE9" w:rsidRDefault="00D25E74" w:rsidP="00015D3C">
      <w:pPr>
        <w:spacing w:line="276" w:lineRule="auto"/>
        <w:jc w:val="both"/>
        <w:rPr>
          <w:rFonts w:ascii="Arial Narrow" w:hAnsi="Arial Narrow" w:cs="Arial"/>
          <w:sz w:val="22"/>
          <w:szCs w:val="22"/>
        </w:rPr>
      </w:pPr>
    </w:p>
    <w:tbl>
      <w:tblPr>
        <w:tblW w:w="9680" w:type="dxa"/>
        <w:tblInd w:w="-582" w:type="dxa"/>
        <w:tblCellMar>
          <w:left w:w="70" w:type="dxa"/>
          <w:right w:w="70" w:type="dxa"/>
        </w:tblCellMar>
        <w:tblLook w:val="04A0" w:firstRow="1" w:lastRow="0" w:firstColumn="1" w:lastColumn="0" w:noHBand="0" w:noVBand="1"/>
      </w:tblPr>
      <w:tblGrid>
        <w:gridCol w:w="640"/>
        <w:gridCol w:w="960"/>
        <w:gridCol w:w="3880"/>
        <w:gridCol w:w="880"/>
        <w:gridCol w:w="760"/>
        <w:gridCol w:w="1260"/>
        <w:gridCol w:w="1300"/>
      </w:tblGrid>
      <w:tr w:rsidR="00D25E74" w:rsidRPr="00CA5AE9" w:rsidTr="006237CB">
        <w:trPr>
          <w:trHeight w:val="789"/>
        </w:trPr>
        <w:tc>
          <w:tcPr>
            <w:tcW w:w="96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TABELA GERAL COMPONDO TODOS OS ITENS A SEREM LICITADOS NO PREGÃO, OS QUAIS SERÃO DIVIDIDOS EM GRUPOS POR UASG.</w:t>
            </w:r>
          </w:p>
        </w:tc>
      </w:tr>
      <w:tr w:rsidR="00D25E74" w:rsidRPr="00CA5AE9" w:rsidTr="006237CB">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Item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CATSER</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DESCRIÇÃO/ESPECIFICAÇÕES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Unidade de Medida </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Quant.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Valor Unitário Máximo Aceitável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Valor Total do Item</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R$ 38.668,00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R$ 7.950,15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R$ 3.299,85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R$ 2.416,75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R$ 3.416,75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R$ 1.280,04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R$ 1.880,04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R$ 4.650,00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R$ 1.450,05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R$ 5.389,89</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R$ 4.333,25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R$ 3.593,26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R$ 3.190,11</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R$ 2.040,00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R$ 1.199,97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R$ 1.719,96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R$ 2.919,96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R$ 3.266,62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R$ 1.060,02</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R$ 1.143,31</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R$ 1.413,36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R$ 1.720,02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R$ 1.780,02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47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R$ 683,35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R$ 3.083,25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R$ 3.333,25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R$ 1.813,28</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R$ 5.706,72</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R$ 1.560,06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R$ 2.666,75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R$ 8.750,00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R$ 2.416,75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R$ 1.516,58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R$ 1.933,40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61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R$ 9.333,40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R$ 2.239,92</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R$ 6.000,00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R$ 3.349,95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R$ 7.299,90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74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R$ 2.499,90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1 ao 77.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R$ 13.000,00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694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R$ 67.088,98</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R$ 38.725,62</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R$ 2.120,04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R$ 3.373,18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74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R$ 5.180,00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85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R$ 1.740,06</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R$ 410,01</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R$ 320,01</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R$ 470,01</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R$ 290,01</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R$ 5.389,89</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R$ 3.630,00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95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R$ 4.290,00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R$ 5.389,89</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R$ 6.930,00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R$ 6.600,00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R$ 3.190,11</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R$ 2.380,00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105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R$ 3.406,62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R$ 3.266,62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R$ 1.540,00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R$ 426,68</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R$ 386,68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R$ 233,32</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139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R$ 293,34</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R$ 213,34</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R$ 7.299,90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152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37</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R$ 10.730,00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27</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R$ 1.890,00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R$ 3.166,54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r>
      <w:tr w:rsidR="00D25E74" w:rsidRPr="00CA5AE9" w:rsidTr="006237CB">
        <w:trPr>
          <w:trHeight w:val="57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79 ao 155.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R$ 13.000,00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R$ 1.849,95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R$ 2.650,05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163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R$ 1.450,05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R$ 2.449,95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R$ 2.599,95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R$ 1.650,00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173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R$ 2.449,95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R$ 1.450,05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183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R$ 816,65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193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R$ 1.483,35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R$ 683,35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203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R$ 533,35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R$ 1.116,65</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R$ 773,36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R$ 1.933,40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R$ 546,68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R$ 426,68</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R$ 626,68</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R$ 1.240,00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R$ 386,68</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R$ 816,65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R$ 693,32</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R$ 550,00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235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R$ 483,35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245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255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R$ 1.849,95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R$ 573,34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R$ 593,34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265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R$ 1.783,35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R$ 291,65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R$ 293,34</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R$ 213,34</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280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R$ 413,32</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R$ 1.946,64</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R$ 333,32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R$ 4.060,14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R$ 9.373,08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290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69</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R$ 439,98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R$ 580,02</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300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R$ 440,00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R$ 293,34</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R$ 2.919,96</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288 ao 330 e 332.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R$ 5.000,00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R$ 280,00</w:t>
            </w:r>
          </w:p>
        </w:tc>
      </w:tr>
      <w:tr w:rsidR="00D25E74" w:rsidRPr="00CA5AE9" w:rsidTr="006237CB">
        <w:trPr>
          <w:trHeight w:val="342"/>
        </w:trPr>
        <w:tc>
          <w:tcPr>
            <w:tcW w:w="7120" w:type="dxa"/>
            <w:gridSpan w:val="5"/>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Total da Proposta </w:t>
            </w:r>
          </w:p>
        </w:tc>
        <w:tc>
          <w:tcPr>
            <w:tcW w:w="2560"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R$ 755.782,45</w:t>
            </w:r>
          </w:p>
        </w:tc>
      </w:tr>
      <w:tr w:rsidR="00D25E74" w:rsidRPr="00CA5AE9" w:rsidTr="006237CB">
        <w:trPr>
          <w:trHeight w:val="342"/>
        </w:trPr>
        <w:tc>
          <w:tcPr>
            <w:tcW w:w="7120" w:type="dxa"/>
            <w:gridSpan w:val="5"/>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c>
          <w:tcPr>
            <w:tcW w:w="2560" w:type="dxa"/>
            <w:gridSpan w:val="2"/>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r>
    </w:tbl>
    <w:p w:rsidR="00D25E74" w:rsidRPr="00CA5AE9" w:rsidRDefault="00D25E74" w:rsidP="00015D3C">
      <w:pPr>
        <w:spacing w:before="120" w:after="120" w:line="276" w:lineRule="auto"/>
        <w:jc w:val="both"/>
        <w:rPr>
          <w:rFonts w:ascii="Arial Narrow" w:hAnsi="Arial Narrow" w:cs="Arial"/>
          <w:sz w:val="22"/>
          <w:szCs w:val="22"/>
        </w:rPr>
      </w:pPr>
    </w:p>
    <w:p w:rsidR="00D25E74" w:rsidRPr="00CA5AE9" w:rsidRDefault="00D25E74" w:rsidP="00015D3C">
      <w:pPr>
        <w:pStyle w:val="PargrafodaLista"/>
        <w:numPr>
          <w:ilvl w:val="2"/>
          <w:numId w:val="40"/>
        </w:numPr>
        <w:spacing w:before="120" w:after="120" w:line="259" w:lineRule="auto"/>
        <w:ind w:left="0" w:firstLine="0"/>
        <w:jc w:val="both"/>
        <w:rPr>
          <w:rFonts w:ascii="Arial Narrow" w:hAnsi="Arial Narrow" w:cs="Arial"/>
          <w:sz w:val="22"/>
          <w:szCs w:val="22"/>
        </w:rPr>
      </w:pPr>
      <w:r w:rsidRPr="00CA5AE9">
        <w:rPr>
          <w:rFonts w:ascii="Arial Narrow" w:eastAsia="Calibri" w:hAnsi="Arial Narrow" w:cs="Arial"/>
          <w:iCs/>
          <w:sz w:val="22"/>
          <w:szCs w:val="22"/>
        </w:rPr>
        <w:t>Estimativas de consumo individualizadas, do órgão gerenciador e órgãos participantes.</w:t>
      </w:r>
    </w:p>
    <w:p w:rsidR="00D25E74" w:rsidRPr="00CA5AE9" w:rsidRDefault="00D25E74" w:rsidP="00015D3C">
      <w:pPr>
        <w:rPr>
          <w:rFonts w:ascii="Arial Narrow" w:hAnsi="Arial Narrow"/>
          <w:sz w:val="22"/>
          <w:szCs w:val="22"/>
        </w:rPr>
      </w:pPr>
    </w:p>
    <w:tbl>
      <w:tblPr>
        <w:tblW w:w="9680" w:type="dxa"/>
        <w:tblInd w:w="57" w:type="dxa"/>
        <w:tblCellMar>
          <w:left w:w="70" w:type="dxa"/>
          <w:right w:w="70" w:type="dxa"/>
        </w:tblCellMar>
        <w:tblLook w:val="04A0" w:firstRow="1" w:lastRow="0" w:firstColumn="1" w:lastColumn="0" w:noHBand="0" w:noVBand="1"/>
      </w:tblPr>
      <w:tblGrid>
        <w:gridCol w:w="640"/>
        <w:gridCol w:w="960"/>
        <w:gridCol w:w="3880"/>
        <w:gridCol w:w="880"/>
        <w:gridCol w:w="760"/>
        <w:gridCol w:w="1260"/>
        <w:gridCol w:w="1300"/>
      </w:tblGrid>
      <w:tr w:rsidR="00D25E74" w:rsidRPr="00CA5AE9" w:rsidTr="006237CB">
        <w:trPr>
          <w:trHeight w:val="849"/>
        </w:trPr>
        <w:tc>
          <w:tcPr>
            <w:tcW w:w="96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GRUPO I - ÓRGÃO GERENCIADOR: CENTRO DE FORMAÇÃO DE PROFESSORES DA UNIVERSIDADE FEDERAL DE CAMPINA GRANDE – UASG 158197</w:t>
            </w:r>
          </w:p>
        </w:tc>
      </w:tr>
      <w:tr w:rsidR="00D25E74" w:rsidRPr="00CA5AE9" w:rsidTr="006237CB">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Item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CATSER</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DESCRIÇÃO/ESPECIFICAÇÕES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Unidade de Medida </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Quant.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Valor Unitário Máximo Aceitável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Valor Total do Item</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694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R$ 67.088,98</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R$ 38.725,62</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R$ 2.120,04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R$ 3.373,18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84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74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R$ 5.180,00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R$ 1.740,06</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R$ 410,01</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R$ 320,01</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R$ 470,01</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R$ 290,01</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R$ 5.389,89</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94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R$ 3.630,00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R$ 4.290,00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R$ 5.389,89</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R$ 6.930,00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R$ 6.600,00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R$ 3.190,11</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R$ 2.380,00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104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R$ 3.406,62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R$ 3.266,62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R$ 1.540,00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R$ 426,68</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R$ 386,68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R$ 233,32</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138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R$ 213,34</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R$ 7.299,90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152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37</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R$ 10.730,00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27</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R$ 1.890,00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R$ 3.166,54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r>
      <w:tr w:rsidR="00D25E74" w:rsidRPr="00CA5AE9" w:rsidTr="006237CB">
        <w:trPr>
          <w:trHeight w:val="57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79 ao 155.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R$ 13.000,00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R$ 13.000,00</w:t>
            </w:r>
          </w:p>
        </w:tc>
      </w:tr>
      <w:tr w:rsidR="00D25E74" w:rsidRPr="00CA5AE9" w:rsidTr="006237CB">
        <w:trPr>
          <w:trHeight w:val="342"/>
        </w:trPr>
        <w:tc>
          <w:tcPr>
            <w:tcW w:w="7120" w:type="dxa"/>
            <w:gridSpan w:val="5"/>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Total da Proposta </w:t>
            </w:r>
          </w:p>
        </w:tc>
        <w:tc>
          <w:tcPr>
            <w:tcW w:w="2560"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R$ 230.904,06</w:t>
            </w:r>
          </w:p>
        </w:tc>
      </w:tr>
      <w:tr w:rsidR="00D25E74" w:rsidRPr="00CA5AE9" w:rsidTr="006237CB">
        <w:trPr>
          <w:trHeight w:val="342"/>
        </w:trPr>
        <w:tc>
          <w:tcPr>
            <w:tcW w:w="7120" w:type="dxa"/>
            <w:gridSpan w:val="5"/>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c>
          <w:tcPr>
            <w:tcW w:w="2560" w:type="dxa"/>
            <w:gridSpan w:val="2"/>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r>
    </w:tbl>
    <w:p w:rsidR="00D25E74" w:rsidRPr="00CA5AE9" w:rsidRDefault="00D25E74" w:rsidP="00015D3C">
      <w:pPr>
        <w:spacing w:line="259" w:lineRule="auto"/>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tbl>
      <w:tblPr>
        <w:tblW w:w="9680" w:type="dxa"/>
        <w:tblInd w:w="57" w:type="dxa"/>
        <w:tblCellMar>
          <w:left w:w="70" w:type="dxa"/>
          <w:right w:w="70" w:type="dxa"/>
        </w:tblCellMar>
        <w:tblLook w:val="04A0" w:firstRow="1" w:lastRow="0" w:firstColumn="1" w:lastColumn="0" w:noHBand="0" w:noVBand="1"/>
      </w:tblPr>
      <w:tblGrid>
        <w:gridCol w:w="640"/>
        <w:gridCol w:w="960"/>
        <w:gridCol w:w="3880"/>
        <w:gridCol w:w="880"/>
        <w:gridCol w:w="760"/>
        <w:gridCol w:w="1260"/>
        <w:gridCol w:w="1300"/>
      </w:tblGrid>
      <w:tr w:rsidR="00D25E74" w:rsidRPr="00CA5AE9" w:rsidTr="006237CB">
        <w:trPr>
          <w:trHeight w:val="699"/>
        </w:trPr>
        <w:tc>
          <w:tcPr>
            <w:tcW w:w="96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Arial"/>
                <w:b/>
                <w:sz w:val="22"/>
                <w:szCs w:val="22"/>
              </w:rPr>
              <w:t xml:space="preserve">GRUPO II - ÓRGÃO PARTICIPANTE: </w:t>
            </w:r>
            <w:r w:rsidRPr="00CA5AE9">
              <w:rPr>
                <w:rFonts w:ascii="Arial Narrow" w:hAnsi="Arial Narrow"/>
                <w:b/>
                <w:color w:val="000000"/>
                <w:sz w:val="22"/>
                <w:szCs w:val="22"/>
              </w:rPr>
              <w:t>CENTRO DE CIÊNCIAS HUMANAS, SOCIAIS E AGRÁRIAS DA UNIVERSIDADE FEDERAL DA PARAÍBA – UASG 153074.</w:t>
            </w:r>
          </w:p>
        </w:tc>
      </w:tr>
      <w:tr w:rsidR="00D25E74" w:rsidRPr="00CA5AE9" w:rsidTr="006237CB">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Item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CATSER</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DESCRIÇÃO/ESPECIFICAÇÕES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Unidade de Medida </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Quant.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Valor Unitário Máximo Aceitável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Valor Total do Item</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R$ 38.668,00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R$ 7.950,15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R$ 3.299,85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R$ 2.416,75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R$ 3.416,75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R$ 1.280,04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R$ 1.880,04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R$ 4.650,00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R$ 1.450,05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R$ 5.389,89</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R$ 4.333,25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R$ 3.593,26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R$ 3.190,11</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R$ 2.040,00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R$ 1.199,97</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R$ 1.719,96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R$ 2.919,96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R$ 3.266,62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R$ 1.060,02</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R$ 1.143,31</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R$ 1.413,36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42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R$ 1.720,02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R$ 1.780,02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R$ 683,35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R$ 3.083,25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R$ 3.333,25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R$ 1.813,28</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R$ 5.706,72</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54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R$ 1.560,06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R$ 2.666,75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R$ 8.750,00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R$ 2.416,75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R$ 1.516,58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R$ 1.933,40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R$ 9.333,40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R$ 2.239,92</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R$ 6.000,00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R$ 3.349,95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69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R$ 7.299,90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R$ 2.499,90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1 ao 77.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R$ 13.000,00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R$ 13.000,00</w:t>
            </w:r>
          </w:p>
        </w:tc>
      </w:tr>
      <w:tr w:rsidR="00D25E74" w:rsidRPr="00CA5AE9" w:rsidTr="006237CB">
        <w:trPr>
          <w:trHeight w:val="342"/>
        </w:trPr>
        <w:tc>
          <w:tcPr>
            <w:tcW w:w="7120" w:type="dxa"/>
            <w:gridSpan w:val="5"/>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Total da Proposta </w:t>
            </w:r>
          </w:p>
        </w:tc>
        <w:tc>
          <w:tcPr>
            <w:tcW w:w="2560"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R$ 311.300,41</w:t>
            </w:r>
          </w:p>
        </w:tc>
      </w:tr>
      <w:tr w:rsidR="00D25E74" w:rsidRPr="00CA5AE9" w:rsidTr="006237CB">
        <w:trPr>
          <w:trHeight w:val="342"/>
        </w:trPr>
        <w:tc>
          <w:tcPr>
            <w:tcW w:w="7120" w:type="dxa"/>
            <w:gridSpan w:val="5"/>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c>
          <w:tcPr>
            <w:tcW w:w="2560" w:type="dxa"/>
            <w:gridSpan w:val="2"/>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r>
    </w:tbl>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spacing w:line="259" w:lineRule="auto"/>
        <w:jc w:val="both"/>
        <w:rPr>
          <w:rFonts w:ascii="Arial Narrow" w:hAnsi="Arial Narrow" w:cs="Arial"/>
          <w:b/>
          <w:sz w:val="22"/>
          <w:szCs w:val="22"/>
          <w:u w:val="single"/>
        </w:rPr>
      </w:pPr>
    </w:p>
    <w:tbl>
      <w:tblPr>
        <w:tblW w:w="9680" w:type="dxa"/>
        <w:tblInd w:w="57" w:type="dxa"/>
        <w:tblCellMar>
          <w:left w:w="70" w:type="dxa"/>
          <w:right w:w="70" w:type="dxa"/>
        </w:tblCellMar>
        <w:tblLook w:val="04A0" w:firstRow="1" w:lastRow="0" w:firstColumn="1" w:lastColumn="0" w:noHBand="0" w:noVBand="1"/>
      </w:tblPr>
      <w:tblGrid>
        <w:gridCol w:w="640"/>
        <w:gridCol w:w="960"/>
        <w:gridCol w:w="3880"/>
        <w:gridCol w:w="880"/>
        <w:gridCol w:w="760"/>
        <w:gridCol w:w="1260"/>
        <w:gridCol w:w="1300"/>
      </w:tblGrid>
      <w:tr w:rsidR="00D25E74" w:rsidRPr="00CA5AE9" w:rsidTr="006237CB">
        <w:trPr>
          <w:trHeight w:val="684"/>
        </w:trPr>
        <w:tc>
          <w:tcPr>
            <w:tcW w:w="96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spacing w:before="120" w:line="259" w:lineRule="auto"/>
              <w:jc w:val="center"/>
              <w:rPr>
                <w:rFonts w:ascii="Arial Narrow" w:hAnsi="Arial Narrow" w:cs="Arial"/>
                <w:b/>
                <w:sz w:val="22"/>
                <w:szCs w:val="22"/>
                <w:u w:val="single"/>
              </w:rPr>
            </w:pPr>
            <w:r w:rsidRPr="00CA5AE9">
              <w:rPr>
                <w:rFonts w:ascii="Arial Narrow" w:hAnsi="Arial Narrow" w:cs="Times New Roman"/>
                <w:b/>
                <w:bCs/>
                <w:color w:val="000000"/>
                <w:sz w:val="22"/>
                <w:szCs w:val="22"/>
              </w:rPr>
              <w:t xml:space="preserve">GRUPO III - </w:t>
            </w:r>
            <w:r w:rsidRPr="00CA5AE9">
              <w:rPr>
                <w:rFonts w:ascii="Arial Narrow" w:hAnsi="Arial Narrow" w:cs="Arial"/>
                <w:b/>
                <w:sz w:val="22"/>
                <w:szCs w:val="22"/>
              </w:rPr>
              <w:t>ÓRGÃO PARTICIPANTE: BIBLIOTECA CENTRAL DA UNIVERSIDADE FEDERAL DA PARAÍBA – UASG 153070.</w:t>
            </w:r>
          </w:p>
        </w:tc>
      </w:tr>
      <w:tr w:rsidR="00D25E74" w:rsidRPr="00CA5AE9" w:rsidTr="006237CB">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Item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CATSER</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DESCRIÇÃO/ESPECIFICAÇÕES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Unidade de Medida </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Quant.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Valor Unitário Máximo Aceitavel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Valor Total do Item</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R$ 1.849,95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R$ 2.650,05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R$ 1.450,05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166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R$ 2.449,95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R$ 2.599,95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R$ 1.650,00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R$ 2.449,95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176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R$ 1.450,05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aparelhos de Ar-Condicionado tipo Split Hi Wall de 18.000 a 24.000 BTU, incluindo substituição e </w:t>
            </w:r>
            <w:r w:rsidRPr="00CA5AE9">
              <w:rPr>
                <w:rFonts w:ascii="Arial Narrow" w:hAnsi="Arial Narrow" w:cs="Times New Roman"/>
                <w:color w:val="000000"/>
                <w:sz w:val="22"/>
                <w:szCs w:val="22"/>
              </w:rPr>
              <w:lastRenderedPageBreak/>
              <w:t>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R$ 816,65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196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R$ 1.483,35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R$ 683,35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207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R$ 533,35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R$ 1.116,65</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R$ 2.433,30</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R$ 1.000,00</w:t>
            </w:r>
          </w:p>
        </w:tc>
      </w:tr>
      <w:tr w:rsidR="00D25E74" w:rsidRPr="00CA5AE9" w:rsidTr="006237CB">
        <w:trPr>
          <w:trHeight w:val="342"/>
        </w:trPr>
        <w:tc>
          <w:tcPr>
            <w:tcW w:w="7120" w:type="dxa"/>
            <w:gridSpan w:val="5"/>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Total da Proposta </w:t>
            </w:r>
          </w:p>
        </w:tc>
        <w:tc>
          <w:tcPr>
            <w:tcW w:w="2560"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R$ 97.749,96</w:t>
            </w:r>
          </w:p>
        </w:tc>
      </w:tr>
      <w:tr w:rsidR="00D25E74" w:rsidRPr="00CA5AE9" w:rsidTr="006237CB">
        <w:trPr>
          <w:trHeight w:val="342"/>
        </w:trPr>
        <w:tc>
          <w:tcPr>
            <w:tcW w:w="7120" w:type="dxa"/>
            <w:gridSpan w:val="5"/>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c>
          <w:tcPr>
            <w:tcW w:w="2560" w:type="dxa"/>
            <w:gridSpan w:val="2"/>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r>
    </w:tbl>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pStyle w:val="PargrafodaLista"/>
        <w:spacing w:line="259" w:lineRule="auto"/>
        <w:ind w:left="0"/>
        <w:jc w:val="both"/>
        <w:rPr>
          <w:rFonts w:ascii="Arial Narrow" w:hAnsi="Arial Narrow" w:cs="Arial"/>
          <w:b/>
          <w:sz w:val="22"/>
          <w:szCs w:val="22"/>
          <w:u w:val="single"/>
        </w:rPr>
      </w:pPr>
    </w:p>
    <w:p w:rsidR="00D25E74" w:rsidRPr="00CA5AE9" w:rsidRDefault="00D25E74" w:rsidP="00015D3C">
      <w:pPr>
        <w:rPr>
          <w:rFonts w:ascii="Arial Narrow" w:hAnsi="Arial Narrow"/>
          <w:sz w:val="22"/>
          <w:szCs w:val="22"/>
        </w:rPr>
      </w:pPr>
    </w:p>
    <w:tbl>
      <w:tblPr>
        <w:tblW w:w="9680" w:type="dxa"/>
        <w:tblInd w:w="57" w:type="dxa"/>
        <w:tblCellMar>
          <w:left w:w="70" w:type="dxa"/>
          <w:right w:w="70" w:type="dxa"/>
        </w:tblCellMar>
        <w:tblLook w:val="04A0" w:firstRow="1" w:lastRow="0" w:firstColumn="1" w:lastColumn="0" w:noHBand="0" w:noVBand="1"/>
      </w:tblPr>
      <w:tblGrid>
        <w:gridCol w:w="640"/>
        <w:gridCol w:w="960"/>
        <w:gridCol w:w="3880"/>
        <w:gridCol w:w="880"/>
        <w:gridCol w:w="760"/>
        <w:gridCol w:w="1260"/>
        <w:gridCol w:w="1300"/>
      </w:tblGrid>
      <w:tr w:rsidR="00D25E74" w:rsidRPr="00CA5AE9" w:rsidTr="006237CB">
        <w:trPr>
          <w:trHeight w:val="889"/>
        </w:trPr>
        <w:tc>
          <w:tcPr>
            <w:tcW w:w="96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spacing w:line="259" w:lineRule="auto"/>
              <w:jc w:val="center"/>
              <w:rPr>
                <w:rFonts w:ascii="Arial Narrow" w:hAnsi="Arial Narrow" w:cs="Arial"/>
                <w:b/>
                <w:sz w:val="22"/>
                <w:szCs w:val="22"/>
              </w:rPr>
            </w:pPr>
            <w:r w:rsidRPr="00CA5AE9">
              <w:rPr>
                <w:rFonts w:ascii="Arial Narrow" w:hAnsi="Arial Narrow" w:cs="Times New Roman"/>
                <w:b/>
                <w:bCs/>
                <w:color w:val="000000"/>
                <w:sz w:val="22"/>
                <w:szCs w:val="22"/>
              </w:rPr>
              <w:t xml:space="preserve">GRUPO IV - </w:t>
            </w:r>
            <w:r w:rsidRPr="00CA5AE9">
              <w:rPr>
                <w:rFonts w:ascii="Arial Narrow" w:hAnsi="Arial Narrow" w:cs="Arial"/>
                <w:b/>
                <w:sz w:val="22"/>
                <w:szCs w:val="22"/>
              </w:rPr>
              <w:t>ÓRGÃO PARTICIPANTE: CENTRO DE CIÊNCIAS APLICADAS E EDUCAÇÃO DA UNIVERSIDADE FEDERAL DA PARAÍBA – UASG 155916.</w:t>
            </w:r>
          </w:p>
        </w:tc>
      </w:tr>
      <w:tr w:rsidR="00D25E74" w:rsidRPr="00CA5AE9" w:rsidTr="006237CB">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Item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CATSER</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DESCRIÇÃO/ESPECIFICAÇÕES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Unidade de Medida </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Quant.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Valor Unitário Máximo Aceitável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Valor Total do Item</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R$ 773,36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preventiva de aparelho de Ar-Condicionado tipo Split Hi Wall com </w:t>
            </w:r>
            <w:r w:rsidRPr="00CA5AE9">
              <w:rPr>
                <w:rFonts w:ascii="Arial Narrow" w:hAnsi="Arial Narrow" w:cs="Times New Roman"/>
                <w:color w:val="000000"/>
                <w:sz w:val="22"/>
                <w:szCs w:val="22"/>
              </w:rPr>
              <w:lastRenderedPageBreak/>
              <w:t>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R$ 293,32</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R$ 1.933,40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R$ 546,68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R$ 426,68</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R$ 626,68</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R$ 1.240,00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R$ 386,68</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R$ 816,65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233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R$ 693,32</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R$ 550,00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R$ 483,35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242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R$ 666,65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R$ 4.200,00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251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R$ 883,35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R$ 1.216,65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R$ 1.266,65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R$ 1.849,95</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262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R$ 573,34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R$ 593,34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R$ 1.866,70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R$ 1.133,30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R$ 1.783,35</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R$ 291,65</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275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R$ 213,34</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R$ 86,67</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R$ 350,00</w:t>
            </w:r>
          </w:p>
        </w:tc>
      </w:tr>
      <w:tr w:rsidR="00D25E74" w:rsidRPr="00CA5AE9" w:rsidTr="006237C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R$ 413,32</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R$ 1.946,64</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286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D25E74" w:rsidRPr="00CA5AE9" w:rsidRDefault="00D25E74"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R$ 333,32</w:t>
            </w:r>
          </w:p>
        </w:tc>
      </w:tr>
      <w:tr w:rsidR="00D25E74" w:rsidRPr="00CA5AE9" w:rsidTr="006237CB">
        <w:trPr>
          <w:trHeight w:val="342"/>
        </w:trPr>
        <w:tc>
          <w:tcPr>
            <w:tcW w:w="7120" w:type="dxa"/>
            <w:gridSpan w:val="5"/>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Total da Proposta </w:t>
            </w:r>
          </w:p>
        </w:tc>
        <w:tc>
          <w:tcPr>
            <w:tcW w:w="2560"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R$ 67.911,58</w:t>
            </w:r>
          </w:p>
        </w:tc>
      </w:tr>
      <w:tr w:rsidR="00D25E74" w:rsidRPr="00CA5AE9" w:rsidTr="006237CB">
        <w:trPr>
          <w:trHeight w:val="342"/>
        </w:trPr>
        <w:tc>
          <w:tcPr>
            <w:tcW w:w="7120" w:type="dxa"/>
            <w:gridSpan w:val="5"/>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c>
          <w:tcPr>
            <w:tcW w:w="2560" w:type="dxa"/>
            <w:gridSpan w:val="2"/>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r>
    </w:tbl>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sz w:val="22"/>
          <w:szCs w:val="22"/>
        </w:rPr>
      </w:pPr>
    </w:p>
    <w:tbl>
      <w:tblPr>
        <w:tblW w:w="9680" w:type="dxa"/>
        <w:tblInd w:w="57" w:type="dxa"/>
        <w:tblCellMar>
          <w:left w:w="70" w:type="dxa"/>
          <w:right w:w="70" w:type="dxa"/>
        </w:tblCellMar>
        <w:tblLook w:val="04A0" w:firstRow="1" w:lastRow="0" w:firstColumn="1" w:lastColumn="0" w:noHBand="0" w:noVBand="1"/>
      </w:tblPr>
      <w:tblGrid>
        <w:gridCol w:w="640"/>
        <w:gridCol w:w="960"/>
        <w:gridCol w:w="3880"/>
        <w:gridCol w:w="880"/>
        <w:gridCol w:w="760"/>
        <w:gridCol w:w="1260"/>
        <w:gridCol w:w="1300"/>
      </w:tblGrid>
      <w:tr w:rsidR="00D25E74" w:rsidRPr="00CA5AE9" w:rsidTr="006237CB">
        <w:trPr>
          <w:trHeight w:val="692"/>
        </w:trPr>
        <w:tc>
          <w:tcPr>
            <w:tcW w:w="96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GRUPO V - </w:t>
            </w:r>
            <w:r w:rsidRPr="00CA5AE9">
              <w:rPr>
                <w:rFonts w:ascii="Arial Narrow" w:hAnsi="Arial Narrow"/>
                <w:b/>
                <w:sz w:val="22"/>
                <w:szCs w:val="22"/>
              </w:rPr>
              <w:t>ÓRGÃO PARTICIPANTE: CENTRO DE DESENVOLVIMENTO SUSTENTÁVEL DO SEMIÁRIDO DA UNIVERSIDADE FEDERAL DE CAMPINA GRANDE – UASG 158401</w:t>
            </w:r>
          </w:p>
        </w:tc>
      </w:tr>
      <w:tr w:rsidR="00D25E74" w:rsidRPr="00CA5AE9" w:rsidTr="006237CB">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Item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CATSER</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DESCRIÇÃO/ESPECIFICAÇÕES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Unidade de Medida </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Quant.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Valor Unitário Máximo Aceitável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Valor Total do Item</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R$ 4.060,14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R$ 9.373,08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69</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R$ 10.350,00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R$ 439,98</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294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R$ 580,02</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R$ 173,33</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aparelhos de Ar-Condicionado tipo Split Hi Wall de 9.000 a 12.000 BTU, incluindo substituição e </w:t>
            </w:r>
            <w:r w:rsidRPr="00CA5AE9">
              <w:rPr>
                <w:rFonts w:ascii="Arial Narrow" w:hAnsi="Arial Narrow" w:cs="Times New Roman"/>
                <w:color w:val="000000"/>
                <w:sz w:val="22"/>
                <w:szCs w:val="22"/>
              </w:rPr>
              <w:lastRenderedPageBreak/>
              <w:t>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R$ 96,67</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R$ 340,00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R$ 360,00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R$ 266,66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R$ 440,00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313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R$ 220,00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R$ 210,00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R$ 420,00</w:t>
            </w:r>
          </w:p>
        </w:tc>
      </w:tr>
      <w:tr w:rsidR="00D25E74" w:rsidRPr="00CA5AE9" w:rsidTr="006237C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R$ 233,33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R$ 466,66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R$ 163,33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R$ 326,66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R$ 176,67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R$ 353,34</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R$ 486,66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323</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R$ 153,33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R$ 306,66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324</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R$ 450,00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R$ 900,00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325</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R$ 123,33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R$ 246,66</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326</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R$ 146,67</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R$ 293,34</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327</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3506</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R$ 93,33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R$ 186,66</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328</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R$ 243,33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R$ 2.919,96</w:t>
            </w:r>
          </w:p>
        </w:tc>
      </w:tr>
      <w:tr w:rsidR="00D25E74" w:rsidRPr="00CA5AE9" w:rsidTr="006237CB">
        <w:trPr>
          <w:trHeight w:val="231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329</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2020</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R$ 290,00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R$ 580,00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330</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R$ 833,30</w:t>
            </w:r>
          </w:p>
        </w:tc>
      </w:tr>
      <w:tr w:rsidR="00D25E74" w:rsidRPr="00CA5AE9" w:rsidTr="006237C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331</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288 a 330 e 332. </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R$ 5.000,00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R$ 5.000,00</w:t>
            </w:r>
          </w:p>
        </w:tc>
      </w:tr>
      <w:tr w:rsidR="00D25E74" w:rsidRPr="00CA5AE9" w:rsidTr="006237C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332</w:t>
            </w:r>
          </w:p>
        </w:tc>
        <w:tc>
          <w:tcPr>
            <w:tcW w:w="9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2771</w:t>
            </w:r>
          </w:p>
        </w:tc>
        <w:tc>
          <w:tcPr>
            <w:tcW w:w="3880" w:type="dxa"/>
            <w:tcBorders>
              <w:top w:val="nil"/>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260" w:type="dxa"/>
            <w:tcBorders>
              <w:top w:val="nil"/>
              <w:left w:val="nil"/>
              <w:bottom w:val="single" w:sz="4" w:space="0" w:color="auto"/>
              <w:right w:val="single" w:sz="4" w:space="0" w:color="auto"/>
            </w:tcBorders>
            <w:shd w:val="clear" w:color="auto" w:fill="auto"/>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R$ 70,00</w:t>
            </w:r>
          </w:p>
        </w:tc>
        <w:tc>
          <w:tcPr>
            <w:tcW w:w="1300" w:type="dxa"/>
            <w:tcBorders>
              <w:top w:val="nil"/>
              <w:left w:val="nil"/>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R$ 280,00</w:t>
            </w:r>
          </w:p>
        </w:tc>
      </w:tr>
      <w:tr w:rsidR="00D25E74" w:rsidRPr="00CA5AE9" w:rsidTr="006237CB">
        <w:trPr>
          <w:trHeight w:val="342"/>
        </w:trPr>
        <w:tc>
          <w:tcPr>
            <w:tcW w:w="7120" w:type="dxa"/>
            <w:gridSpan w:val="5"/>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Total da Proposta </w:t>
            </w:r>
          </w:p>
        </w:tc>
        <w:tc>
          <w:tcPr>
            <w:tcW w:w="2560" w:type="dxa"/>
            <w:gridSpan w:val="2"/>
            <w:vMerge w:val="restar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25E74" w:rsidRPr="00CA5AE9" w:rsidRDefault="00D25E74"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R$ 47.916,44</w:t>
            </w:r>
          </w:p>
        </w:tc>
      </w:tr>
      <w:tr w:rsidR="00D25E74" w:rsidRPr="00CA5AE9" w:rsidTr="006237CB">
        <w:trPr>
          <w:trHeight w:val="342"/>
        </w:trPr>
        <w:tc>
          <w:tcPr>
            <w:tcW w:w="7120" w:type="dxa"/>
            <w:gridSpan w:val="5"/>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c>
          <w:tcPr>
            <w:tcW w:w="2560" w:type="dxa"/>
            <w:gridSpan w:val="2"/>
            <w:vMerge/>
            <w:tcBorders>
              <w:top w:val="single" w:sz="4" w:space="0" w:color="auto"/>
              <w:left w:val="single" w:sz="4" w:space="0" w:color="auto"/>
              <w:bottom w:val="single" w:sz="4" w:space="0" w:color="auto"/>
              <w:right w:val="single" w:sz="4" w:space="0" w:color="auto"/>
            </w:tcBorders>
            <w:vAlign w:val="center"/>
            <w:hideMark/>
          </w:tcPr>
          <w:p w:rsidR="00D25E74" w:rsidRPr="00CA5AE9" w:rsidRDefault="00D25E74" w:rsidP="00015D3C">
            <w:pPr>
              <w:rPr>
                <w:rFonts w:ascii="Arial Narrow" w:hAnsi="Arial Narrow" w:cs="Times New Roman"/>
                <w:b/>
                <w:bCs/>
                <w:color w:val="000000"/>
                <w:sz w:val="22"/>
                <w:szCs w:val="22"/>
              </w:rPr>
            </w:pPr>
          </w:p>
        </w:tc>
      </w:tr>
    </w:tbl>
    <w:p w:rsidR="00D25E74" w:rsidRPr="00CA5AE9" w:rsidRDefault="00D25E74" w:rsidP="00015D3C">
      <w:pPr>
        <w:rPr>
          <w:rFonts w:ascii="Arial Narrow" w:hAnsi="Arial Narrow"/>
          <w:sz w:val="22"/>
          <w:szCs w:val="22"/>
        </w:rPr>
      </w:pPr>
      <w:r w:rsidRPr="00CA5AE9">
        <w:rPr>
          <w:rFonts w:ascii="Arial Narrow" w:hAnsi="Arial Narrow"/>
          <w:sz w:val="22"/>
          <w:szCs w:val="22"/>
        </w:rPr>
        <w:t xml:space="preserve">  </w:t>
      </w:r>
    </w:p>
    <w:p w:rsidR="00D25E74" w:rsidRPr="00CA5AE9" w:rsidRDefault="00D25E74" w:rsidP="00015D3C">
      <w:pPr>
        <w:rPr>
          <w:rFonts w:ascii="Arial Narrow" w:hAnsi="Arial Narrow"/>
          <w:sz w:val="22"/>
          <w:szCs w:val="22"/>
          <w:lang w:eastAsia="zh-CN"/>
        </w:rPr>
      </w:pPr>
    </w:p>
    <w:p w:rsidR="00D25E74" w:rsidRPr="00CA5AE9" w:rsidRDefault="00D25E74" w:rsidP="00015D3C">
      <w:pPr>
        <w:rPr>
          <w:rFonts w:ascii="Arial Narrow" w:hAnsi="Arial Narrow"/>
          <w:sz w:val="22"/>
          <w:szCs w:val="22"/>
          <w:lang w:eastAsia="zh-CN"/>
        </w:rPr>
      </w:pP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Times New Roman"/>
          <w:sz w:val="22"/>
          <w:szCs w:val="22"/>
        </w:rPr>
        <w:t>O objeto da licitação tem a natureza de serviço comum de manutenção de aparelhos de refrigeração.</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Times New Roman"/>
          <w:sz w:val="22"/>
          <w:szCs w:val="22"/>
        </w:rPr>
        <w:t>Os quantitativos e respectivos códigos dos itens são os discriminados na tabela acima.</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presente contratação adotará como regime de execução a Empreitada por Preço unitário do item.</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Times New Roman"/>
          <w:sz w:val="22"/>
          <w:szCs w:val="22"/>
        </w:rPr>
        <w:t>O prazo de vigência do contrato é de 12 meses, podendo ser prorrogado por interesse das partes até o limite de 60 (sessenta) meses, com base no artigo 57, II, da Lei 8.666, de 1993.</w:t>
      </w:r>
    </w:p>
    <w:p w:rsidR="00D25E74" w:rsidRPr="00CA5AE9" w:rsidRDefault="00D25E74" w:rsidP="00015D3C">
      <w:pPr>
        <w:autoSpaceDE w:val="0"/>
        <w:spacing w:after="120" w:line="276" w:lineRule="auto"/>
        <w:jc w:val="both"/>
        <w:rPr>
          <w:rFonts w:ascii="Arial Narrow" w:hAnsi="Arial Narrow" w:cs="Arial"/>
          <w:color w:val="000000"/>
          <w:sz w:val="22"/>
          <w:szCs w:val="22"/>
        </w:rPr>
      </w:pP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rPr>
        <w:t>JUSTIFICATIVA E OBJETIVO DA CONTRATAÇÃO</w:t>
      </w:r>
    </w:p>
    <w:p w:rsidR="00D25E74" w:rsidRPr="00CA5AE9" w:rsidRDefault="00D25E74" w:rsidP="00015D3C">
      <w:pPr>
        <w:numPr>
          <w:ilvl w:val="1"/>
          <w:numId w:val="40"/>
        </w:numPr>
        <w:spacing w:before="120" w:after="120" w:line="276" w:lineRule="auto"/>
        <w:ind w:left="0" w:firstLine="0"/>
        <w:jc w:val="both"/>
        <w:rPr>
          <w:rFonts w:ascii="Arial Narrow" w:hAnsi="Arial Narrow"/>
          <w:b/>
          <w:bCs/>
          <w:color w:val="0070C0"/>
          <w:sz w:val="22"/>
          <w:szCs w:val="22"/>
        </w:rPr>
      </w:pPr>
      <w:r w:rsidRPr="00CA5AE9">
        <w:rPr>
          <w:rFonts w:ascii="Arial Narrow" w:hAnsi="Arial Narrow" w:cs="Times New Roman"/>
          <w:sz w:val="22"/>
          <w:szCs w:val="22"/>
        </w:rPr>
        <w:t>A Justificativa e objetivo da contratação encontram-se pormenorizados em Tópico específico dos Estudos Preliminares, apêndice desse Termo de Referência.</w:t>
      </w: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rPr>
        <w:t>DESCRIÇÃO DA SOLUÇÃO:</w:t>
      </w:r>
    </w:p>
    <w:p w:rsidR="00D25E74" w:rsidRPr="00CA5AE9" w:rsidRDefault="00D25E74" w:rsidP="00015D3C">
      <w:pPr>
        <w:numPr>
          <w:ilvl w:val="1"/>
          <w:numId w:val="40"/>
        </w:numPr>
        <w:suppressAutoHyphens/>
        <w:spacing w:after="120"/>
        <w:ind w:left="0" w:firstLine="0"/>
        <w:jc w:val="both"/>
        <w:rPr>
          <w:rFonts w:ascii="Arial Narrow" w:hAnsi="Arial Narrow"/>
          <w:bCs/>
          <w:sz w:val="22"/>
          <w:szCs w:val="22"/>
        </w:rPr>
      </w:pPr>
      <w:r w:rsidRPr="00CA5AE9">
        <w:rPr>
          <w:rFonts w:ascii="Arial Narrow" w:hAnsi="Arial Narrow"/>
          <w:sz w:val="22"/>
          <w:szCs w:val="22"/>
        </w:rPr>
        <w:t>A descrição da solução como um todo, conforme minudenciado nos Estudos Preliminares, abrange a prestação do serviço de manutenção, corretiva e preventiva, e instalação de aparelhos de refrigeração para atender as demandas do CFP/UFCG e órgãos participantes.</w:t>
      </w:r>
    </w:p>
    <w:p w:rsidR="00D25E74" w:rsidRPr="00CA5AE9" w:rsidRDefault="00D25E74" w:rsidP="00015D3C">
      <w:pPr>
        <w:suppressAutoHyphens/>
        <w:spacing w:after="120"/>
        <w:jc w:val="both"/>
        <w:rPr>
          <w:rFonts w:ascii="Arial Narrow" w:hAnsi="Arial Narrow"/>
          <w:b/>
          <w:bCs/>
          <w:sz w:val="22"/>
          <w:szCs w:val="22"/>
        </w:rPr>
      </w:pPr>
    </w:p>
    <w:p w:rsidR="00D25E74" w:rsidRPr="00CA5AE9" w:rsidRDefault="00D25E74" w:rsidP="00015D3C">
      <w:pPr>
        <w:pStyle w:val="Nivel10"/>
        <w:numPr>
          <w:ilvl w:val="0"/>
          <w:numId w:val="40"/>
        </w:numPr>
        <w:ind w:left="0" w:firstLine="0"/>
        <w:rPr>
          <w:rFonts w:ascii="Arial Narrow" w:hAnsi="Arial Narrow"/>
          <w:color w:val="auto"/>
          <w:sz w:val="22"/>
          <w:szCs w:val="22"/>
        </w:rPr>
      </w:pPr>
      <w:r w:rsidRPr="00CA5AE9">
        <w:rPr>
          <w:rFonts w:ascii="Arial Narrow" w:hAnsi="Arial Narrow"/>
          <w:sz w:val="22"/>
          <w:szCs w:val="22"/>
        </w:rPr>
        <w:t xml:space="preserve">DA CLASSIFICAÇÃO DOS SERVIÇOS </w:t>
      </w:r>
      <w:r w:rsidRPr="00CA5AE9">
        <w:rPr>
          <w:rFonts w:ascii="Arial Narrow" w:hAnsi="Arial Narrow"/>
          <w:bCs/>
          <w:sz w:val="22"/>
          <w:szCs w:val="22"/>
        </w:rPr>
        <w:t>E FORMA DE SELEÇÃO DO FORNECEDOR</w:t>
      </w:r>
    </w:p>
    <w:p w:rsidR="00D25E74" w:rsidRPr="00CA5AE9" w:rsidRDefault="00D25E74" w:rsidP="00015D3C">
      <w:pPr>
        <w:numPr>
          <w:ilvl w:val="1"/>
          <w:numId w:val="40"/>
        </w:numPr>
        <w:spacing w:before="120" w:after="120" w:line="276" w:lineRule="auto"/>
        <w:ind w:left="0" w:firstLine="0"/>
        <w:jc w:val="both"/>
        <w:rPr>
          <w:rFonts w:ascii="Arial Narrow" w:hAnsi="Arial Narrow" w:cs="Times New Roman"/>
          <w:iCs/>
          <w:sz w:val="22"/>
          <w:szCs w:val="22"/>
        </w:rPr>
      </w:pPr>
      <w:r w:rsidRPr="00CA5AE9">
        <w:rPr>
          <w:rFonts w:ascii="Arial Narrow" w:hAnsi="Arial Narrow" w:cs="Times New Roman"/>
          <w:iCs/>
          <w:sz w:val="22"/>
          <w:szCs w:val="22"/>
        </w:rPr>
        <w:t xml:space="preserve">Trata-se de serviço comum de caráter continuado sem fornecimento de mão de obra em regime de dedicação exclusiva, a ser contratado mediante licitação, na modalidade pregão, em sua forma eletrônica. </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Os serviços a serem contratados enquadram-se nos pressupostos do Decreto n° 9.507, de 21 de setembro de 2018, não se constituindo em quaisquer das atividades, previstas no art. 3º do aludido decreto, cuja execução indireta é vedada.</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 prestação dos serviços não gera vínculo empregatício entre os empregados da Contratada e a Administração Contratante, vedando-se qualquer relação entre estes que caracterize pessoalidade e subordinação direta.</w:t>
      </w: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rPr>
        <w:t>REQUISITOS DA CONTRATAÇÃO</w:t>
      </w:r>
    </w:p>
    <w:p w:rsidR="00D25E74" w:rsidRPr="00CA5AE9" w:rsidRDefault="00D25E74" w:rsidP="00015D3C">
      <w:pPr>
        <w:suppressAutoHyphens/>
        <w:spacing w:after="120"/>
        <w:jc w:val="both"/>
        <w:rPr>
          <w:rFonts w:ascii="Arial Narrow" w:hAnsi="Arial Narrow" w:cs="Arial"/>
          <w:sz w:val="22"/>
          <w:szCs w:val="22"/>
        </w:rPr>
      </w:pPr>
    </w:p>
    <w:p w:rsidR="00D25E74" w:rsidRPr="00CA5AE9" w:rsidRDefault="00D25E74" w:rsidP="00015D3C">
      <w:pPr>
        <w:numPr>
          <w:ilvl w:val="1"/>
          <w:numId w:val="40"/>
        </w:numPr>
        <w:suppressAutoHyphens/>
        <w:spacing w:after="120"/>
        <w:ind w:left="0" w:firstLine="0"/>
        <w:jc w:val="both"/>
        <w:rPr>
          <w:rFonts w:ascii="Arial Narrow" w:hAnsi="Arial Narrow" w:cs="Arial"/>
          <w:sz w:val="22"/>
          <w:szCs w:val="22"/>
        </w:rPr>
      </w:pPr>
      <w:r w:rsidRPr="00CA5AE9">
        <w:rPr>
          <w:rFonts w:ascii="Arial Narrow" w:hAnsi="Arial Narrow" w:cs="Arial"/>
          <w:sz w:val="22"/>
          <w:szCs w:val="22"/>
        </w:rPr>
        <w:t>Conforme Estudos Preliminares, os requisitos da contratação abrangem o seguinte:</w:t>
      </w:r>
    </w:p>
    <w:p w:rsidR="00D25E74" w:rsidRPr="00CA5AE9" w:rsidRDefault="00D25E74" w:rsidP="00015D3C">
      <w:pPr>
        <w:pStyle w:val="NormalWeb"/>
        <w:numPr>
          <w:ilvl w:val="2"/>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hAnsi="Arial Narrow" w:cs="Arial"/>
          <w:sz w:val="22"/>
          <w:szCs w:val="22"/>
        </w:rPr>
        <w:t>Requisitos necessários para o atendimento da necessidade.</w:t>
      </w:r>
    </w:p>
    <w:p w:rsidR="00D25E74" w:rsidRPr="00CA5AE9" w:rsidRDefault="00D25E74" w:rsidP="00015D3C">
      <w:pPr>
        <w:pStyle w:val="NormalWeb"/>
        <w:numPr>
          <w:ilvl w:val="3"/>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hAnsi="Arial Narrow" w:cs="Arial"/>
          <w:sz w:val="22"/>
          <w:szCs w:val="22"/>
        </w:rPr>
        <w:t xml:space="preserve">A contratada deverá dispor de escritório com distância não superior a 30 quilômetros da cidade onde o serviço será prestado. Tendo em vista o alto fluxo de manutenção preventiva e a impossibilidade de agendamento de manutenção corretiva, e a urgência em atendimento das mesmas. </w:t>
      </w:r>
    </w:p>
    <w:p w:rsidR="00D25E74" w:rsidRPr="00CA5AE9" w:rsidRDefault="00D25E74" w:rsidP="00015D3C">
      <w:pPr>
        <w:pStyle w:val="NormalWeb"/>
        <w:numPr>
          <w:ilvl w:val="3"/>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hAnsi="Arial Narrow" w:cs="Arial"/>
          <w:sz w:val="22"/>
          <w:szCs w:val="22"/>
        </w:rPr>
        <w:lastRenderedPageBreak/>
        <w:t xml:space="preserve"> Todas as peças e acessórios aplicados nos equipamentos de refrigeração deverão ser originais do fabricante ou similares, e sem uso prévio, desde que com as mesmas especificações técnicas e qualidade da peça original a ser substituída. Assim, as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peças,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componentes,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acessórios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outros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materiais,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sejam</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eles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distribuídos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ou</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comercializados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pelo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fabricante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ou</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pelo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comércio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indústria</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especializada</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afins,</w:t>
      </w:r>
      <w:r w:rsidRPr="00CA5AE9">
        <w:rPr>
          <w:rFonts w:ascii="Arial Narrow" w:eastAsia="Arial" w:hAnsi="Arial Narrow" w:cs="Arial"/>
          <w:sz w:val="22"/>
          <w:szCs w:val="22"/>
        </w:rPr>
        <w:t xml:space="preserve"> deverão ser </w:t>
      </w:r>
      <w:r w:rsidRPr="00CA5AE9">
        <w:rPr>
          <w:rFonts w:ascii="Arial Narrow" w:eastAsia="Calibri" w:hAnsi="Arial Narrow" w:cs="Arial"/>
          <w:sz w:val="22"/>
          <w:szCs w:val="22"/>
        </w:rPr>
        <w:t>definidas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pelas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seguintes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características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procedências:</w:t>
      </w:r>
    </w:p>
    <w:p w:rsidR="00D25E74" w:rsidRPr="00CA5AE9" w:rsidRDefault="00D25E74" w:rsidP="00015D3C">
      <w:pPr>
        <w:pStyle w:val="NormalWeb"/>
        <w:numPr>
          <w:ilvl w:val="4"/>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eastAsia="Calibri" w:hAnsi="Arial Narrow" w:cs="Arial"/>
          <w:sz w:val="22"/>
          <w:szCs w:val="22"/>
        </w:rPr>
        <w:t>Originais produzidos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e/ou</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embalados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com</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controle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qualidade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do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fabricante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constante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seu</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catálogo, certificadas pelo INMETRO;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ou</w:t>
      </w:r>
      <w:r w:rsidRPr="00CA5AE9">
        <w:rPr>
          <w:rFonts w:ascii="Arial Narrow" w:hAnsi="Arial Narrow" w:cs="Arial"/>
          <w:sz w:val="22"/>
          <w:szCs w:val="22"/>
        </w:rPr>
        <w:t xml:space="preserve"> </w:t>
      </w:r>
      <w:r w:rsidRPr="00CA5AE9">
        <w:rPr>
          <w:rFonts w:ascii="Arial Narrow" w:eastAsia="Calibri" w:hAnsi="Arial Narrow" w:cs="Arial"/>
          <w:sz w:val="22"/>
          <w:szCs w:val="22"/>
        </w:rPr>
        <w:t>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outros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fabricantes,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cujo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produto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atenda</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aos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níveis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qualidade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aplicabilidade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recomendados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ou</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indicados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pelo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fabricante,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constantes</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ou</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não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de</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seu</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catálogo,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sob</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solicitação</w:t>
      </w:r>
      <w:r w:rsidRPr="00CA5AE9">
        <w:rPr>
          <w:rFonts w:ascii="Arial Narrow" w:eastAsia="Arial" w:hAnsi="Arial Narrow" w:cs="Arial"/>
          <w:sz w:val="22"/>
          <w:szCs w:val="22"/>
        </w:rPr>
        <w:t xml:space="preserve"> de </w:t>
      </w:r>
      <w:r w:rsidRPr="00CA5AE9">
        <w:rPr>
          <w:rFonts w:ascii="Arial Narrow" w:eastAsia="Calibri" w:hAnsi="Arial Narrow" w:cs="Arial"/>
          <w:sz w:val="22"/>
          <w:szCs w:val="22"/>
        </w:rPr>
        <w:t>autorização</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formal</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da</w:t>
      </w:r>
      <w:r w:rsidRPr="00CA5AE9">
        <w:rPr>
          <w:rFonts w:ascii="Arial Narrow" w:eastAsia="Arial" w:hAnsi="Arial Narrow" w:cs="Arial"/>
          <w:sz w:val="22"/>
          <w:szCs w:val="22"/>
        </w:rPr>
        <w:t xml:space="preserve"> </w:t>
      </w:r>
      <w:r w:rsidRPr="00CA5AE9">
        <w:rPr>
          <w:rFonts w:ascii="Arial Narrow" w:eastAsia="Calibri" w:hAnsi="Arial Narrow" w:cs="Arial"/>
          <w:sz w:val="22"/>
          <w:szCs w:val="22"/>
        </w:rPr>
        <w:t>Administração, certificadas pelo INMETRO.</w:t>
      </w:r>
    </w:p>
    <w:p w:rsidR="00D25E74" w:rsidRPr="00CA5AE9" w:rsidRDefault="00D25E74" w:rsidP="00015D3C">
      <w:pPr>
        <w:pStyle w:val="NormalWeb"/>
        <w:numPr>
          <w:ilvl w:val="2"/>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hAnsi="Arial Narrow" w:cs="Arial"/>
          <w:sz w:val="22"/>
          <w:szCs w:val="22"/>
          <w:shd w:val="clear" w:color="auto" w:fill="FFFFFF"/>
        </w:rPr>
        <w:t xml:space="preserve">Os serviços aqui tratados caracterizam-se por ser de natureza contínua, pois auxiliam e se fazem necessários à Administração, tanto no desempenho de suas atribuições quanto no zelo de seu patrimônio, que se interrompidos podem comprometer a continuidade de suas atividades. </w:t>
      </w:r>
    </w:p>
    <w:p w:rsidR="00D25E74" w:rsidRPr="00CA5AE9" w:rsidRDefault="00D25E74" w:rsidP="00015D3C">
      <w:pPr>
        <w:pStyle w:val="NormalWeb"/>
        <w:numPr>
          <w:ilvl w:val="2"/>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hAnsi="Arial Narrow" w:cs="Arial"/>
          <w:sz w:val="22"/>
          <w:szCs w:val="22"/>
        </w:rPr>
        <w:t>No que concerne à questão de sustentabilidade, A contratada deverá apresentar comprovante de registro no Cadastro Técnico Federal de Atividades Potencialmente Poluidoras ou Utilizador de Recursos Ambientais, acompanhado do respectivo certificado de regularidade válido, nos termos do art. 17, inciso II, da Lei n. 6.938/81, da IN Ibama n. 6/13 e legislação correlata;</w:t>
      </w:r>
    </w:p>
    <w:p w:rsidR="00D25E74" w:rsidRPr="00CA5AE9" w:rsidRDefault="00D25E74" w:rsidP="00015D3C">
      <w:pPr>
        <w:pStyle w:val="NormalWeb"/>
        <w:numPr>
          <w:ilvl w:val="3"/>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hAnsi="Arial Narrow" w:cs="Arial"/>
          <w:sz w:val="22"/>
          <w:szCs w:val="22"/>
        </w:rPr>
        <w:t>Na execução dos serviços por parte da contratada, é vedada a utilização, nos termos do Decreto n. 2.783/98 e Resolução Conama n. 267/00, de qualquer das substâncias que destroem a camada de ozônio – SDO abrangidas pelo Protocolo de Montreal, ou de qualquer produto que as contenha ou delas faça uso, devendo obedecer às disposições da Resolução Conama n. 340/03, nos procedimentos de seu recolhimento, acondicionamento, armazenamento e transporte;</w:t>
      </w:r>
    </w:p>
    <w:p w:rsidR="00D25E74" w:rsidRPr="00CA5AE9" w:rsidRDefault="00D25E74" w:rsidP="00015D3C">
      <w:pPr>
        <w:pStyle w:val="NormalWeb"/>
        <w:numPr>
          <w:ilvl w:val="2"/>
          <w:numId w:val="40"/>
        </w:numPr>
        <w:shd w:val="clear" w:color="auto" w:fill="FFFFFF"/>
        <w:spacing w:before="0" w:beforeAutospacing="0" w:after="120" w:afterAutospacing="0"/>
        <w:ind w:left="0" w:firstLine="0"/>
        <w:jc w:val="both"/>
        <w:textAlignment w:val="baseline"/>
        <w:rPr>
          <w:rFonts w:ascii="Arial Narrow" w:hAnsi="Arial Narrow" w:cs="Arial"/>
          <w:sz w:val="22"/>
          <w:szCs w:val="22"/>
        </w:rPr>
      </w:pPr>
      <w:r w:rsidRPr="00CA5AE9">
        <w:rPr>
          <w:rFonts w:ascii="Arial Narrow" w:hAnsi="Arial Narrow" w:cs="Arial"/>
          <w:sz w:val="22"/>
          <w:szCs w:val="22"/>
        </w:rPr>
        <w:t>O prazo de vigência do contrato é de 12 meses, podendo ser prorrogado por interesse das partes até o limite de 60 (sessenta) meses, com base no artigo 57, II, da Lei 8.666, de 1993.</w:t>
      </w:r>
    </w:p>
    <w:p w:rsidR="00D25E74" w:rsidRPr="00CA5AE9" w:rsidRDefault="00D25E74" w:rsidP="00015D3C">
      <w:pPr>
        <w:pStyle w:val="NormalWeb"/>
        <w:numPr>
          <w:ilvl w:val="2"/>
          <w:numId w:val="40"/>
        </w:numPr>
        <w:shd w:val="clear" w:color="auto" w:fill="FFFFFF"/>
        <w:spacing w:before="0" w:beforeAutospacing="0" w:after="120" w:afterAutospacing="0"/>
        <w:ind w:left="0" w:firstLine="0"/>
        <w:jc w:val="both"/>
        <w:textAlignment w:val="baseline"/>
        <w:rPr>
          <w:rFonts w:ascii="Arial Narrow" w:hAnsi="Arial Narrow" w:cs="Arial"/>
          <w:b/>
          <w:sz w:val="22"/>
          <w:szCs w:val="22"/>
          <w:u w:val="single"/>
        </w:rPr>
      </w:pPr>
      <w:r w:rsidRPr="00CA5AE9">
        <w:rPr>
          <w:rFonts w:ascii="Arial Narrow" w:hAnsi="Arial Narrow" w:cs="Arial"/>
          <w:sz w:val="22"/>
          <w:szCs w:val="22"/>
        </w:rPr>
        <w:t>Por se tratar de serviço comum, a contratação de uma empresa especializada em manutenção preventiva, corretiva e instalação de aparelhos de refrigeração, com fornecimento de peças, por si só, já é quase a solução completa, dependendo, apenas da prerrogativa que se tenha uma equipe contratada na cidade de Cajazeiras – PB</w:t>
      </w:r>
    </w:p>
    <w:p w:rsidR="00D25E74" w:rsidRPr="00CA5AE9" w:rsidRDefault="00D25E74" w:rsidP="00015D3C">
      <w:pPr>
        <w:pStyle w:val="NormalWeb"/>
        <w:numPr>
          <w:ilvl w:val="1"/>
          <w:numId w:val="40"/>
        </w:numPr>
        <w:shd w:val="clear" w:color="auto" w:fill="FFFFFF"/>
        <w:spacing w:before="0" w:beforeAutospacing="0" w:after="120" w:afterAutospacing="0"/>
        <w:ind w:left="0" w:firstLine="0"/>
        <w:jc w:val="both"/>
        <w:textAlignment w:val="baseline"/>
        <w:rPr>
          <w:rFonts w:ascii="Arial Narrow" w:hAnsi="Arial Narrow" w:cs="Arial"/>
          <w:b/>
          <w:sz w:val="22"/>
          <w:szCs w:val="22"/>
          <w:u w:val="single"/>
        </w:rPr>
      </w:pPr>
      <w:r w:rsidRPr="00CA5AE9">
        <w:rPr>
          <w:rFonts w:ascii="Arial Narrow" w:hAnsi="Arial Narrow" w:cs="Arial"/>
          <w:color w:val="000000" w:themeColor="text1"/>
          <w:sz w:val="22"/>
          <w:szCs w:val="22"/>
        </w:rPr>
        <w:t>Declaração do licitante de que tem pleno conhecimento das condições necessárias para a prestação do serviço.</w:t>
      </w:r>
    </w:p>
    <w:p w:rsidR="00D25E74" w:rsidRPr="00CA5AE9" w:rsidRDefault="00D25E74" w:rsidP="00015D3C">
      <w:pPr>
        <w:numPr>
          <w:ilvl w:val="1"/>
          <w:numId w:val="40"/>
        </w:numPr>
        <w:suppressAutoHyphens/>
        <w:spacing w:after="120"/>
        <w:ind w:left="0" w:firstLine="0"/>
        <w:jc w:val="both"/>
        <w:rPr>
          <w:rFonts w:ascii="Arial Narrow" w:hAnsi="Arial Narrow"/>
          <w:b/>
          <w:bCs/>
          <w:sz w:val="22"/>
          <w:szCs w:val="22"/>
        </w:rPr>
      </w:pPr>
      <w:r w:rsidRPr="00CA5AE9">
        <w:rPr>
          <w:rFonts w:ascii="Arial Narrow" w:hAnsi="Arial Narrow"/>
          <w:sz w:val="22"/>
          <w:szCs w:val="22"/>
        </w:rPr>
        <w:t>As obrigações da Contratada e Contratante estão previstas neste TR nos itens 12 e 11 respectivamente.</w:t>
      </w:r>
    </w:p>
    <w:p w:rsidR="00D25E74" w:rsidRPr="00CA5AE9" w:rsidRDefault="00D25E74" w:rsidP="00015D3C">
      <w:pPr>
        <w:pStyle w:val="Nivel10"/>
        <w:numPr>
          <w:ilvl w:val="0"/>
          <w:numId w:val="40"/>
        </w:numPr>
        <w:ind w:left="0" w:firstLine="0"/>
        <w:rPr>
          <w:rFonts w:ascii="Arial Narrow" w:hAnsi="Arial Narrow"/>
          <w:color w:val="auto"/>
          <w:sz w:val="22"/>
          <w:szCs w:val="22"/>
        </w:rPr>
      </w:pPr>
      <w:r w:rsidRPr="00CA5AE9">
        <w:rPr>
          <w:rFonts w:ascii="Arial Narrow" w:hAnsi="Arial Narrow"/>
          <w:bCs/>
          <w:color w:val="auto"/>
          <w:sz w:val="22"/>
          <w:szCs w:val="22"/>
        </w:rPr>
        <w:t>VISTORIA PARA A LICITAÇÃO.</w:t>
      </w:r>
    </w:p>
    <w:p w:rsidR="00D25E74" w:rsidRPr="00CA5AE9" w:rsidRDefault="00D25E74" w:rsidP="00015D3C">
      <w:pPr>
        <w:pStyle w:val="Nivel10"/>
        <w:numPr>
          <w:ilvl w:val="1"/>
          <w:numId w:val="40"/>
        </w:numPr>
        <w:ind w:left="0" w:firstLine="0"/>
        <w:rPr>
          <w:rFonts w:ascii="Arial Narrow" w:hAnsi="Arial Narrow"/>
          <w:b w:val="0"/>
          <w:color w:val="auto"/>
          <w:sz w:val="22"/>
          <w:szCs w:val="22"/>
        </w:rPr>
      </w:pPr>
      <w:r w:rsidRPr="00CA5AE9">
        <w:rPr>
          <w:rFonts w:ascii="Arial Narrow" w:hAnsi="Arial Narrow"/>
          <w:b w:val="0"/>
          <w:color w:val="auto"/>
          <w:sz w:val="22"/>
          <w:szCs w:val="22"/>
        </w:rPr>
        <w:t xml:space="preserve">Para o correto dimensionamento e elaboração de sua proposta, o licitante </w:t>
      </w:r>
      <w:r w:rsidRPr="00CA5AE9">
        <w:rPr>
          <w:rFonts w:ascii="Arial Narrow" w:hAnsi="Arial Narrow"/>
          <w:b w:val="0"/>
          <w:iCs/>
          <w:color w:val="auto"/>
          <w:sz w:val="22"/>
          <w:szCs w:val="22"/>
        </w:rPr>
        <w:t xml:space="preserve">poderá </w:t>
      </w:r>
      <w:r w:rsidRPr="00CA5AE9">
        <w:rPr>
          <w:rFonts w:ascii="Arial Narrow" w:hAnsi="Arial Narrow"/>
          <w:b w:val="0"/>
          <w:color w:val="auto"/>
          <w:sz w:val="22"/>
          <w:szCs w:val="22"/>
        </w:rPr>
        <w:t>realizar vistoria nas instalações do local de execução dos serviços, acompanhado por servidor designado para esse fim, de segunda à sexta-feira, das 08:00 às 12:00 e das 14:00 às 18:00 horas.</w:t>
      </w:r>
    </w:p>
    <w:p w:rsidR="00D25E74" w:rsidRPr="00CA5AE9" w:rsidRDefault="00D25E74" w:rsidP="00015D3C">
      <w:pPr>
        <w:spacing w:before="120" w:after="120" w:line="276" w:lineRule="auto"/>
        <w:ind w:right="-15"/>
        <w:jc w:val="both"/>
        <w:rPr>
          <w:rFonts w:ascii="Arial Narrow" w:hAnsi="Arial Narrow" w:cs="Times New Roman"/>
          <w:iCs/>
          <w:sz w:val="22"/>
          <w:szCs w:val="22"/>
        </w:rPr>
      </w:pPr>
    </w:p>
    <w:p w:rsidR="00D25E74" w:rsidRPr="00CA5AE9" w:rsidRDefault="00D25E74" w:rsidP="00015D3C">
      <w:pPr>
        <w:numPr>
          <w:ilvl w:val="1"/>
          <w:numId w:val="40"/>
        </w:numPr>
        <w:spacing w:before="120" w:after="120" w:line="276" w:lineRule="auto"/>
        <w:ind w:left="0" w:right="-15" w:firstLine="0"/>
        <w:jc w:val="both"/>
        <w:rPr>
          <w:rFonts w:ascii="Arial Narrow" w:hAnsi="Arial Narrow" w:cs="Times New Roman"/>
          <w:iCs/>
          <w:sz w:val="22"/>
          <w:szCs w:val="22"/>
        </w:rPr>
      </w:pPr>
      <w:r w:rsidRPr="00CA5AE9">
        <w:rPr>
          <w:rFonts w:ascii="Arial Narrow" w:hAnsi="Arial Narrow" w:cs="Times New Roman"/>
          <w:sz w:val="22"/>
          <w:szCs w:val="22"/>
        </w:rPr>
        <w:t>O prazo para vistoria iniciar-se-á no dia útil seguinte ao da publicação do Edital, estendendo</w:t>
      </w:r>
      <w:r w:rsidRPr="00CA5AE9">
        <w:rPr>
          <w:rFonts w:ascii="Arial Narrow" w:hAnsi="Arial Narrow" w:cs="Times New Roman"/>
          <w:iCs/>
          <w:sz w:val="22"/>
          <w:szCs w:val="22"/>
        </w:rPr>
        <w:t>-se até o dia útil anterior à data prevista para a abertura da sessão pública.</w:t>
      </w:r>
    </w:p>
    <w:p w:rsidR="00D25E74" w:rsidRPr="00CA5AE9" w:rsidRDefault="00D25E74" w:rsidP="00015D3C">
      <w:pPr>
        <w:pStyle w:val="PargrafodaLista"/>
        <w:numPr>
          <w:ilvl w:val="2"/>
          <w:numId w:val="40"/>
        </w:numPr>
        <w:spacing w:before="120" w:after="120" w:line="276" w:lineRule="auto"/>
        <w:ind w:left="0" w:firstLine="0"/>
        <w:jc w:val="both"/>
        <w:rPr>
          <w:rFonts w:ascii="Arial Narrow" w:hAnsi="Arial Narrow" w:cs="Times New Roman"/>
          <w:sz w:val="22"/>
          <w:szCs w:val="22"/>
        </w:rPr>
      </w:pPr>
      <w:r w:rsidRPr="00CA5AE9">
        <w:rPr>
          <w:rFonts w:ascii="Arial Narrow" w:hAnsi="Arial Narrow"/>
          <w:iCs/>
          <w:sz w:val="22"/>
          <w:szCs w:val="22"/>
        </w:rPr>
        <w:lastRenderedPageBreak/>
        <w:t>Para a vistoria o licitante, ou o seu representante legal, deverá estar devidamente identificado, apresentando documento de identidade civil e documento expedido pela empresa comprovando sua habilitação para a realização da vistoria.</w:t>
      </w:r>
    </w:p>
    <w:p w:rsidR="00D25E74" w:rsidRPr="00CA5AE9" w:rsidRDefault="00D25E74" w:rsidP="00015D3C">
      <w:pPr>
        <w:pStyle w:val="PargrafodaLista"/>
        <w:spacing w:before="120" w:after="120" w:line="276" w:lineRule="auto"/>
        <w:ind w:left="0"/>
        <w:jc w:val="both"/>
        <w:rPr>
          <w:rFonts w:ascii="Arial Narrow" w:hAnsi="Arial Narrow" w:cs="Times New Roman"/>
          <w:color w:val="FF0000"/>
          <w:sz w:val="22"/>
          <w:szCs w:val="22"/>
        </w:rPr>
      </w:pPr>
    </w:p>
    <w:p w:rsidR="00D25E74" w:rsidRPr="00CA5AE9" w:rsidRDefault="00D25E74" w:rsidP="00015D3C">
      <w:pPr>
        <w:pStyle w:val="PargrafodaLista"/>
        <w:numPr>
          <w:ilvl w:val="1"/>
          <w:numId w:val="40"/>
        </w:numPr>
        <w:spacing w:before="120" w:after="120" w:line="276" w:lineRule="auto"/>
        <w:ind w:left="0" w:firstLine="0"/>
        <w:jc w:val="both"/>
        <w:rPr>
          <w:rFonts w:ascii="Arial Narrow" w:hAnsi="Arial Narrow" w:cs="Times New Roman"/>
          <w:sz w:val="22"/>
          <w:szCs w:val="22"/>
        </w:rPr>
      </w:pPr>
      <w:r w:rsidRPr="00CA5AE9">
        <w:rPr>
          <w:rFonts w:ascii="Arial Narrow" w:hAnsi="Arial Narrow" w:cs="Times New Roman"/>
          <w:iCs/>
          <w:sz w:val="22"/>
          <w:szCs w:val="22"/>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D25E74" w:rsidRPr="00CA5AE9" w:rsidRDefault="00D25E74" w:rsidP="00015D3C">
      <w:pPr>
        <w:pStyle w:val="PargrafodaLista"/>
        <w:ind w:left="0"/>
        <w:rPr>
          <w:rFonts w:ascii="Arial Narrow" w:hAnsi="Arial Narrow" w:cs="Times New Roman"/>
          <w:sz w:val="22"/>
          <w:szCs w:val="22"/>
        </w:rPr>
      </w:pPr>
    </w:p>
    <w:p w:rsidR="00D25E74" w:rsidRPr="00CA5AE9" w:rsidRDefault="00D25E74" w:rsidP="00015D3C">
      <w:pPr>
        <w:pStyle w:val="PargrafodaLista"/>
        <w:numPr>
          <w:ilvl w:val="1"/>
          <w:numId w:val="40"/>
        </w:numPr>
        <w:spacing w:before="120" w:after="120" w:line="276" w:lineRule="auto"/>
        <w:ind w:left="0" w:firstLine="0"/>
        <w:jc w:val="both"/>
        <w:rPr>
          <w:rFonts w:ascii="Arial Narrow" w:hAnsi="Arial Narrow" w:cs="Times New Roman"/>
          <w:sz w:val="22"/>
          <w:szCs w:val="22"/>
        </w:rPr>
      </w:pPr>
      <w:r w:rsidRPr="00CA5AE9">
        <w:rPr>
          <w:rFonts w:ascii="Arial Narrow" w:hAnsi="Arial Narrow" w:cs="Times New Roman"/>
          <w:iCs/>
          <w:sz w:val="22"/>
          <w:szCs w:val="22"/>
        </w:rPr>
        <w:t>A licitante deverá declarar que tomou conhecimento de todas as informações e das condições locais para o cumprimento das obrigações objeto da licitação.</w:t>
      </w: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rPr>
        <w:t>MODELO DE EXECUÇÃO DO OBJETO</w:t>
      </w:r>
    </w:p>
    <w:p w:rsidR="00D25E74" w:rsidRPr="00CA5AE9" w:rsidRDefault="00D25E74" w:rsidP="00015D3C">
      <w:pPr>
        <w:suppressAutoHyphens/>
        <w:spacing w:after="120"/>
        <w:jc w:val="both"/>
        <w:rPr>
          <w:rFonts w:ascii="Arial Narrow" w:hAnsi="Arial Narrow"/>
          <w:sz w:val="22"/>
          <w:szCs w:val="22"/>
        </w:rPr>
      </w:pPr>
    </w:p>
    <w:p w:rsidR="00D25E74" w:rsidRPr="00CA5AE9" w:rsidRDefault="00D25E74" w:rsidP="00015D3C">
      <w:pPr>
        <w:numPr>
          <w:ilvl w:val="1"/>
          <w:numId w:val="40"/>
        </w:numPr>
        <w:suppressAutoHyphens/>
        <w:spacing w:after="120"/>
        <w:ind w:left="0" w:firstLine="0"/>
        <w:jc w:val="both"/>
        <w:rPr>
          <w:rFonts w:ascii="Arial Narrow" w:hAnsi="Arial Narrow"/>
          <w:sz w:val="22"/>
          <w:szCs w:val="22"/>
        </w:rPr>
      </w:pPr>
      <w:r w:rsidRPr="00CA5AE9">
        <w:rPr>
          <w:rFonts w:ascii="Arial Narrow" w:hAnsi="Arial Narrow"/>
          <w:sz w:val="22"/>
          <w:szCs w:val="22"/>
        </w:rPr>
        <w:t>A execução do objeto seguirá a seguinte dinâmica:</w:t>
      </w:r>
    </w:p>
    <w:p w:rsidR="00D25E74" w:rsidRPr="00CA5AE9" w:rsidRDefault="00D25E74" w:rsidP="00015D3C">
      <w:pPr>
        <w:pStyle w:val="PargrafodaLista"/>
        <w:numPr>
          <w:ilvl w:val="2"/>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serviços deverão ser executados com base nos parâmetros mínimos a seguir estabelecidos:</w:t>
      </w: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resultados alcançados, com verificação dos prazos de execução e da qualidade demandada;</w:t>
      </w: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recursos humanos empregados;</w:t>
      </w: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qualidade e quantidade dos recursos materiais utilizados;</w:t>
      </w: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adequação dos serviços prestados à rotina da execução estabelecida;</w:t>
      </w: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 cumprimento das demais obrigações;</w:t>
      </w: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satisfação do público usuário;</w:t>
      </w:r>
    </w:p>
    <w:p w:rsidR="00D25E74" w:rsidRPr="00CA5AE9" w:rsidRDefault="00D25E74" w:rsidP="00015D3C">
      <w:pPr>
        <w:pStyle w:val="PargrafodaLista"/>
        <w:spacing w:before="120" w:after="120" w:line="276" w:lineRule="auto"/>
        <w:ind w:left="0"/>
        <w:jc w:val="both"/>
        <w:rPr>
          <w:rFonts w:ascii="Arial Narrow" w:hAnsi="Arial Narrow" w:cs="Arial"/>
          <w:bCs/>
          <w:sz w:val="22"/>
          <w:szCs w:val="22"/>
          <w:lang w:val="pt-PT"/>
        </w:rPr>
      </w:pPr>
    </w:p>
    <w:p w:rsidR="00D25E74" w:rsidRPr="00CA5AE9" w:rsidRDefault="00D25E74" w:rsidP="00015D3C">
      <w:pPr>
        <w:pStyle w:val="PargrafodaLista"/>
        <w:numPr>
          <w:ilvl w:val="2"/>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serviços devem ser prestados em estrita observância às normas vigentes da Associação Brasileira de Normas Técnicas (ABNT), da portaria 3.523/98 – Ministério da Saúde, da Resolução nª 9/2003 da ANVISA e pela Lei 13.589/2018</w:t>
      </w:r>
      <w:r w:rsidR="00760229" w:rsidRPr="00CA5AE9">
        <w:rPr>
          <w:rFonts w:ascii="Arial Narrow" w:hAnsi="Arial Narrow" w:cs="Arial"/>
          <w:sz w:val="22"/>
          <w:szCs w:val="22"/>
        </w:rPr>
        <w:t>.</w:t>
      </w:r>
    </w:p>
    <w:p w:rsidR="00D25E74" w:rsidRPr="00CA5AE9" w:rsidRDefault="00D25E74" w:rsidP="00015D3C">
      <w:pPr>
        <w:pStyle w:val="PargrafodaLista"/>
        <w:spacing w:before="120" w:after="120" w:line="276" w:lineRule="auto"/>
        <w:ind w:left="0"/>
        <w:jc w:val="both"/>
        <w:rPr>
          <w:rFonts w:ascii="Arial Narrow" w:hAnsi="Arial Narrow" w:cs="Arial"/>
          <w:sz w:val="22"/>
          <w:szCs w:val="22"/>
        </w:rPr>
      </w:pPr>
    </w:p>
    <w:p w:rsidR="00D25E74" w:rsidRPr="00CA5AE9" w:rsidRDefault="00D25E74" w:rsidP="00015D3C">
      <w:pPr>
        <w:pStyle w:val="PargrafodaLista"/>
        <w:numPr>
          <w:ilvl w:val="2"/>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serviços deverão atender, no mínimo, as atividades abaixo:</w:t>
      </w:r>
    </w:p>
    <w:p w:rsidR="00D25E74" w:rsidRPr="00CA5AE9" w:rsidRDefault="00D25E74" w:rsidP="00015D3C">
      <w:pPr>
        <w:pStyle w:val="PargrafodaLista"/>
        <w:ind w:left="0"/>
        <w:rPr>
          <w:rFonts w:ascii="Arial Narrow" w:hAnsi="Arial Narrow" w:cs="Arial"/>
          <w:sz w:val="22"/>
          <w:szCs w:val="22"/>
        </w:rPr>
      </w:pP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Manutenção preventiva em aparelhos de ar-condicionado: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Remoção e limpeza da tampa frontal e do gabinete de acordo com as normas dos fabricantes;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Limpeza da parte externa do condicionador de ar;</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Remoção, limpeza e lavagem dos filtros de acordo com as normas dos fabricantes;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 Verificação dos rolamentos e mancais dos ventiladores/motores. Se necessário troca dos rolamentos;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Medição e registro de tensão e amperagem do equipamento em operação com compressor armado, medido com auxílio do amperímetro;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Limpeza das serpentinas de evaporação e condensadores, com a devida desmontagem das peças;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Limpeza da bandeja – parte de condensação;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Verificação com eventual correção do nível de ruído e vibrações anormais;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Verificar funcionamento dos controles remotos, caso tenha;</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Verificação  dos  visores das linhas de líquido  quanto à  presença  de  umidade  no sistema, com a  utilização de bomba de vácuo;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lastRenderedPageBreak/>
        <w:t>Medição  com  registro  da  temperatura  da  serpentina  de  resfriamento,  bem  como,  do superaquecimento;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Verificação com correção dos sistemas de encaixe dos painéis de acesso ao gabinete;</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Verificar a drenagem de água;</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Substituir isolações térmicas danificadas nas tubulações;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Eliminar possível mau contato no cabo de alimentação, disjuntores e pontos de interligação;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Eliminar ruídos anormais;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Verificar se há fuga de energia para a carcaça do aparelho;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Verificar  e  eliminar  possíveis  pontos  de  vazamento  de  fluído e gás refrigerante  (tubulação, conexões  e válvulas);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Verificar e executar reparos no contactor magnético do compressor;</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Medição e registro das temperaturas em operação dos motores ventiladores;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Verificação  interna  dos  gabinetes,  com  eventual  correção  termo  acústicas  –  parte  de evaporação;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Medição e registro das pressões dos compressores de descarga, nas linhas de sucção e bomba de óleo (no caso de semi - hermético) com eventual ajuste de pressões;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Verificação das válvulas de expansão termo acústicas parte de condensação;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Eliminar pontos de obstrução de sujeira nas aletas do condensador;</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Verificar a Operação  do  termostato  de  modo  a  desarmar  e  rearmar  o  compressor,  verificando  a existência de ruídos ou vibrações, providenciando, se necessário, sua correção;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Remoção do aparelho, inspeção e ajuste dos parafusos de fixação do compressor, motor, ventilador e estrutura;</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Retirar  as  turbinas  das  unidades  internas  para  limpeza,  (com  cuidado  para  não  remover acessórios de balanceamento);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Limpeza da bandeja coletora de água de condensação e tubulação de drenagem;</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Verificar a isolação elétrica do compressor e do motor de ventilador;</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Executar reparos de desgastes de eixos, buchas, mancais de rolamento e lubrificação do motor do ventilador;</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Limpar e higienizar o evaporador e bandejas de drenagens;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Lavar a serpentina  do condensador  e peças comuns com máquina  adequada, aplicando produtos desengraxantes conforme normas do Ministério da Saúde, se necessário;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Montar o equipamento de forma adequada;</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 xml:space="preserve">Se necessário, remoção do aparelho para a oficina e execução dos serviços relacionados abaixo: </w:t>
      </w:r>
    </w:p>
    <w:p w:rsidR="00D25E74" w:rsidRPr="00CA5AE9" w:rsidRDefault="00D25E74" w:rsidP="00015D3C">
      <w:pPr>
        <w:widowControl w:val="0"/>
        <w:tabs>
          <w:tab w:val="left" w:pos="284"/>
          <w:tab w:val="left" w:pos="993"/>
        </w:tabs>
        <w:jc w:val="both"/>
        <w:rPr>
          <w:rFonts w:ascii="Arial Narrow" w:hAnsi="Arial Narrow" w:cs="Arial"/>
          <w:color w:val="000000"/>
          <w:sz w:val="22"/>
          <w:szCs w:val="22"/>
        </w:rPr>
      </w:pPr>
      <w:r w:rsidRPr="00CA5AE9">
        <w:rPr>
          <w:rFonts w:ascii="Arial Narrow" w:hAnsi="Arial Narrow" w:cs="Arial"/>
          <w:color w:val="000000"/>
          <w:sz w:val="22"/>
          <w:szCs w:val="22"/>
        </w:rPr>
        <w:t xml:space="preserve">a) Desmonte e limpeza das serpentinas do condensador evaporador; </w:t>
      </w:r>
    </w:p>
    <w:p w:rsidR="00D25E74" w:rsidRPr="00CA5AE9" w:rsidRDefault="00D25E74" w:rsidP="00015D3C">
      <w:pPr>
        <w:widowControl w:val="0"/>
        <w:tabs>
          <w:tab w:val="left" w:pos="284"/>
          <w:tab w:val="left" w:pos="993"/>
        </w:tabs>
        <w:jc w:val="both"/>
        <w:rPr>
          <w:rFonts w:ascii="Arial Narrow" w:hAnsi="Arial Narrow" w:cs="Arial"/>
          <w:color w:val="000000"/>
          <w:sz w:val="22"/>
          <w:szCs w:val="22"/>
        </w:rPr>
      </w:pPr>
      <w:r w:rsidRPr="00CA5AE9">
        <w:rPr>
          <w:rFonts w:ascii="Arial Narrow" w:hAnsi="Arial Narrow" w:cs="Arial"/>
          <w:color w:val="000000"/>
          <w:sz w:val="22"/>
          <w:szCs w:val="22"/>
        </w:rPr>
        <w:t xml:space="preserve">b)  Realização  de  tratamento  anti-  corrosivo  (com  tinta  tipo  zarcão)  do  chassi  e  da  bandeja interna; </w:t>
      </w:r>
    </w:p>
    <w:p w:rsidR="00D25E74" w:rsidRPr="00CA5AE9" w:rsidRDefault="00D25E74" w:rsidP="00015D3C">
      <w:pPr>
        <w:widowControl w:val="0"/>
        <w:tabs>
          <w:tab w:val="left" w:pos="284"/>
          <w:tab w:val="left" w:pos="993"/>
        </w:tabs>
        <w:jc w:val="both"/>
        <w:rPr>
          <w:rFonts w:ascii="Arial Narrow" w:hAnsi="Arial Narrow" w:cs="Arial"/>
          <w:color w:val="000000"/>
          <w:sz w:val="22"/>
          <w:szCs w:val="22"/>
        </w:rPr>
      </w:pPr>
      <w:r w:rsidRPr="00CA5AE9">
        <w:rPr>
          <w:rFonts w:ascii="Arial Narrow" w:hAnsi="Arial Narrow" w:cs="Arial"/>
          <w:color w:val="000000"/>
          <w:sz w:val="22"/>
          <w:szCs w:val="22"/>
        </w:rPr>
        <w:t>c) Verificação e troca de capacitor; Se necessário.</w:t>
      </w:r>
    </w:p>
    <w:p w:rsidR="00D25E74" w:rsidRPr="00CA5AE9" w:rsidRDefault="00D25E74" w:rsidP="00015D3C">
      <w:pPr>
        <w:widowControl w:val="0"/>
        <w:tabs>
          <w:tab w:val="left" w:pos="284"/>
          <w:tab w:val="left" w:pos="993"/>
        </w:tabs>
        <w:jc w:val="both"/>
        <w:rPr>
          <w:rFonts w:ascii="Arial Narrow" w:hAnsi="Arial Narrow" w:cs="Arial"/>
          <w:color w:val="000000"/>
          <w:sz w:val="22"/>
          <w:szCs w:val="22"/>
        </w:rPr>
      </w:pPr>
      <w:r w:rsidRPr="00CA5AE9">
        <w:rPr>
          <w:rFonts w:ascii="Arial Narrow" w:hAnsi="Arial Narrow" w:cs="Arial"/>
          <w:color w:val="000000"/>
          <w:sz w:val="22"/>
          <w:szCs w:val="22"/>
        </w:rPr>
        <w:t>d)  Verificação  dos  componentes  elétricos,  cabo  de  alimentação  e,  se  necessário,  sua substituição.</w:t>
      </w:r>
    </w:p>
    <w:p w:rsidR="00D25E74" w:rsidRPr="00CA5AE9" w:rsidRDefault="00D25E74" w:rsidP="00015D3C">
      <w:pPr>
        <w:widowControl w:val="0"/>
        <w:tabs>
          <w:tab w:val="left" w:pos="284"/>
          <w:tab w:val="left" w:pos="993"/>
        </w:tabs>
        <w:jc w:val="both"/>
        <w:rPr>
          <w:rFonts w:ascii="Arial Narrow" w:hAnsi="Arial Narrow" w:cs="Arial"/>
          <w:color w:val="000000"/>
          <w:sz w:val="22"/>
          <w:szCs w:val="22"/>
        </w:rPr>
      </w:pPr>
    </w:p>
    <w:p w:rsidR="00D25E74" w:rsidRPr="00CA5AE9" w:rsidRDefault="00D25E74" w:rsidP="00015D3C">
      <w:pPr>
        <w:widowControl w:val="0"/>
        <w:tabs>
          <w:tab w:val="left" w:pos="284"/>
          <w:tab w:val="left" w:pos="993"/>
        </w:tabs>
        <w:jc w:val="both"/>
        <w:rPr>
          <w:rFonts w:ascii="Arial Narrow" w:hAnsi="Arial Narrow" w:cs="Arial"/>
          <w:color w:val="000000"/>
          <w:sz w:val="22"/>
          <w:szCs w:val="22"/>
        </w:rPr>
      </w:pPr>
    </w:p>
    <w:p w:rsidR="00D25E74" w:rsidRPr="00CA5AE9" w:rsidRDefault="00D25E74" w:rsidP="00015D3C">
      <w:pPr>
        <w:pStyle w:val="PargrafodaLista"/>
        <w:widowControl w:val="0"/>
        <w:numPr>
          <w:ilvl w:val="4"/>
          <w:numId w:val="40"/>
        </w:numPr>
        <w:tabs>
          <w:tab w:val="left" w:pos="284"/>
          <w:tab w:val="left" w:pos="993"/>
        </w:tabs>
        <w:ind w:left="0" w:firstLine="0"/>
        <w:jc w:val="both"/>
        <w:rPr>
          <w:rFonts w:ascii="Arial Narrow" w:hAnsi="Arial Narrow" w:cs="Arial"/>
          <w:color w:val="000000"/>
          <w:sz w:val="22"/>
          <w:szCs w:val="22"/>
        </w:rPr>
      </w:pPr>
      <w:r w:rsidRPr="00CA5AE9">
        <w:rPr>
          <w:rFonts w:ascii="Arial Narrow" w:hAnsi="Arial Narrow" w:cs="Arial"/>
          <w:color w:val="000000"/>
          <w:sz w:val="22"/>
          <w:szCs w:val="22"/>
        </w:rPr>
        <w:t>Em  caso  de  pane,  realizar  a  análise  do  condicionador  de  ar  com  a  emissão  de  relatório contendo a descrição do problema e das peças a serem trocadas. Caso seja necessário troca de alguma das peças descritas abaixo a contratada deverá fazer sua troca imediata sem ônus para a contratante.</w:t>
      </w:r>
    </w:p>
    <w:p w:rsidR="00D25E74" w:rsidRPr="00CA5AE9" w:rsidRDefault="00D25E74" w:rsidP="00015D3C">
      <w:pPr>
        <w:pStyle w:val="PargrafodaLista"/>
        <w:widowControl w:val="0"/>
        <w:tabs>
          <w:tab w:val="left" w:pos="284"/>
          <w:tab w:val="left" w:pos="993"/>
        </w:tabs>
        <w:ind w:left="0"/>
        <w:jc w:val="both"/>
        <w:rPr>
          <w:rFonts w:ascii="Arial Narrow" w:hAnsi="Arial Narrow" w:cs="Arial"/>
          <w:color w:val="000000"/>
          <w:sz w:val="22"/>
          <w:szCs w:val="22"/>
        </w:rPr>
      </w:pPr>
    </w:p>
    <w:p w:rsidR="00D25E74" w:rsidRPr="00CA5AE9" w:rsidRDefault="00D25E74" w:rsidP="00015D3C">
      <w:pPr>
        <w:pStyle w:val="PargrafodaLista"/>
        <w:widowControl w:val="0"/>
        <w:numPr>
          <w:ilvl w:val="4"/>
          <w:numId w:val="40"/>
        </w:numPr>
        <w:tabs>
          <w:tab w:val="left" w:pos="284"/>
          <w:tab w:val="left" w:pos="993"/>
        </w:tabs>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A contratada deverá  anexar no aparelho  que foi realizado a manutenção preventiva  um adesivo </w:t>
      </w:r>
      <w:r w:rsidRPr="00CA5AE9">
        <w:rPr>
          <w:rFonts w:ascii="Arial Narrow" w:hAnsi="Arial Narrow" w:cs="Arial"/>
          <w:color w:val="000000"/>
          <w:sz w:val="22"/>
          <w:szCs w:val="22"/>
        </w:rPr>
        <w:lastRenderedPageBreak/>
        <w:t>contendo informação sobre a data que foi realizada a manutenção preventiva, bem como informar também  a  data  prevista  para  a  nova  manutenção  preventiva;</w:t>
      </w:r>
    </w:p>
    <w:p w:rsidR="00D25E74" w:rsidRPr="00CA5AE9" w:rsidRDefault="00D25E74" w:rsidP="00015D3C">
      <w:pPr>
        <w:pStyle w:val="PargrafodaLista"/>
        <w:ind w:left="0"/>
        <w:rPr>
          <w:rFonts w:ascii="Arial Narrow" w:hAnsi="Arial Narrow" w:cs="Arial"/>
          <w:color w:val="000000"/>
          <w:sz w:val="22"/>
          <w:szCs w:val="22"/>
        </w:rPr>
      </w:pPr>
    </w:p>
    <w:p w:rsidR="00D25E74" w:rsidRPr="00CA5AE9" w:rsidRDefault="00D25E74" w:rsidP="00015D3C">
      <w:pPr>
        <w:pStyle w:val="PargrafodaLista"/>
        <w:widowControl w:val="0"/>
        <w:numPr>
          <w:ilvl w:val="4"/>
          <w:numId w:val="40"/>
        </w:numPr>
        <w:tabs>
          <w:tab w:val="left" w:pos="284"/>
          <w:tab w:val="left" w:pos="993"/>
        </w:tabs>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As  seguintes  peças  e  materiais  estão  incluídos  na  manutenção  preventiva  a  cargo  e  ônus  da contratada:  fusíveis,  parafusos,  correias,  imãs,  terminais  elétricos,  graxas,  solventes, produtos químicos de limpeza, materiais contra a corrosão e para proteção anti ferruginosa, tinta, lixa, neutrol, underseal, fita isolante, álcool, filtro secador, espuma de vedação, massa de  vedação,  vaselina,  estopas,  sacos  plásticos  para  acondicionamento  de  detritos, materiais  para  solda,  zarcão,  trapo,  substituição  ou  complementação  óleos lubrificantes,  oxigênio,  nitrogênio,  acetileno,  gases  freon,    óleo  mineral,  materiais  e produtos de limpeza em geral.</w:t>
      </w:r>
    </w:p>
    <w:p w:rsidR="00D25E74" w:rsidRPr="00CA5AE9" w:rsidRDefault="00D25E74" w:rsidP="00015D3C">
      <w:pPr>
        <w:widowControl w:val="0"/>
        <w:tabs>
          <w:tab w:val="left" w:pos="284"/>
          <w:tab w:val="left" w:pos="993"/>
        </w:tabs>
        <w:jc w:val="both"/>
        <w:rPr>
          <w:rFonts w:ascii="Arial Narrow" w:hAnsi="Arial Narrow" w:cs="Arial"/>
          <w:color w:val="000000"/>
          <w:sz w:val="22"/>
          <w:szCs w:val="22"/>
        </w:rPr>
      </w:pP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Manutenção Corretiva em aparelhos de ar condicionado: </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Recuperar o perfeito estado de uso dos equipamentos, com a correção de defeitos que possam danificá-los ao longo do tempo, consistindo, basicamente, em substituições de componentes, ajustes e reparos necessários, de acordo com os manuais e normas técnicas específicas para cada equipamento;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Realizar a troca de peças danificadas por novas;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Proceder de forma imediata na recuperação dos aparelhos que se encontram fora de funcionamento;</w:t>
      </w:r>
    </w:p>
    <w:p w:rsidR="00D25E74" w:rsidRPr="00CA5AE9" w:rsidRDefault="00D25E74" w:rsidP="00015D3C">
      <w:pPr>
        <w:widowControl w:val="0"/>
        <w:tabs>
          <w:tab w:val="left" w:pos="2268"/>
        </w:tabs>
        <w:spacing w:line="360" w:lineRule="auto"/>
        <w:jc w:val="both"/>
        <w:rPr>
          <w:rFonts w:ascii="Arial Narrow" w:hAnsi="Arial Narrow" w:cs="Arial"/>
          <w:sz w:val="22"/>
          <w:szCs w:val="22"/>
        </w:rPr>
      </w:pP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Instalação de aparelhos de ar condicionado: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Todas as interligações necessárias (elétricas, frigoríficas, etc.) deverão ser efetuadas de forma a preservar-se a total estanqueidade dos gabinetes, utilizando-se silicone e prensa cabos para a vedação final;</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 isolamento térmico flexível das linhas de líquido e gás deverá ser feito com espuma elastomérica de espessura mínima de 09 mm, constituído de uma estrutura de células fechadas, resistente ao fogo, condutividade de 0,035w/m.k à 0ºC e resistência a difusão de vapor d'água maior ou igual a 7000;</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 Deverão ser tomadas todas as precauções necessárias contra a formação de oxidação no interior dos tubos de cobre. As passagens da tubulação através das paredes de alvenaria deverá ser protegida por tubos de PVC, evitando o contato direto do cobre com a argamassa de cimento/cal o que poderia provocar a perfuração das paredes da tubulação frigorífica;</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Todas as intervenções necessárias em alvenaria como furação, reboco, acabamento, pintura, deverão ser realizadas pela Contratada. Os furos necessários devem ser executados na alvenaria e não nos elementos da estrutura de concreto armado (vigas, lajes e pilares) e deverá ser feito acabamento posterior a instalação;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Todos os materiais e mão-de-obra a serem empregados nos serviços deverão ser de primeira qualidade. Serão recusados pela Fiscalização materiais não especificados ou serviços imperfeitos que deverão ser prontamente refeitos às expensas da Contratada;</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Após a instalação, o local deverá ser entregue em perfeito estado de limpeza e conservação. Todo entulho (sujeira) deverá ser removido pela empresa contratada.</w:t>
      </w:r>
    </w:p>
    <w:p w:rsidR="00D25E74" w:rsidRPr="00CA5AE9" w:rsidRDefault="00D25E74" w:rsidP="00015D3C">
      <w:pPr>
        <w:pStyle w:val="PargrafodaLista"/>
        <w:spacing w:before="120" w:after="120" w:line="276" w:lineRule="auto"/>
        <w:ind w:left="0"/>
        <w:jc w:val="both"/>
        <w:rPr>
          <w:rFonts w:ascii="Arial Narrow" w:hAnsi="Arial Narrow" w:cs="Arial"/>
          <w:sz w:val="22"/>
          <w:szCs w:val="22"/>
        </w:rPr>
      </w:pP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bCs/>
          <w:sz w:val="22"/>
          <w:szCs w:val="22"/>
        </w:rPr>
        <w:t xml:space="preserve">Desinstalação de aparelhos de ar condicionado: </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zh-CN"/>
        </w:rPr>
        <w:t>Retirada do evaporador e do condensador do equipamento, os quais deverão ser colocados em local designado pelo fiscal do contrato;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zh-CN"/>
        </w:rPr>
        <w:t xml:space="preserve">A Recomposição do telhado e sua vedação, quando necessário, deverão ser realizadas de forma a não permitir infiltração de água da chuva, uma vez que fará parte da garantia dos serviços; </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zh-CN"/>
        </w:rPr>
        <w:t xml:space="preserve">Rebocar, emassar e pintar a parede no lugar que foi quebrado na cor padrão do ambiente; </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zh-CN"/>
        </w:rPr>
        <w:lastRenderedPageBreak/>
        <w:t xml:space="preserve">Retirar a mão francesa; </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zh-CN"/>
        </w:rPr>
        <w:t xml:space="preserve">Desmontagem e montagem de forro PVC, onde houver necessidade; </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lang w:eastAsia="zh-CN"/>
        </w:rPr>
        <w:t>Retirada da tubulação frigorífera de cobre, quando houver necessidade;</w:t>
      </w:r>
    </w:p>
    <w:p w:rsidR="009C25BA" w:rsidRPr="00CA5AE9" w:rsidRDefault="009C25BA" w:rsidP="009C25BA">
      <w:pPr>
        <w:pStyle w:val="PargrafodaLista"/>
        <w:spacing w:before="120" w:after="120" w:line="276" w:lineRule="auto"/>
        <w:ind w:left="0"/>
        <w:jc w:val="both"/>
        <w:rPr>
          <w:rFonts w:ascii="Arial Narrow" w:hAnsi="Arial Narrow" w:cs="Arial"/>
          <w:sz w:val="22"/>
          <w:szCs w:val="22"/>
        </w:rPr>
      </w:pP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Manutenção preventiva nos demais equipamentos de refrigeração: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Prevenir situações que causem falhas ou defeitos;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Realizar limpeza física, revisão dos sistemas de refrigeração, revisão do sistema elétrico e troca de filtro de água ( se necessário);</w:t>
      </w:r>
    </w:p>
    <w:p w:rsidR="0013154F" w:rsidRPr="00CA5AE9" w:rsidRDefault="0013154F" w:rsidP="0013154F">
      <w:pPr>
        <w:pStyle w:val="PargrafodaLista"/>
        <w:spacing w:before="120" w:after="120" w:line="276" w:lineRule="auto"/>
        <w:ind w:left="0"/>
        <w:jc w:val="both"/>
        <w:rPr>
          <w:rFonts w:ascii="Arial Narrow" w:hAnsi="Arial Narrow" w:cs="Arial"/>
          <w:sz w:val="22"/>
          <w:szCs w:val="22"/>
        </w:rPr>
      </w:pP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Manutenção corretiva nos demais equipamentos de refrigeração: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Recuperar o perfeito estado de uso dos equipamentos, com a correção de defeitos que possam danificá-los ao longo do tempo, consistindo, basicamente, em substituições de componentes, ajustes e reparos necessários, de acordo com os manuais e normas técnicas específicas para cada equipamento;</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Realizar a troca de peças danificadas por novas;</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Proceder de forma imediata na recuperação dos aparelhos que se encontram fora de funcionamento;</w:t>
      </w:r>
    </w:p>
    <w:p w:rsidR="00D25E74" w:rsidRPr="00CA5AE9" w:rsidRDefault="00D25E74" w:rsidP="00015D3C">
      <w:pPr>
        <w:pStyle w:val="PargrafodaLista"/>
        <w:numPr>
          <w:ilvl w:val="1"/>
          <w:numId w:val="40"/>
        </w:numPr>
        <w:ind w:left="0" w:firstLine="0"/>
        <w:jc w:val="both"/>
        <w:rPr>
          <w:rFonts w:ascii="Arial Narrow" w:hAnsi="Arial Narrow" w:cs="Arial"/>
          <w:sz w:val="22"/>
          <w:szCs w:val="22"/>
        </w:rPr>
      </w:pPr>
      <w:r w:rsidRPr="00CA5AE9">
        <w:rPr>
          <w:rFonts w:ascii="Arial Narrow" w:hAnsi="Arial Narrow" w:cs="Arial"/>
          <w:sz w:val="22"/>
          <w:szCs w:val="22"/>
        </w:rPr>
        <w:t xml:space="preserve">A execução dos serviços será iniciada em dez dias corridos após a assinatura do contrato. </w:t>
      </w:r>
    </w:p>
    <w:p w:rsidR="00D25E74" w:rsidRPr="00CA5AE9" w:rsidRDefault="00D25E74" w:rsidP="00015D3C">
      <w:pPr>
        <w:pStyle w:val="PargrafodaLista"/>
        <w:ind w:left="0"/>
        <w:jc w:val="both"/>
        <w:rPr>
          <w:rFonts w:ascii="Arial Narrow" w:hAnsi="Arial Narrow" w:cs="Arial"/>
          <w:sz w:val="22"/>
          <w:szCs w:val="22"/>
        </w:rPr>
      </w:pPr>
    </w:p>
    <w:p w:rsidR="00D25E74" w:rsidRPr="00CA5AE9" w:rsidRDefault="00D25E74" w:rsidP="00015D3C">
      <w:pPr>
        <w:pStyle w:val="PargrafodaLista"/>
        <w:numPr>
          <w:ilvl w:val="1"/>
          <w:numId w:val="40"/>
        </w:numPr>
        <w:ind w:left="0" w:firstLine="0"/>
        <w:jc w:val="both"/>
        <w:rPr>
          <w:rFonts w:ascii="Arial Narrow" w:hAnsi="Arial Narrow" w:cs="Arial"/>
          <w:sz w:val="22"/>
          <w:szCs w:val="22"/>
        </w:rPr>
      </w:pPr>
      <w:r w:rsidRPr="00CA5AE9">
        <w:rPr>
          <w:rFonts w:ascii="Arial Narrow" w:hAnsi="Arial Narrow" w:cs="Arial"/>
          <w:sz w:val="22"/>
          <w:szCs w:val="22"/>
        </w:rPr>
        <w:t>Local e horários da prestação dos serviços:</w:t>
      </w:r>
    </w:p>
    <w:p w:rsidR="009A1C44" w:rsidRPr="00CA5AE9" w:rsidRDefault="009A1C44" w:rsidP="00015D3C">
      <w:pPr>
        <w:pStyle w:val="PargrafodaLista"/>
        <w:ind w:left="0"/>
        <w:rPr>
          <w:rFonts w:ascii="Arial Narrow" w:hAnsi="Arial Narrow" w:cs="Arial"/>
          <w:sz w:val="22"/>
          <w:szCs w:val="22"/>
        </w:rPr>
      </w:pPr>
    </w:p>
    <w:p w:rsidR="009A1C44" w:rsidRPr="00CA5AE9" w:rsidRDefault="009A1C44" w:rsidP="00015D3C">
      <w:pPr>
        <w:pStyle w:val="PargrafodaLista"/>
        <w:ind w:left="0"/>
        <w:jc w:val="both"/>
        <w:rPr>
          <w:rFonts w:ascii="Arial Narrow" w:hAnsi="Arial Narrow" w:cs="Arial"/>
          <w:sz w:val="22"/>
          <w:szCs w:val="22"/>
        </w:rPr>
      </w:pPr>
    </w:p>
    <w:p w:rsidR="00D25E74" w:rsidRPr="00CA5AE9" w:rsidRDefault="00D25E74" w:rsidP="00015D3C">
      <w:pPr>
        <w:pStyle w:val="PargrafodaLista"/>
        <w:numPr>
          <w:ilvl w:val="2"/>
          <w:numId w:val="40"/>
        </w:numPr>
        <w:ind w:left="0" w:firstLine="0"/>
        <w:jc w:val="both"/>
        <w:rPr>
          <w:rFonts w:ascii="Arial Narrow" w:hAnsi="Arial Narrow" w:cs="Arial"/>
          <w:sz w:val="22"/>
          <w:szCs w:val="22"/>
        </w:rPr>
      </w:pPr>
      <w:r w:rsidRPr="00CA5AE9">
        <w:rPr>
          <w:rFonts w:ascii="Arial Narrow" w:hAnsi="Arial Narrow" w:cs="Arial"/>
          <w:sz w:val="22"/>
          <w:szCs w:val="22"/>
        </w:rPr>
        <w:t xml:space="preserve">Grupo I – Órgão Gerenciador:  </w:t>
      </w:r>
      <w:r w:rsidRPr="00CA5AE9">
        <w:rPr>
          <w:rFonts w:ascii="Arial Narrow" w:hAnsi="Arial Narrow" w:cs="Arial"/>
          <w:noProof/>
          <w:color w:val="000000"/>
          <w:spacing w:val="-5"/>
          <w:sz w:val="22"/>
          <w:szCs w:val="22"/>
        </w:rPr>
        <w:t>Av Sergio Moreira de Figueiredo</w:t>
      </w:r>
      <w:r w:rsidRPr="00CA5AE9">
        <w:rPr>
          <w:rFonts w:ascii="Arial Narrow" w:hAnsi="Arial Narrow" w:cs="Arial"/>
          <w:noProof/>
          <w:color w:val="000000"/>
          <w:spacing w:val="-4"/>
          <w:sz w:val="22"/>
          <w:szCs w:val="22"/>
        </w:rPr>
        <w:t>,</w:t>
      </w:r>
      <w:r w:rsidRPr="00CA5AE9">
        <w:rPr>
          <w:rFonts w:ascii="Arial Narrow" w:hAnsi="Arial Narrow" w:cs="Arial"/>
          <w:noProof/>
          <w:color w:val="000000"/>
          <w:w w:val="157"/>
          <w:sz w:val="22"/>
          <w:szCs w:val="22"/>
        </w:rPr>
        <w:t> </w:t>
      </w:r>
      <w:r w:rsidRPr="00CA5AE9">
        <w:rPr>
          <w:rFonts w:ascii="Arial Narrow" w:hAnsi="Arial Narrow" w:cs="Arial"/>
          <w:noProof/>
          <w:color w:val="000000"/>
          <w:spacing w:val="-4"/>
          <w:sz w:val="22"/>
          <w:szCs w:val="22"/>
        </w:rPr>
        <w:t>S/N,</w:t>
      </w:r>
      <w:r w:rsidRPr="00CA5AE9">
        <w:rPr>
          <w:rFonts w:ascii="Arial Narrow" w:hAnsi="Arial Narrow" w:cs="Arial"/>
          <w:noProof/>
          <w:color w:val="000000"/>
          <w:w w:val="156"/>
          <w:sz w:val="22"/>
          <w:szCs w:val="22"/>
        </w:rPr>
        <w:t> </w:t>
      </w:r>
      <w:r w:rsidRPr="00CA5AE9">
        <w:rPr>
          <w:rFonts w:ascii="Arial Narrow" w:hAnsi="Arial Narrow" w:cs="Arial"/>
          <w:noProof/>
          <w:color w:val="000000"/>
          <w:spacing w:val="-4"/>
          <w:sz w:val="22"/>
          <w:szCs w:val="22"/>
        </w:rPr>
        <w:t>Casas Populares</w:t>
      </w:r>
      <w:r w:rsidRPr="00CA5AE9">
        <w:rPr>
          <w:rFonts w:ascii="Arial Narrow" w:hAnsi="Arial Narrow" w:cs="Arial"/>
          <w:noProof/>
          <w:color w:val="000000"/>
          <w:w w:val="163"/>
          <w:sz w:val="22"/>
          <w:szCs w:val="22"/>
        </w:rPr>
        <w:t> </w:t>
      </w:r>
      <w:r w:rsidRPr="00CA5AE9">
        <w:rPr>
          <w:rFonts w:ascii="Arial Narrow" w:hAnsi="Arial Narrow" w:cs="Arial"/>
          <w:noProof/>
          <w:color w:val="000000"/>
          <w:spacing w:val="-3"/>
          <w:sz w:val="22"/>
          <w:szCs w:val="22"/>
        </w:rPr>
        <w:t>–Cajazeiras</w:t>
      </w:r>
      <w:r w:rsidRPr="00CA5AE9">
        <w:rPr>
          <w:rFonts w:ascii="Arial Narrow" w:hAnsi="Arial Narrow" w:cs="Arial"/>
          <w:noProof/>
          <w:color w:val="000000"/>
          <w:spacing w:val="8"/>
          <w:sz w:val="22"/>
          <w:szCs w:val="22"/>
        </w:rPr>
        <w:t> </w:t>
      </w:r>
      <w:r w:rsidRPr="00CA5AE9">
        <w:rPr>
          <w:rFonts w:ascii="Arial Narrow" w:hAnsi="Arial Narrow" w:cs="Arial"/>
          <w:noProof/>
          <w:color w:val="000000"/>
          <w:spacing w:val="-3"/>
          <w:sz w:val="22"/>
          <w:szCs w:val="22"/>
        </w:rPr>
        <w:t>–</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3"/>
          <w:sz w:val="22"/>
          <w:szCs w:val="22"/>
        </w:rPr>
        <w:t>PB.</w:t>
      </w:r>
      <w:r w:rsidRPr="00CA5AE9">
        <w:rPr>
          <w:rFonts w:ascii="Arial Narrow" w:hAnsi="Arial Narrow" w:cs="Arial"/>
          <w:noProof/>
          <w:color w:val="000000"/>
          <w:spacing w:val="6"/>
          <w:sz w:val="22"/>
          <w:szCs w:val="22"/>
        </w:rPr>
        <w:t> </w:t>
      </w:r>
      <w:r w:rsidRPr="00CA5AE9">
        <w:rPr>
          <w:rFonts w:ascii="Arial Narrow" w:hAnsi="Arial Narrow" w:cs="Arial"/>
          <w:noProof/>
          <w:color w:val="000000"/>
          <w:spacing w:val="-4"/>
          <w:sz w:val="22"/>
          <w:szCs w:val="22"/>
        </w:rPr>
        <w:t>CEP:</w:t>
      </w:r>
      <w:r w:rsidRPr="00CA5AE9">
        <w:rPr>
          <w:rFonts w:ascii="Arial Narrow" w:hAnsi="Arial Narrow" w:cs="Arial"/>
          <w:noProof/>
          <w:color w:val="000000"/>
          <w:spacing w:val="6"/>
          <w:sz w:val="22"/>
          <w:szCs w:val="22"/>
        </w:rPr>
        <w:t> </w:t>
      </w:r>
      <w:r w:rsidRPr="00CA5AE9">
        <w:rPr>
          <w:rFonts w:ascii="Arial Narrow" w:hAnsi="Arial Narrow" w:cs="Arial"/>
          <w:noProof/>
          <w:color w:val="000000"/>
          <w:spacing w:val="-4"/>
          <w:sz w:val="22"/>
          <w:szCs w:val="22"/>
        </w:rPr>
        <w:t>58900-000, ou em dependencias externas pertencentes ao campus do CFP/UFCG, limitando-se aos municipios de Cajazeiras e São João do Rio do Peixe, ambos no estado da Paraiba. O horario da prestação dos serviços será preferencialmente de</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4"/>
          <w:sz w:val="22"/>
          <w:szCs w:val="22"/>
        </w:rPr>
        <w:t>segunda-feira</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3"/>
          <w:sz w:val="22"/>
          <w:szCs w:val="22"/>
        </w:rPr>
        <w:t>a</w:t>
      </w:r>
      <w:r w:rsidRPr="00CA5AE9">
        <w:rPr>
          <w:rFonts w:ascii="Arial Narrow" w:hAnsi="Arial Narrow" w:cs="Arial"/>
          <w:noProof/>
          <w:color w:val="000000"/>
          <w:w w:val="201"/>
          <w:sz w:val="22"/>
          <w:szCs w:val="22"/>
        </w:rPr>
        <w:t> </w:t>
      </w:r>
      <w:r w:rsidRPr="00CA5AE9">
        <w:rPr>
          <w:rFonts w:ascii="Arial Narrow" w:hAnsi="Arial Narrow" w:cs="Arial"/>
          <w:noProof/>
          <w:color w:val="000000"/>
          <w:spacing w:val="-3"/>
          <w:sz w:val="22"/>
          <w:szCs w:val="22"/>
        </w:rPr>
        <w:t>sexta-feira, das 07h00min às 12h00min e</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das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13h</w:t>
      </w:r>
      <w:r w:rsidRPr="00CA5AE9">
        <w:rPr>
          <w:rFonts w:ascii="Arial Narrow" w:hAnsi="Arial Narrow" w:cs="Arial"/>
          <w:noProof/>
          <w:color w:val="000000"/>
          <w:spacing w:val="-2"/>
          <w:sz w:val="22"/>
          <w:szCs w:val="22"/>
        </w:rPr>
        <w:t>30min</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às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17h</w:t>
      </w:r>
      <w:r w:rsidRPr="00CA5AE9">
        <w:rPr>
          <w:rFonts w:ascii="Arial Narrow" w:hAnsi="Arial Narrow" w:cs="Arial"/>
          <w:noProof/>
          <w:color w:val="000000"/>
          <w:spacing w:val="-3"/>
          <w:sz w:val="22"/>
          <w:szCs w:val="22"/>
        </w:rPr>
        <w:t>30min, podendo ser realizado em dias e horários alternativos mediante interesse da contratante;</w:t>
      </w:r>
    </w:p>
    <w:p w:rsidR="00D25E74" w:rsidRPr="00CA5AE9" w:rsidRDefault="00D25E74" w:rsidP="00015D3C">
      <w:pPr>
        <w:pStyle w:val="PargrafodaLista"/>
        <w:numPr>
          <w:ilvl w:val="2"/>
          <w:numId w:val="40"/>
        </w:numPr>
        <w:ind w:left="0" w:firstLine="0"/>
        <w:jc w:val="both"/>
        <w:rPr>
          <w:rFonts w:ascii="Arial Narrow" w:hAnsi="Arial Narrow" w:cs="Arial"/>
          <w:sz w:val="22"/>
          <w:szCs w:val="22"/>
        </w:rPr>
      </w:pPr>
      <w:r w:rsidRPr="00CA5AE9">
        <w:rPr>
          <w:rFonts w:ascii="Arial Narrow" w:hAnsi="Arial Narrow" w:cs="Arial"/>
          <w:sz w:val="22"/>
          <w:szCs w:val="22"/>
        </w:rPr>
        <w:t>Grupo II – Órgão Participante: Campus Universitário III - S/N - Cidade Universitária, Bananeiras - PB, Cep58220-000, contato telefônico: (83) 3367-5635.</w:t>
      </w:r>
      <w:r w:rsidRPr="00CA5AE9">
        <w:rPr>
          <w:rFonts w:ascii="Arial Narrow" w:hAnsi="Arial Narrow" w:cs="Arial"/>
          <w:noProof/>
          <w:color w:val="000000"/>
          <w:spacing w:val="-4"/>
          <w:sz w:val="22"/>
          <w:szCs w:val="22"/>
        </w:rPr>
        <w:t xml:space="preserve"> O horário da prestação dos serviços será preferencialmente de</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4"/>
          <w:sz w:val="22"/>
          <w:szCs w:val="22"/>
        </w:rPr>
        <w:t>segunda-feira</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3"/>
          <w:sz w:val="22"/>
          <w:szCs w:val="22"/>
        </w:rPr>
        <w:t>a</w:t>
      </w:r>
      <w:r w:rsidRPr="00CA5AE9">
        <w:rPr>
          <w:rFonts w:ascii="Arial Narrow" w:hAnsi="Arial Narrow" w:cs="Arial"/>
          <w:noProof/>
          <w:color w:val="000000"/>
          <w:w w:val="201"/>
          <w:sz w:val="22"/>
          <w:szCs w:val="22"/>
        </w:rPr>
        <w:t> </w:t>
      </w:r>
      <w:r w:rsidRPr="00CA5AE9">
        <w:rPr>
          <w:rFonts w:ascii="Arial Narrow" w:hAnsi="Arial Narrow" w:cs="Arial"/>
          <w:noProof/>
          <w:color w:val="000000"/>
          <w:spacing w:val="-3"/>
          <w:sz w:val="22"/>
          <w:szCs w:val="22"/>
        </w:rPr>
        <w:t>sexta-feira, das 07h00min às 12h00min e</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das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13h</w:t>
      </w:r>
      <w:r w:rsidRPr="00CA5AE9">
        <w:rPr>
          <w:rFonts w:ascii="Arial Narrow" w:hAnsi="Arial Narrow" w:cs="Arial"/>
          <w:noProof/>
          <w:color w:val="000000"/>
          <w:spacing w:val="-2"/>
          <w:sz w:val="22"/>
          <w:szCs w:val="22"/>
        </w:rPr>
        <w:t>30min</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às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17h</w:t>
      </w:r>
      <w:r w:rsidRPr="00CA5AE9">
        <w:rPr>
          <w:rFonts w:ascii="Arial Narrow" w:hAnsi="Arial Narrow" w:cs="Arial"/>
          <w:noProof/>
          <w:color w:val="000000"/>
          <w:spacing w:val="-3"/>
          <w:sz w:val="22"/>
          <w:szCs w:val="22"/>
        </w:rPr>
        <w:t>30min, podendo ser realizado em dias e horários alternativos mediante interesse da contratante;</w:t>
      </w:r>
    </w:p>
    <w:p w:rsidR="00D25E74" w:rsidRPr="00CA5AE9" w:rsidRDefault="00D25E74" w:rsidP="00015D3C">
      <w:pPr>
        <w:pStyle w:val="PargrafodaLista"/>
        <w:numPr>
          <w:ilvl w:val="2"/>
          <w:numId w:val="40"/>
        </w:numPr>
        <w:ind w:left="0" w:firstLine="0"/>
        <w:jc w:val="both"/>
        <w:rPr>
          <w:rFonts w:ascii="Arial Narrow" w:hAnsi="Arial Narrow" w:cs="Arial"/>
          <w:sz w:val="22"/>
          <w:szCs w:val="22"/>
        </w:rPr>
      </w:pPr>
      <w:r w:rsidRPr="00CA5AE9">
        <w:rPr>
          <w:rFonts w:ascii="Arial Narrow" w:hAnsi="Arial Narrow" w:cs="Arial"/>
          <w:sz w:val="22"/>
          <w:szCs w:val="22"/>
        </w:rPr>
        <w:t xml:space="preserve">Grupo III – Órgão participante: Biblioteca Central da UFPB, S/N, CAMPUS I, Cidade Universitária, João Pessoa/PB, CEP:58051-900, TELEFONE: (83) 3216-7099 / 3216-7206, EMAIL: secretaria@biblioteca.ufpb.br / licitacao@biblioteca.ufpb.br. </w:t>
      </w:r>
      <w:r w:rsidRPr="00CA5AE9">
        <w:rPr>
          <w:rFonts w:ascii="Arial Narrow" w:hAnsi="Arial Narrow" w:cs="Arial"/>
          <w:noProof/>
          <w:color w:val="000000"/>
          <w:spacing w:val="-4"/>
          <w:sz w:val="22"/>
          <w:szCs w:val="22"/>
        </w:rPr>
        <w:t>O horário da prestação dos serviços será preferencialmente de</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4"/>
          <w:sz w:val="22"/>
          <w:szCs w:val="22"/>
        </w:rPr>
        <w:t>segunda-feira</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3"/>
          <w:sz w:val="22"/>
          <w:szCs w:val="22"/>
        </w:rPr>
        <w:t>a</w:t>
      </w:r>
      <w:r w:rsidRPr="00CA5AE9">
        <w:rPr>
          <w:rFonts w:ascii="Arial Narrow" w:hAnsi="Arial Narrow" w:cs="Arial"/>
          <w:noProof/>
          <w:color w:val="000000"/>
          <w:w w:val="201"/>
          <w:sz w:val="22"/>
          <w:szCs w:val="22"/>
        </w:rPr>
        <w:t> </w:t>
      </w:r>
      <w:r w:rsidRPr="00CA5AE9">
        <w:rPr>
          <w:rFonts w:ascii="Arial Narrow" w:hAnsi="Arial Narrow" w:cs="Arial"/>
          <w:noProof/>
          <w:color w:val="000000"/>
          <w:spacing w:val="-3"/>
          <w:sz w:val="22"/>
          <w:szCs w:val="22"/>
        </w:rPr>
        <w:t>sexta-feira, das 07h00min às 12h00min e</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das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13h</w:t>
      </w:r>
      <w:r w:rsidRPr="00CA5AE9">
        <w:rPr>
          <w:rFonts w:ascii="Arial Narrow" w:hAnsi="Arial Narrow" w:cs="Arial"/>
          <w:noProof/>
          <w:color w:val="000000"/>
          <w:spacing w:val="-2"/>
          <w:sz w:val="22"/>
          <w:szCs w:val="22"/>
        </w:rPr>
        <w:t>30min</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às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17h</w:t>
      </w:r>
      <w:r w:rsidRPr="00CA5AE9">
        <w:rPr>
          <w:rFonts w:ascii="Arial Narrow" w:hAnsi="Arial Narrow" w:cs="Arial"/>
          <w:noProof/>
          <w:color w:val="000000"/>
          <w:spacing w:val="-3"/>
          <w:sz w:val="22"/>
          <w:szCs w:val="22"/>
        </w:rPr>
        <w:t>30min, podendo ser realizado em dias e horários alternativos mediante interesse da contratante;</w:t>
      </w:r>
    </w:p>
    <w:p w:rsidR="00D25E74" w:rsidRPr="00CA5AE9" w:rsidRDefault="00D25E74" w:rsidP="00015D3C">
      <w:pPr>
        <w:pStyle w:val="PargrafodaLista"/>
        <w:numPr>
          <w:ilvl w:val="2"/>
          <w:numId w:val="40"/>
        </w:numPr>
        <w:ind w:left="0" w:firstLine="0"/>
        <w:jc w:val="both"/>
        <w:rPr>
          <w:rFonts w:ascii="Arial Narrow" w:hAnsi="Arial Narrow" w:cs="Arial"/>
          <w:sz w:val="22"/>
          <w:szCs w:val="22"/>
        </w:rPr>
      </w:pPr>
      <w:r w:rsidRPr="00CA5AE9">
        <w:rPr>
          <w:rFonts w:ascii="Arial Narrow" w:hAnsi="Arial Narrow" w:cs="Arial"/>
          <w:sz w:val="22"/>
          <w:szCs w:val="22"/>
        </w:rPr>
        <w:t xml:space="preserve">Grupo IV – Órgão Participante: a) Av. Santa Elisabete, s/n, Rio Tinto – PB, CEP 58297-000, contatos (83) 3291-4509/4503, e-mail: </w:t>
      </w:r>
      <w:hyperlink r:id="rId17" w:history="1">
        <w:r w:rsidRPr="00CA5AE9">
          <w:rPr>
            <w:rStyle w:val="Hyperlink"/>
            <w:rFonts w:ascii="Arial Narrow" w:hAnsi="Arial Narrow" w:cs="Arial"/>
            <w:sz w:val="22"/>
            <w:szCs w:val="22"/>
            <w:u w:val="none"/>
          </w:rPr>
          <w:t>administração@ccae.ufpb.br</w:t>
        </w:r>
      </w:hyperlink>
      <w:r w:rsidRPr="00CA5AE9">
        <w:rPr>
          <w:rFonts w:ascii="Arial Narrow" w:hAnsi="Arial Narrow" w:cs="Arial"/>
          <w:sz w:val="22"/>
          <w:szCs w:val="22"/>
        </w:rPr>
        <w:t xml:space="preserve">; e Estrada Engenho Novo, s/n, Mamanguape – PB, CEP 58280-000, (83) 3292-9454, e-mail: </w:t>
      </w:r>
      <w:hyperlink r:id="rId18" w:history="1">
        <w:r w:rsidRPr="00CA5AE9">
          <w:rPr>
            <w:rStyle w:val="Hyperlink"/>
            <w:rFonts w:ascii="Arial Narrow" w:hAnsi="Arial Narrow" w:cs="Arial"/>
            <w:sz w:val="22"/>
            <w:szCs w:val="22"/>
            <w:u w:val="none"/>
          </w:rPr>
          <w:t>administração@ccae.ufpb.br</w:t>
        </w:r>
      </w:hyperlink>
      <w:r w:rsidRPr="00CA5AE9">
        <w:rPr>
          <w:rFonts w:ascii="Arial Narrow" w:hAnsi="Arial Narrow" w:cs="Arial"/>
          <w:sz w:val="22"/>
          <w:szCs w:val="22"/>
        </w:rPr>
        <w:t xml:space="preserve">. </w:t>
      </w:r>
      <w:r w:rsidRPr="00CA5AE9">
        <w:rPr>
          <w:rFonts w:ascii="Arial Narrow" w:hAnsi="Arial Narrow" w:cs="Arial"/>
          <w:noProof/>
          <w:color w:val="000000"/>
          <w:spacing w:val="-4"/>
          <w:sz w:val="22"/>
          <w:szCs w:val="22"/>
        </w:rPr>
        <w:t>O horário da prestação dos serviços será preferencialmente de</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4"/>
          <w:sz w:val="22"/>
          <w:szCs w:val="22"/>
        </w:rPr>
        <w:t>segunda-feira</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3"/>
          <w:sz w:val="22"/>
          <w:szCs w:val="22"/>
        </w:rPr>
        <w:t>a</w:t>
      </w:r>
      <w:r w:rsidRPr="00CA5AE9">
        <w:rPr>
          <w:rFonts w:ascii="Arial Narrow" w:hAnsi="Arial Narrow" w:cs="Arial"/>
          <w:noProof/>
          <w:color w:val="000000"/>
          <w:w w:val="201"/>
          <w:sz w:val="22"/>
          <w:szCs w:val="22"/>
        </w:rPr>
        <w:t> </w:t>
      </w:r>
      <w:r w:rsidRPr="00CA5AE9">
        <w:rPr>
          <w:rFonts w:ascii="Arial Narrow" w:hAnsi="Arial Narrow" w:cs="Arial"/>
          <w:noProof/>
          <w:color w:val="000000"/>
          <w:spacing w:val="-3"/>
          <w:sz w:val="22"/>
          <w:szCs w:val="22"/>
        </w:rPr>
        <w:t>sexta-feira, das 07h00min às 12h00min e</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das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13h</w:t>
      </w:r>
      <w:r w:rsidRPr="00CA5AE9">
        <w:rPr>
          <w:rFonts w:ascii="Arial Narrow" w:hAnsi="Arial Narrow" w:cs="Arial"/>
          <w:noProof/>
          <w:color w:val="000000"/>
          <w:spacing w:val="-2"/>
          <w:sz w:val="22"/>
          <w:szCs w:val="22"/>
        </w:rPr>
        <w:t>30min</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às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17h</w:t>
      </w:r>
      <w:r w:rsidRPr="00CA5AE9">
        <w:rPr>
          <w:rFonts w:ascii="Arial Narrow" w:hAnsi="Arial Narrow" w:cs="Arial"/>
          <w:noProof/>
          <w:color w:val="000000"/>
          <w:spacing w:val="-3"/>
          <w:sz w:val="22"/>
          <w:szCs w:val="22"/>
        </w:rPr>
        <w:t>30min, podendo ser realizado em dias e horários alternativos mediante interesse da contratante;</w:t>
      </w:r>
    </w:p>
    <w:p w:rsidR="00D25E74" w:rsidRPr="00CA5AE9" w:rsidRDefault="00D25E74" w:rsidP="00015D3C">
      <w:pPr>
        <w:pStyle w:val="PargrafodaLista"/>
        <w:numPr>
          <w:ilvl w:val="2"/>
          <w:numId w:val="40"/>
        </w:numPr>
        <w:ind w:left="0" w:firstLine="0"/>
        <w:jc w:val="both"/>
        <w:rPr>
          <w:rFonts w:ascii="Arial Narrow" w:hAnsi="Arial Narrow" w:cs="Arial"/>
          <w:sz w:val="22"/>
          <w:szCs w:val="22"/>
        </w:rPr>
      </w:pPr>
      <w:r w:rsidRPr="00CA5AE9">
        <w:rPr>
          <w:rFonts w:ascii="Arial Narrow" w:hAnsi="Arial Narrow" w:cs="Arial"/>
          <w:sz w:val="22"/>
          <w:szCs w:val="22"/>
        </w:rPr>
        <w:t xml:space="preserve">  Grupo V – Órgão Participante: Rua Luiz Grande, s/n, Bairro Frei Damião, CEP: 58540-000, Sumé – PB, contato (83) 3353-1850/1862, e-mail: </w:t>
      </w:r>
      <w:hyperlink r:id="rId19" w:history="1">
        <w:r w:rsidRPr="00CA5AE9">
          <w:rPr>
            <w:rStyle w:val="Hyperlink"/>
            <w:rFonts w:ascii="Arial Narrow" w:hAnsi="Arial Narrow" w:cs="Arial"/>
            <w:sz w:val="22"/>
            <w:szCs w:val="22"/>
            <w:u w:val="none"/>
          </w:rPr>
          <w:t>danielmedeiros2006@gmail.com</w:t>
        </w:r>
      </w:hyperlink>
      <w:r w:rsidRPr="00CA5AE9">
        <w:rPr>
          <w:rFonts w:ascii="Arial Narrow" w:hAnsi="Arial Narrow" w:cs="Arial"/>
          <w:sz w:val="22"/>
          <w:szCs w:val="22"/>
        </w:rPr>
        <w:t xml:space="preserve">. </w:t>
      </w:r>
      <w:r w:rsidRPr="00CA5AE9">
        <w:rPr>
          <w:rFonts w:ascii="Arial Narrow" w:hAnsi="Arial Narrow" w:cs="Arial"/>
          <w:noProof/>
          <w:color w:val="000000"/>
          <w:spacing w:val="-4"/>
          <w:sz w:val="22"/>
          <w:szCs w:val="22"/>
        </w:rPr>
        <w:t>O horário da prestação dos serviços será preferencialmente de</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4"/>
          <w:sz w:val="22"/>
          <w:szCs w:val="22"/>
        </w:rPr>
        <w:t>segunda-feira</w:t>
      </w:r>
      <w:r w:rsidRPr="00CA5AE9">
        <w:rPr>
          <w:rFonts w:ascii="Arial Narrow" w:hAnsi="Arial Narrow" w:cs="Arial"/>
          <w:noProof/>
          <w:color w:val="000000"/>
          <w:w w:val="191"/>
          <w:sz w:val="22"/>
          <w:szCs w:val="22"/>
        </w:rPr>
        <w:t> </w:t>
      </w:r>
      <w:r w:rsidRPr="00CA5AE9">
        <w:rPr>
          <w:rFonts w:ascii="Arial Narrow" w:hAnsi="Arial Narrow" w:cs="Arial"/>
          <w:noProof/>
          <w:color w:val="000000"/>
          <w:spacing w:val="-3"/>
          <w:sz w:val="22"/>
          <w:szCs w:val="22"/>
        </w:rPr>
        <w:t>a</w:t>
      </w:r>
      <w:r w:rsidRPr="00CA5AE9">
        <w:rPr>
          <w:rFonts w:ascii="Arial Narrow" w:hAnsi="Arial Narrow" w:cs="Arial"/>
          <w:noProof/>
          <w:color w:val="000000"/>
          <w:w w:val="201"/>
          <w:sz w:val="22"/>
          <w:szCs w:val="22"/>
        </w:rPr>
        <w:t> </w:t>
      </w:r>
      <w:r w:rsidRPr="00CA5AE9">
        <w:rPr>
          <w:rFonts w:ascii="Arial Narrow" w:hAnsi="Arial Narrow" w:cs="Arial"/>
          <w:noProof/>
          <w:color w:val="000000"/>
          <w:spacing w:val="-3"/>
          <w:sz w:val="22"/>
          <w:szCs w:val="22"/>
        </w:rPr>
        <w:t>sexta-feira, das 07h00min às 12h00min e</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das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13h</w:t>
      </w:r>
      <w:r w:rsidRPr="00CA5AE9">
        <w:rPr>
          <w:rFonts w:ascii="Arial Narrow" w:hAnsi="Arial Narrow" w:cs="Arial"/>
          <w:noProof/>
          <w:color w:val="000000"/>
          <w:spacing w:val="-2"/>
          <w:sz w:val="22"/>
          <w:szCs w:val="22"/>
        </w:rPr>
        <w:t>30min</w:t>
      </w:r>
      <w:r w:rsidRPr="00CA5AE9">
        <w:rPr>
          <w:rFonts w:ascii="Arial Narrow" w:hAnsi="Arial Narrow" w:cs="Arial"/>
          <w:noProof/>
          <w:color w:val="000000"/>
          <w:spacing w:val="3"/>
          <w:sz w:val="22"/>
          <w:szCs w:val="22"/>
        </w:rPr>
        <w:t> </w:t>
      </w:r>
      <w:r w:rsidRPr="00CA5AE9">
        <w:rPr>
          <w:rFonts w:ascii="Arial Narrow" w:hAnsi="Arial Narrow" w:cs="Arial"/>
          <w:noProof/>
          <w:color w:val="000000"/>
          <w:spacing w:val="-4"/>
          <w:sz w:val="22"/>
          <w:szCs w:val="22"/>
        </w:rPr>
        <w:t>às</w:t>
      </w:r>
      <w:r w:rsidRPr="00CA5AE9">
        <w:rPr>
          <w:rFonts w:ascii="Arial Narrow" w:hAnsi="Arial Narrow" w:cs="Arial"/>
          <w:noProof/>
          <w:color w:val="000000"/>
          <w:spacing w:val="4"/>
          <w:sz w:val="22"/>
          <w:szCs w:val="22"/>
        </w:rPr>
        <w:t> </w:t>
      </w:r>
      <w:r w:rsidRPr="00CA5AE9">
        <w:rPr>
          <w:rFonts w:ascii="Arial Narrow" w:hAnsi="Arial Narrow" w:cs="Arial"/>
          <w:noProof/>
          <w:color w:val="000000"/>
          <w:spacing w:val="-4"/>
          <w:sz w:val="22"/>
          <w:szCs w:val="22"/>
        </w:rPr>
        <w:t>17h</w:t>
      </w:r>
      <w:r w:rsidRPr="00CA5AE9">
        <w:rPr>
          <w:rFonts w:ascii="Arial Narrow" w:hAnsi="Arial Narrow" w:cs="Arial"/>
          <w:noProof/>
          <w:color w:val="000000"/>
          <w:spacing w:val="-3"/>
          <w:sz w:val="22"/>
          <w:szCs w:val="22"/>
        </w:rPr>
        <w:t>30min, podendo ser realizado em dias e horários alternativos mediante interesse da contratante;</w:t>
      </w:r>
    </w:p>
    <w:p w:rsidR="00D25E74" w:rsidRPr="00CA5AE9" w:rsidRDefault="00D25E74" w:rsidP="00015D3C">
      <w:pPr>
        <w:pStyle w:val="PargrafodaLista"/>
        <w:ind w:left="0"/>
        <w:jc w:val="both"/>
        <w:rPr>
          <w:rFonts w:ascii="Arial Narrow" w:hAnsi="Arial Narrow" w:cs="Arial"/>
          <w:sz w:val="22"/>
          <w:szCs w:val="22"/>
        </w:rPr>
      </w:pPr>
    </w:p>
    <w:p w:rsidR="00D25E74" w:rsidRPr="00CA5AE9" w:rsidRDefault="00D25E74" w:rsidP="00015D3C">
      <w:pPr>
        <w:pStyle w:val="PargrafodaLista"/>
        <w:numPr>
          <w:ilvl w:val="1"/>
          <w:numId w:val="40"/>
        </w:numPr>
        <w:ind w:left="0" w:firstLine="0"/>
        <w:jc w:val="both"/>
        <w:rPr>
          <w:rFonts w:ascii="Arial Narrow" w:hAnsi="Arial Narrow" w:cs="Arial"/>
          <w:sz w:val="22"/>
          <w:szCs w:val="22"/>
        </w:rPr>
      </w:pPr>
      <w:r w:rsidRPr="00CA5AE9">
        <w:rPr>
          <w:rFonts w:ascii="Arial Narrow" w:hAnsi="Arial Narrow" w:cs="Arial"/>
          <w:sz w:val="22"/>
          <w:szCs w:val="22"/>
        </w:rPr>
        <w:t>No que se refere ao serviço elencado no item 78, 156 e 331:</w:t>
      </w:r>
    </w:p>
    <w:p w:rsidR="009A1C44" w:rsidRPr="00CA5AE9" w:rsidRDefault="009A1C44" w:rsidP="00015D3C">
      <w:pPr>
        <w:pStyle w:val="PargrafodaLista"/>
        <w:ind w:left="0"/>
        <w:jc w:val="both"/>
        <w:rPr>
          <w:rFonts w:ascii="Arial Narrow" w:hAnsi="Arial Narrow" w:cs="Arial"/>
          <w:sz w:val="22"/>
          <w:szCs w:val="22"/>
        </w:rPr>
      </w:pPr>
    </w:p>
    <w:p w:rsidR="00D25E74" w:rsidRPr="00CA5AE9" w:rsidRDefault="00D25E74" w:rsidP="00015D3C">
      <w:pPr>
        <w:pStyle w:val="PargrafodaLista"/>
        <w:numPr>
          <w:ilvl w:val="2"/>
          <w:numId w:val="40"/>
        </w:numPr>
        <w:ind w:left="0" w:firstLine="0"/>
        <w:jc w:val="both"/>
        <w:rPr>
          <w:rFonts w:ascii="Arial Narrow" w:hAnsi="Arial Narrow" w:cs="Arial"/>
          <w:sz w:val="22"/>
          <w:szCs w:val="22"/>
        </w:rPr>
      </w:pPr>
      <w:r w:rsidRPr="00CA5AE9">
        <w:rPr>
          <w:rFonts w:ascii="Arial Narrow" w:hAnsi="Arial Narrow" w:cs="Arial"/>
          <w:sz w:val="22"/>
          <w:szCs w:val="22"/>
        </w:rPr>
        <w:lastRenderedPageBreak/>
        <w:t xml:space="preserve"> O valor referente ao item será utilizado na prestação de serviços e fornecimento de peças de maneira excepcional, em situações de interesse da administração, que não estejam contempladas nos demais itens.</w:t>
      </w:r>
    </w:p>
    <w:p w:rsidR="00D25E74" w:rsidRPr="00CA5AE9" w:rsidRDefault="00D25E74" w:rsidP="00015D3C">
      <w:pPr>
        <w:pStyle w:val="PargrafodaLista"/>
        <w:ind w:left="0"/>
        <w:jc w:val="both"/>
        <w:rPr>
          <w:rFonts w:ascii="Arial Narrow" w:hAnsi="Arial Narrow" w:cs="Arial"/>
          <w:sz w:val="22"/>
          <w:szCs w:val="22"/>
        </w:rPr>
      </w:pP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Para a comprovação dos valores referentes à prestação de serviços e fornecimento de peças que serão pagos através do item 78, 156 e 331 a empresa deverá apresentar a composição de preços, mediante apresentação de 03 (três) orçamentos em empresas do ramo, os quais serão conferidos com o valor de mercado pelo fiscal técnico da Contratante e/ou na ausência deste, pelo Gestor do Contrato, adotando-se sempre o menor preço.</w:t>
      </w:r>
    </w:p>
    <w:p w:rsidR="00D25E74" w:rsidRPr="00CA5AE9" w:rsidRDefault="00D25E74" w:rsidP="00015D3C">
      <w:pPr>
        <w:pStyle w:val="Nivel10"/>
        <w:spacing w:before="0"/>
        <w:ind w:left="0" w:firstLine="0"/>
        <w:rPr>
          <w:rFonts w:ascii="Arial Narrow" w:hAnsi="Arial Narrow"/>
          <w:b w:val="0"/>
          <w:sz w:val="22"/>
          <w:szCs w:val="22"/>
        </w:rPr>
      </w:pPr>
    </w:p>
    <w:p w:rsidR="00D25E74" w:rsidRPr="00CA5AE9" w:rsidRDefault="00D25E74" w:rsidP="00015D3C">
      <w:pPr>
        <w:pStyle w:val="PargrafodaLista"/>
        <w:numPr>
          <w:ilvl w:val="1"/>
          <w:numId w:val="40"/>
        </w:numPr>
        <w:ind w:left="0" w:firstLine="0"/>
        <w:jc w:val="both"/>
        <w:rPr>
          <w:rFonts w:ascii="Arial Narrow" w:hAnsi="Arial Narrow" w:cs="Arial"/>
          <w:sz w:val="22"/>
          <w:szCs w:val="22"/>
        </w:rPr>
      </w:pPr>
      <w:r w:rsidRPr="00CA5AE9">
        <w:rPr>
          <w:rFonts w:ascii="Arial Narrow" w:hAnsi="Arial Narrow" w:cs="Arial"/>
          <w:sz w:val="22"/>
          <w:szCs w:val="22"/>
        </w:rPr>
        <w:t>Será utilizada Ordem de Serviço que contemple solicitação, acompanhamento, avaliação e atestação dos serviços, sempre que a prestação do serviço seja realizada por meio de tarefas específicas ou em etapas e haja necessidade de autorização expressa prevista em contrato, conforme modelo previsto em Anexo.</w:t>
      </w:r>
    </w:p>
    <w:p w:rsidR="00D25E74" w:rsidRPr="00CA5AE9" w:rsidRDefault="00D25E74" w:rsidP="00015D3C">
      <w:pPr>
        <w:pStyle w:val="PargrafodaLista"/>
        <w:ind w:left="0"/>
        <w:jc w:val="both"/>
        <w:rPr>
          <w:rFonts w:ascii="Arial Narrow" w:hAnsi="Arial Narrow" w:cs="Arial"/>
          <w:sz w:val="22"/>
          <w:szCs w:val="22"/>
        </w:rPr>
      </w:pPr>
    </w:p>
    <w:p w:rsidR="00D25E74" w:rsidRPr="00CA5AE9" w:rsidRDefault="00D25E74" w:rsidP="00015D3C">
      <w:pPr>
        <w:rPr>
          <w:rFonts w:ascii="Arial Narrow" w:hAnsi="Arial Narrow" w:cs="Arial"/>
          <w:sz w:val="22"/>
          <w:szCs w:val="22"/>
          <w:lang w:eastAsia="en-US"/>
        </w:rPr>
      </w:pP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rPr>
        <w:t>MODELO DE GESTÃO DO CONTRATO E CRITÉRIOS DE MEDIÇÃO:</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 acompanhamento e a fiscalização do serviço serão de responsabilidade dos Servidores indicados pelos órgãos contratantes, cabendo a estes anotar e registrar todas as ocorrências verificadas durante a execução da contratação.</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 xml:space="preserve">A comunicação entre a fiscalização do serviço e a CONTRATADA será realizada por escrito sempre que o ato exigir tal formalidade, admitindo-se, excepcionalmente, o uso de mensagem eletrônica para esse fim. </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Aos servidores responsáveis pela fiscalização do contrato, designados pelos órgãos contratantes, caberão o ateste das faturas dos serviços prestados, desde que cumpridas as exigências estabelecidas no Contrato e no Edital de licitação com seus anexos.</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 acompanhamento e a fiscalização do Contrato poderão ser processados nos termos dos arts. 39 a 47 da IN/SLTI/MPOG nº 05/2017.</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Os servidores indicados para fiscalizar o contrato podem sustar qualquer trabalho/entrega que esteja em desacordo com o especificado, sempre que essa medida se tornar necessária.</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 pagamento será realizado mensalmente tomando por base a prestação de serviço realizada no mês de referência, mediante a apresentação de Nota Fiscal.</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Para o pagamento referente aos serviços de manutenções preventivas, manutenções corretivas, instalação e desinstalação, deverá ser emitido Nota Fiscal de serviço.</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rsidR="00D25E74" w:rsidRPr="00CA5AE9" w:rsidRDefault="00D25E74" w:rsidP="00015D3C">
      <w:pPr>
        <w:numPr>
          <w:ilvl w:val="3"/>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t xml:space="preserve">Relatório mensal das atividades, com apresentação do cálculo do valor mensal dos serviços, </w:t>
      </w:r>
    </w:p>
    <w:p w:rsidR="00D25E74" w:rsidRPr="00CA5AE9" w:rsidRDefault="00D25E74" w:rsidP="00015D3C">
      <w:pPr>
        <w:numPr>
          <w:ilvl w:val="4"/>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 relatório deverá conter os seguintes elementos:</w:t>
      </w:r>
    </w:p>
    <w:p w:rsidR="00D25E74" w:rsidRPr="00CA5AE9" w:rsidRDefault="00D25E74" w:rsidP="00015D3C">
      <w:pPr>
        <w:spacing w:before="120" w:after="120" w:line="276" w:lineRule="auto"/>
        <w:jc w:val="both"/>
        <w:rPr>
          <w:rFonts w:ascii="Arial Narrow" w:hAnsi="Arial Narrow" w:cs="Arial"/>
          <w:bCs/>
          <w:color w:val="000000"/>
          <w:sz w:val="22"/>
          <w:szCs w:val="22"/>
        </w:rPr>
      </w:pPr>
      <w:r w:rsidRPr="00CA5AE9">
        <w:rPr>
          <w:rFonts w:ascii="Arial Narrow" w:hAnsi="Arial Narrow" w:cs="Arial"/>
          <w:bCs/>
          <w:color w:val="000000"/>
          <w:sz w:val="22"/>
          <w:szCs w:val="22"/>
        </w:rPr>
        <w:t>a) Assinatura do responsável técnico da contratada;</w:t>
      </w:r>
    </w:p>
    <w:p w:rsidR="00D25E74" w:rsidRPr="00CA5AE9" w:rsidRDefault="00D25E74" w:rsidP="00015D3C">
      <w:pPr>
        <w:spacing w:before="120" w:after="120" w:line="276" w:lineRule="auto"/>
        <w:jc w:val="both"/>
        <w:rPr>
          <w:rFonts w:ascii="Arial Narrow" w:hAnsi="Arial Narrow" w:cs="Arial"/>
          <w:bCs/>
          <w:color w:val="000000"/>
          <w:sz w:val="22"/>
          <w:szCs w:val="22"/>
        </w:rPr>
      </w:pPr>
      <w:r w:rsidRPr="00CA5AE9">
        <w:rPr>
          <w:rFonts w:ascii="Arial Narrow" w:hAnsi="Arial Narrow" w:cs="Arial"/>
          <w:bCs/>
          <w:color w:val="000000"/>
          <w:sz w:val="22"/>
          <w:szCs w:val="22"/>
        </w:rPr>
        <w:lastRenderedPageBreak/>
        <w:t>b) Espaço para assinatura do responsável pelo acompanhamento do serviço;</w:t>
      </w:r>
    </w:p>
    <w:p w:rsidR="00D25E74" w:rsidRPr="00CA5AE9" w:rsidRDefault="00D25E74" w:rsidP="00015D3C">
      <w:pPr>
        <w:spacing w:before="120" w:after="120" w:line="276" w:lineRule="auto"/>
        <w:jc w:val="both"/>
        <w:rPr>
          <w:rFonts w:ascii="Arial Narrow" w:hAnsi="Arial Narrow" w:cs="Arial"/>
          <w:bCs/>
          <w:color w:val="000000"/>
          <w:sz w:val="22"/>
          <w:szCs w:val="22"/>
        </w:rPr>
      </w:pPr>
      <w:r w:rsidRPr="00CA5AE9">
        <w:rPr>
          <w:rFonts w:ascii="Arial Narrow" w:hAnsi="Arial Narrow" w:cs="Arial"/>
          <w:bCs/>
          <w:color w:val="000000"/>
          <w:sz w:val="22"/>
          <w:szCs w:val="22"/>
        </w:rPr>
        <w:t>c) Data e hora da realização dos serviços;</w:t>
      </w:r>
    </w:p>
    <w:p w:rsidR="00D25E74" w:rsidRPr="00CA5AE9" w:rsidRDefault="00D25E74" w:rsidP="00015D3C">
      <w:pPr>
        <w:spacing w:before="120" w:after="120" w:line="276" w:lineRule="auto"/>
        <w:jc w:val="both"/>
        <w:rPr>
          <w:rFonts w:ascii="Arial Narrow" w:hAnsi="Arial Narrow" w:cs="Arial"/>
          <w:bCs/>
          <w:color w:val="000000"/>
          <w:sz w:val="22"/>
          <w:szCs w:val="22"/>
        </w:rPr>
      </w:pPr>
      <w:r w:rsidRPr="00CA5AE9">
        <w:rPr>
          <w:rFonts w:ascii="Arial Narrow" w:hAnsi="Arial Narrow" w:cs="Arial"/>
          <w:bCs/>
          <w:color w:val="000000"/>
          <w:sz w:val="22"/>
          <w:szCs w:val="22"/>
        </w:rPr>
        <w:t>d) Discriminação detalhada dos serviços com os quantitativos e número de Ordem de Serviço (O.S);</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 fiscal promoverá a análise do relatório e dos valores a serem pagos pelos serviços efetivamente prestados no período, e informará para o Representante da CONTRATADA o valor correto para emissão da Nota Fiscal.</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 fiscal deverá mensalmente ajustar o pagamento devido à contratada de acordo com a aplicação dos indicadores constantes no instrumento de medição de resultado (IMR).</w:t>
      </w:r>
    </w:p>
    <w:p w:rsidR="00D25E74" w:rsidRPr="00CA5AE9" w:rsidRDefault="00D25E74" w:rsidP="00015D3C">
      <w:pPr>
        <w:numPr>
          <w:ilvl w:val="3"/>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 o</w:t>
      </w:r>
      <w:r w:rsidRPr="00CA5AE9">
        <w:rPr>
          <w:rFonts w:ascii="Arial Narrow" w:hAnsi="Arial Narrow" w:cs="Arial"/>
          <w:bCs/>
          <w:sz w:val="22"/>
          <w:szCs w:val="22"/>
        </w:rPr>
        <w:t>utros documentos legais e/ou contratuais determinados pelo fiscal do contrato.</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color w:val="000000"/>
          <w:sz w:val="22"/>
          <w:szCs w:val="22"/>
        </w:rPr>
      </w:pPr>
      <w:r w:rsidRPr="00CA5AE9">
        <w:rPr>
          <w:rFonts w:ascii="Arial Narrow" w:hAnsi="Arial Narrow" w:cs="Arial"/>
          <w:bCs/>
          <w:color w:val="000000"/>
          <w:sz w:val="22"/>
          <w:szCs w:val="22"/>
        </w:rPr>
        <w:t>As demais regras relativas à gestão contratual estarão dispostas na legislação que rege a matéria.</w:t>
      </w:r>
    </w:p>
    <w:p w:rsidR="00D25E74" w:rsidRPr="00CA5AE9" w:rsidRDefault="00D25E74" w:rsidP="00015D3C">
      <w:pPr>
        <w:pStyle w:val="PargrafodaLista"/>
        <w:keepNext/>
        <w:keepLines/>
        <w:numPr>
          <w:ilvl w:val="1"/>
          <w:numId w:val="21"/>
        </w:numPr>
        <w:spacing w:before="120" w:after="120" w:line="276" w:lineRule="auto"/>
        <w:ind w:left="0" w:firstLine="0"/>
        <w:contextualSpacing w:val="0"/>
        <w:jc w:val="both"/>
        <w:outlineLvl w:val="0"/>
        <w:rPr>
          <w:rFonts w:ascii="Arial Narrow" w:eastAsiaTheme="majorEastAsia" w:hAnsi="Arial Narrow" w:cs="Arial"/>
          <w:b/>
          <w:bCs/>
          <w:vanish/>
          <w:color w:val="000000"/>
          <w:sz w:val="22"/>
          <w:szCs w:val="22"/>
        </w:rPr>
      </w:pPr>
    </w:p>
    <w:p w:rsidR="00D25E74" w:rsidRPr="00CA5AE9" w:rsidRDefault="00D25E74" w:rsidP="00015D3C">
      <w:pPr>
        <w:pStyle w:val="PargrafodaLista"/>
        <w:keepNext/>
        <w:keepLines/>
        <w:spacing w:before="120" w:after="120" w:line="276" w:lineRule="auto"/>
        <w:ind w:left="0"/>
        <w:contextualSpacing w:val="0"/>
        <w:jc w:val="both"/>
        <w:outlineLvl w:val="0"/>
        <w:rPr>
          <w:rFonts w:ascii="Arial Narrow" w:hAnsi="Arial Narrow"/>
          <w:i/>
          <w:color w:val="FF0000"/>
          <w:sz w:val="22"/>
          <w:szCs w:val="22"/>
        </w:rPr>
      </w:pPr>
    </w:p>
    <w:p w:rsidR="00D25E74" w:rsidRPr="00CA5AE9" w:rsidRDefault="00D25E74" w:rsidP="00015D3C">
      <w:pPr>
        <w:pStyle w:val="Nivel10"/>
        <w:numPr>
          <w:ilvl w:val="0"/>
          <w:numId w:val="40"/>
        </w:numPr>
        <w:ind w:left="0" w:firstLine="0"/>
        <w:rPr>
          <w:rFonts w:ascii="Arial Narrow" w:hAnsi="Arial Narrow"/>
          <w:bCs/>
          <w:color w:val="auto"/>
          <w:sz w:val="22"/>
          <w:szCs w:val="22"/>
        </w:rPr>
      </w:pPr>
      <w:r w:rsidRPr="00CA5AE9">
        <w:rPr>
          <w:rFonts w:ascii="Arial Narrow" w:hAnsi="Arial Narrow"/>
          <w:bCs/>
          <w:color w:val="auto"/>
          <w:sz w:val="22"/>
          <w:szCs w:val="22"/>
        </w:rPr>
        <w:t>INFORMAÇÕES RELEVANTES PARA O DIMENSIONAMENTO DA PROPOSTA</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t>A demanda do Grupo I - órgão gerenciador, tem como base as seguintes características:</w:t>
      </w:r>
    </w:p>
    <w:p w:rsidR="00D25E74" w:rsidRPr="00CA5AE9" w:rsidRDefault="00D25E74" w:rsidP="00015D3C">
      <w:pPr>
        <w:spacing w:before="120" w:after="120" w:line="276" w:lineRule="auto"/>
        <w:jc w:val="both"/>
        <w:rPr>
          <w:rFonts w:ascii="Arial Narrow" w:hAnsi="Arial Narrow" w:cs="Arial"/>
          <w:bCs/>
          <w:sz w:val="22"/>
          <w:szCs w:val="22"/>
        </w:rPr>
      </w:pPr>
    </w:p>
    <w:p w:rsidR="00D25E74" w:rsidRPr="00CA5AE9" w:rsidRDefault="00D25E74" w:rsidP="00015D3C">
      <w:pPr>
        <w:pStyle w:val="PargrafodaLista"/>
        <w:numPr>
          <w:ilvl w:val="2"/>
          <w:numId w:val="40"/>
        </w:numPr>
        <w:ind w:left="0" w:firstLine="0"/>
        <w:jc w:val="both"/>
        <w:rPr>
          <w:rFonts w:ascii="Arial Narrow" w:hAnsi="Arial Narrow" w:cs="Arial"/>
          <w:sz w:val="22"/>
          <w:szCs w:val="22"/>
        </w:rPr>
      </w:pPr>
      <w:r w:rsidRPr="00CA5AE9">
        <w:rPr>
          <w:rFonts w:ascii="Arial Narrow" w:hAnsi="Arial Narrow"/>
          <w:sz w:val="22"/>
          <w:szCs w:val="22"/>
        </w:rPr>
        <w:t xml:space="preserve"> Os serviços serão executados </w:t>
      </w:r>
      <w:r w:rsidRPr="00CA5AE9">
        <w:rPr>
          <w:rFonts w:ascii="Arial Narrow" w:hAnsi="Arial Narrow" w:cs="Arial"/>
          <w:noProof/>
          <w:spacing w:val="-4"/>
          <w:sz w:val="22"/>
          <w:szCs w:val="22"/>
        </w:rPr>
        <w:t>no campus do CFP</w:t>
      </w:r>
      <w:r w:rsidRPr="00CA5AE9">
        <w:rPr>
          <w:rFonts w:ascii="Arial Narrow" w:hAnsi="Arial Narrow" w:cs="Calibri"/>
          <w:noProof/>
          <w:w w:val="277"/>
          <w:sz w:val="22"/>
          <w:szCs w:val="22"/>
        </w:rPr>
        <w:t> </w:t>
      </w:r>
      <w:r w:rsidRPr="00CA5AE9">
        <w:rPr>
          <w:rFonts w:ascii="Arial Narrow" w:hAnsi="Arial Narrow" w:cs="Arial"/>
          <w:noProof/>
          <w:spacing w:val="-4"/>
          <w:sz w:val="22"/>
          <w:szCs w:val="22"/>
        </w:rPr>
        <w:t>da</w:t>
      </w:r>
      <w:r w:rsidRPr="00CA5AE9">
        <w:rPr>
          <w:rFonts w:ascii="Arial Narrow" w:hAnsi="Arial Narrow" w:cs="Calibri"/>
          <w:noProof/>
          <w:w w:val="284"/>
          <w:sz w:val="22"/>
          <w:szCs w:val="22"/>
        </w:rPr>
        <w:t> </w:t>
      </w:r>
      <w:r w:rsidRPr="00CA5AE9">
        <w:rPr>
          <w:rFonts w:ascii="Arial Narrow" w:hAnsi="Arial Narrow" w:cs="Arial"/>
          <w:noProof/>
          <w:spacing w:val="-4"/>
          <w:sz w:val="22"/>
          <w:szCs w:val="22"/>
        </w:rPr>
        <w:t>UFCG,</w:t>
      </w:r>
      <w:r w:rsidRPr="00CA5AE9">
        <w:rPr>
          <w:rFonts w:ascii="Arial Narrow" w:hAnsi="Arial Narrow" w:cs="Calibri"/>
          <w:noProof/>
          <w:w w:val="280"/>
          <w:sz w:val="22"/>
          <w:szCs w:val="22"/>
        </w:rPr>
        <w:t> </w:t>
      </w:r>
      <w:r w:rsidRPr="00CA5AE9">
        <w:rPr>
          <w:rFonts w:ascii="Arial Narrow" w:hAnsi="Arial Narrow" w:cs="Arial"/>
          <w:noProof/>
          <w:spacing w:val="-3"/>
          <w:sz w:val="22"/>
          <w:szCs w:val="22"/>
        </w:rPr>
        <w:t>situada</w:t>
      </w:r>
      <w:r w:rsidRPr="00CA5AE9">
        <w:rPr>
          <w:rFonts w:ascii="Arial Narrow" w:hAnsi="Arial Narrow" w:cs="Calibri"/>
          <w:noProof/>
          <w:w w:val="284"/>
          <w:sz w:val="22"/>
          <w:szCs w:val="22"/>
        </w:rPr>
        <w:t> </w:t>
      </w:r>
      <w:r w:rsidRPr="00CA5AE9">
        <w:rPr>
          <w:rFonts w:ascii="Arial Narrow" w:hAnsi="Arial Narrow" w:cs="Arial"/>
          <w:noProof/>
          <w:spacing w:val="-4"/>
          <w:sz w:val="22"/>
          <w:szCs w:val="22"/>
        </w:rPr>
        <w:t>no endereço:</w:t>
      </w:r>
      <w:r w:rsidRPr="00CA5AE9">
        <w:rPr>
          <w:rFonts w:ascii="Arial Narrow" w:hAnsi="Arial Narrow" w:cs="Calibri"/>
          <w:noProof/>
          <w:w w:val="167"/>
          <w:sz w:val="22"/>
          <w:szCs w:val="22"/>
        </w:rPr>
        <w:t xml:space="preserve">  </w:t>
      </w:r>
      <w:r w:rsidRPr="00CA5AE9">
        <w:rPr>
          <w:rFonts w:ascii="Arial Narrow" w:hAnsi="Arial Narrow" w:cs="Arial"/>
          <w:noProof/>
          <w:spacing w:val="-2"/>
          <w:sz w:val="22"/>
          <w:szCs w:val="22"/>
        </w:rPr>
        <w:t>-</w:t>
      </w:r>
      <w:r w:rsidRPr="00CA5AE9">
        <w:rPr>
          <w:rFonts w:ascii="Arial Narrow" w:hAnsi="Arial Narrow" w:cs="Calibri"/>
          <w:noProof/>
          <w:spacing w:val="24"/>
          <w:sz w:val="22"/>
          <w:szCs w:val="22"/>
        </w:rPr>
        <w:t> </w:t>
      </w:r>
      <w:r w:rsidRPr="00CA5AE9">
        <w:rPr>
          <w:rFonts w:ascii="Arial Narrow" w:hAnsi="Arial Narrow" w:cs="Arial"/>
          <w:noProof/>
          <w:spacing w:val="-5"/>
          <w:sz w:val="22"/>
          <w:szCs w:val="22"/>
        </w:rPr>
        <w:t>Av Sergio Moreira de Figueiredo</w:t>
      </w:r>
      <w:r w:rsidRPr="00CA5AE9">
        <w:rPr>
          <w:rFonts w:ascii="Arial Narrow" w:hAnsi="Arial Narrow" w:cs="Arial"/>
          <w:noProof/>
          <w:spacing w:val="-4"/>
          <w:sz w:val="22"/>
          <w:szCs w:val="22"/>
        </w:rPr>
        <w:t>,</w:t>
      </w:r>
      <w:r w:rsidRPr="00CA5AE9">
        <w:rPr>
          <w:rFonts w:ascii="Arial Narrow" w:hAnsi="Arial Narrow" w:cs="Calibri"/>
          <w:noProof/>
          <w:w w:val="157"/>
          <w:sz w:val="22"/>
          <w:szCs w:val="22"/>
        </w:rPr>
        <w:t> </w:t>
      </w:r>
      <w:r w:rsidRPr="00CA5AE9">
        <w:rPr>
          <w:rFonts w:ascii="Arial Narrow" w:hAnsi="Arial Narrow" w:cs="Arial"/>
          <w:noProof/>
          <w:spacing w:val="-4"/>
          <w:sz w:val="22"/>
          <w:szCs w:val="22"/>
        </w:rPr>
        <w:t>S/N,</w:t>
      </w:r>
      <w:r w:rsidRPr="00CA5AE9">
        <w:rPr>
          <w:rFonts w:ascii="Arial Narrow" w:hAnsi="Arial Narrow" w:cs="Calibri"/>
          <w:noProof/>
          <w:w w:val="156"/>
          <w:sz w:val="22"/>
          <w:szCs w:val="22"/>
        </w:rPr>
        <w:t> </w:t>
      </w:r>
      <w:r w:rsidRPr="00CA5AE9">
        <w:rPr>
          <w:rFonts w:ascii="Arial Narrow" w:hAnsi="Arial Narrow" w:cs="Arial"/>
          <w:noProof/>
          <w:spacing w:val="-4"/>
          <w:sz w:val="22"/>
          <w:szCs w:val="22"/>
        </w:rPr>
        <w:t>Casas Populares</w:t>
      </w:r>
      <w:r w:rsidRPr="00CA5AE9">
        <w:rPr>
          <w:rFonts w:ascii="Arial Narrow" w:hAnsi="Arial Narrow" w:cs="Calibri"/>
          <w:noProof/>
          <w:w w:val="163"/>
          <w:sz w:val="22"/>
          <w:szCs w:val="22"/>
        </w:rPr>
        <w:t> </w:t>
      </w:r>
      <w:r w:rsidRPr="00CA5AE9">
        <w:rPr>
          <w:rFonts w:ascii="Arial Narrow" w:hAnsi="Arial Narrow" w:cs="Arial"/>
          <w:noProof/>
          <w:spacing w:val="-3"/>
          <w:sz w:val="22"/>
          <w:szCs w:val="22"/>
        </w:rPr>
        <w:t>–Cajazeiras</w:t>
      </w:r>
      <w:r w:rsidRPr="00CA5AE9">
        <w:rPr>
          <w:rFonts w:ascii="Arial Narrow" w:hAnsi="Arial Narrow" w:cs="Calibri"/>
          <w:noProof/>
          <w:spacing w:val="8"/>
          <w:sz w:val="22"/>
          <w:szCs w:val="22"/>
        </w:rPr>
        <w:t> </w:t>
      </w:r>
      <w:r w:rsidRPr="00CA5AE9">
        <w:rPr>
          <w:rFonts w:ascii="Arial Narrow" w:hAnsi="Arial Narrow" w:cs="Arial"/>
          <w:noProof/>
          <w:spacing w:val="-3"/>
          <w:sz w:val="22"/>
          <w:szCs w:val="22"/>
        </w:rPr>
        <w:t>–</w:t>
      </w:r>
      <w:r w:rsidRPr="00CA5AE9">
        <w:rPr>
          <w:rFonts w:ascii="Arial Narrow" w:hAnsi="Arial Narrow" w:cs="Calibri"/>
          <w:noProof/>
          <w:spacing w:val="3"/>
          <w:sz w:val="22"/>
          <w:szCs w:val="22"/>
        </w:rPr>
        <w:t> </w:t>
      </w:r>
      <w:r w:rsidRPr="00CA5AE9">
        <w:rPr>
          <w:rFonts w:ascii="Arial Narrow" w:hAnsi="Arial Narrow" w:cs="Arial"/>
          <w:noProof/>
          <w:spacing w:val="-3"/>
          <w:sz w:val="22"/>
          <w:szCs w:val="22"/>
        </w:rPr>
        <w:t>PB.</w:t>
      </w:r>
      <w:r w:rsidRPr="00CA5AE9">
        <w:rPr>
          <w:rFonts w:ascii="Arial Narrow" w:hAnsi="Arial Narrow" w:cs="Calibri"/>
          <w:noProof/>
          <w:spacing w:val="6"/>
          <w:sz w:val="22"/>
          <w:szCs w:val="22"/>
        </w:rPr>
        <w:t> </w:t>
      </w:r>
      <w:r w:rsidRPr="00CA5AE9">
        <w:rPr>
          <w:rFonts w:ascii="Arial Narrow" w:hAnsi="Arial Narrow" w:cs="Arial"/>
          <w:noProof/>
          <w:spacing w:val="-4"/>
          <w:sz w:val="22"/>
          <w:szCs w:val="22"/>
        </w:rPr>
        <w:t>CEP:</w:t>
      </w:r>
      <w:r w:rsidRPr="00CA5AE9">
        <w:rPr>
          <w:rFonts w:ascii="Arial Narrow" w:hAnsi="Arial Narrow" w:cs="Calibri"/>
          <w:noProof/>
          <w:spacing w:val="6"/>
          <w:sz w:val="22"/>
          <w:szCs w:val="22"/>
        </w:rPr>
        <w:t> </w:t>
      </w:r>
      <w:r w:rsidRPr="00CA5AE9">
        <w:rPr>
          <w:rFonts w:ascii="Arial Narrow" w:hAnsi="Arial Narrow" w:cs="Arial"/>
          <w:noProof/>
          <w:spacing w:val="-4"/>
          <w:sz w:val="22"/>
          <w:szCs w:val="22"/>
        </w:rPr>
        <w:t>58900-000, ou em dependencias externas pertencentes ao campus do CFP/UFCG, limitando-se aos municipios de Cajazeiras e São João do Rio do Peixe, ambos no estado da Paraiba.</w:t>
      </w:r>
      <w:r w:rsidRPr="00CA5AE9">
        <w:rPr>
          <w:rFonts w:ascii="Arial Narrow" w:hAnsi="Arial Narrow" w:cs="Arial"/>
          <w:sz w:val="22"/>
          <w:szCs w:val="22"/>
        </w:rPr>
        <w:t xml:space="preserve"> </w:t>
      </w:r>
      <w:r w:rsidRPr="00CA5AE9">
        <w:rPr>
          <w:rFonts w:ascii="Arial Narrow" w:hAnsi="Arial Narrow" w:cs="Arial"/>
          <w:noProof/>
          <w:spacing w:val="-4"/>
          <w:sz w:val="22"/>
          <w:szCs w:val="22"/>
        </w:rPr>
        <w:t>O horario da prestação dos serviços será preferencialmente de</w:t>
      </w:r>
      <w:r w:rsidRPr="00CA5AE9">
        <w:rPr>
          <w:rFonts w:ascii="Arial Narrow" w:hAnsi="Arial Narrow" w:cs="Arial"/>
          <w:noProof/>
          <w:w w:val="191"/>
          <w:sz w:val="22"/>
          <w:szCs w:val="22"/>
        </w:rPr>
        <w:t> </w:t>
      </w:r>
      <w:r w:rsidRPr="00CA5AE9">
        <w:rPr>
          <w:rFonts w:ascii="Arial Narrow" w:hAnsi="Arial Narrow" w:cs="Arial"/>
          <w:noProof/>
          <w:spacing w:val="-4"/>
          <w:sz w:val="22"/>
          <w:szCs w:val="22"/>
        </w:rPr>
        <w:t>segunda-feira</w:t>
      </w:r>
      <w:r w:rsidRPr="00CA5AE9">
        <w:rPr>
          <w:rFonts w:ascii="Arial Narrow" w:hAnsi="Arial Narrow" w:cs="Arial"/>
          <w:noProof/>
          <w:w w:val="191"/>
          <w:sz w:val="22"/>
          <w:szCs w:val="22"/>
        </w:rPr>
        <w:t> </w:t>
      </w:r>
      <w:r w:rsidRPr="00CA5AE9">
        <w:rPr>
          <w:rFonts w:ascii="Arial Narrow" w:hAnsi="Arial Narrow" w:cs="Arial"/>
          <w:noProof/>
          <w:spacing w:val="-3"/>
          <w:sz w:val="22"/>
          <w:szCs w:val="22"/>
        </w:rPr>
        <w:t>a</w:t>
      </w:r>
      <w:r w:rsidRPr="00CA5AE9">
        <w:rPr>
          <w:rFonts w:ascii="Arial Narrow" w:hAnsi="Arial Narrow" w:cs="Arial"/>
          <w:noProof/>
          <w:w w:val="201"/>
          <w:sz w:val="22"/>
          <w:szCs w:val="22"/>
        </w:rPr>
        <w:t> </w:t>
      </w:r>
      <w:r w:rsidRPr="00CA5AE9">
        <w:rPr>
          <w:rFonts w:ascii="Arial Narrow" w:hAnsi="Arial Narrow" w:cs="Arial"/>
          <w:noProof/>
          <w:spacing w:val="-3"/>
          <w:sz w:val="22"/>
          <w:szCs w:val="22"/>
        </w:rPr>
        <w:t>sexta-feira, das 07h00min às 12h00min e</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das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13h</w:t>
      </w:r>
      <w:r w:rsidRPr="00CA5AE9">
        <w:rPr>
          <w:rFonts w:ascii="Arial Narrow" w:hAnsi="Arial Narrow" w:cs="Arial"/>
          <w:noProof/>
          <w:spacing w:val="-2"/>
          <w:sz w:val="22"/>
          <w:szCs w:val="22"/>
        </w:rPr>
        <w:t>30min</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às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17h</w:t>
      </w:r>
      <w:r w:rsidRPr="00CA5AE9">
        <w:rPr>
          <w:rFonts w:ascii="Arial Narrow" w:hAnsi="Arial Narrow" w:cs="Arial"/>
          <w:noProof/>
          <w:spacing w:val="-3"/>
          <w:sz w:val="22"/>
          <w:szCs w:val="22"/>
        </w:rPr>
        <w:t>30min, podendo ser realizado em dias e horários alternativos mediante interesse da contratante;</w:t>
      </w:r>
    </w:p>
    <w:p w:rsidR="00D25E74" w:rsidRPr="00CA5AE9" w:rsidRDefault="009A1C44" w:rsidP="00015D3C">
      <w:pPr>
        <w:numPr>
          <w:ilvl w:val="1"/>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t xml:space="preserve">. </w:t>
      </w:r>
      <w:r w:rsidR="00D25E74" w:rsidRPr="00CA5AE9">
        <w:rPr>
          <w:rFonts w:ascii="Arial Narrow" w:hAnsi="Arial Narrow" w:cs="Arial"/>
          <w:bCs/>
          <w:sz w:val="22"/>
          <w:szCs w:val="22"/>
        </w:rPr>
        <w:t>A demanda do Grupo II - órgão participante, tem como base as seguintes características:</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sz w:val="22"/>
          <w:szCs w:val="22"/>
        </w:rPr>
        <w:t>Os serviços serão executados no Campus Universitário III - S/N - Cidade Universitária, Bananeiras - PB, Cep58220-000, contato telefônico: (83) 3367-5635.</w:t>
      </w:r>
      <w:r w:rsidRPr="00CA5AE9">
        <w:rPr>
          <w:rFonts w:ascii="Arial Narrow" w:hAnsi="Arial Narrow" w:cs="Arial"/>
          <w:noProof/>
          <w:spacing w:val="-4"/>
          <w:sz w:val="22"/>
          <w:szCs w:val="22"/>
        </w:rPr>
        <w:t xml:space="preserve"> O horário da prestação dos serviços será preferencialmente de</w:t>
      </w:r>
      <w:r w:rsidRPr="00CA5AE9">
        <w:rPr>
          <w:rFonts w:ascii="Arial Narrow" w:hAnsi="Arial Narrow" w:cs="Arial"/>
          <w:noProof/>
          <w:w w:val="191"/>
          <w:sz w:val="22"/>
          <w:szCs w:val="22"/>
        </w:rPr>
        <w:t> </w:t>
      </w:r>
      <w:r w:rsidRPr="00CA5AE9">
        <w:rPr>
          <w:rFonts w:ascii="Arial Narrow" w:hAnsi="Arial Narrow" w:cs="Arial"/>
          <w:noProof/>
          <w:spacing w:val="-4"/>
          <w:sz w:val="22"/>
          <w:szCs w:val="22"/>
        </w:rPr>
        <w:t>segunda-feira</w:t>
      </w:r>
      <w:r w:rsidRPr="00CA5AE9">
        <w:rPr>
          <w:rFonts w:ascii="Arial Narrow" w:hAnsi="Arial Narrow" w:cs="Arial"/>
          <w:noProof/>
          <w:w w:val="191"/>
          <w:sz w:val="22"/>
          <w:szCs w:val="22"/>
        </w:rPr>
        <w:t> </w:t>
      </w:r>
      <w:r w:rsidRPr="00CA5AE9">
        <w:rPr>
          <w:rFonts w:ascii="Arial Narrow" w:hAnsi="Arial Narrow" w:cs="Arial"/>
          <w:noProof/>
          <w:spacing w:val="-3"/>
          <w:sz w:val="22"/>
          <w:szCs w:val="22"/>
        </w:rPr>
        <w:t>a</w:t>
      </w:r>
      <w:r w:rsidRPr="00CA5AE9">
        <w:rPr>
          <w:rFonts w:ascii="Arial Narrow" w:hAnsi="Arial Narrow" w:cs="Arial"/>
          <w:noProof/>
          <w:w w:val="201"/>
          <w:sz w:val="22"/>
          <w:szCs w:val="22"/>
        </w:rPr>
        <w:t> </w:t>
      </w:r>
      <w:r w:rsidRPr="00CA5AE9">
        <w:rPr>
          <w:rFonts w:ascii="Arial Narrow" w:hAnsi="Arial Narrow" w:cs="Arial"/>
          <w:noProof/>
          <w:spacing w:val="-3"/>
          <w:sz w:val="22"/>
          <w:szCs w:val="22"/>
        </w:rPr>
        <w:t>sexta-feira, das 07h00min às 12h00min e</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das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13h</w:t>
      </w:r>
      <w:r w:rsidRPr="00CA5AE9">
        <w:rPr>
          <w:rFonts w:ascii="Arial Narrow" w:hAnsi="Arial Narrow" w:cs="Arial"/>
          <w:noProof/>
          <w:spacing w:val="-2"/>
          <w:sz w:val="22"/>
          <w:szCs w:val="22"/>
        </w:rPr>
        <w:t>30min</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às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17h</w:t>
      </w:r>
      <w:r w:rsidRPr="00CA5AE9">
        <w:rPr>
          <w:rFonts w:ascii="Arial Narrow" w:hAnsi="Arial Narrow" w:cs="Arial"/>
          <w:noProof/>
          <w:spacing w:val="-3"/>
          <w:sz w:val="22"/>
          <w:szCs w:val="22"/>
        </w:rPr>
        <w:t>30min, podendo ser realizado em dias e horários alternativos mediante interesse da contratante;</w:t>
      </w:r>
    </w:p>
    <w:p w:rsidR="00D25E74" w:rsidRPr="00CA5AE9" w:rsidRDefault="009A1C44" w:rsidP="00015D3C">
      <w:pPr>
        <w:numPr>
          <w:ilvl w:val="1"/>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t xml:space="preserve">. </w:t>
      </w:r>
      <w:r w:rsidR="00D25E74" w:rsidRPr="00CA5AE9">
        <w:rPr>
          <w:rFonts w:ascii="Arial Narrow" w:hAnsi="Arial Narrow" w:cs="Arial"/>
          <w:bCs/>
          <w:sz w:val="22"/>
          <w:szCs w:val="22"/>
        </w:rPr>
        <w:t>A demanda do Grupo III - órgão participante, tem como base as seguintes características:</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sz w:val="22"/>
          <w:szCs w:val="22"/>
        </w:rPr>
        <w:t xml:space="preserve">Os serviços serão executados Biblioteca Central da UFPB, S/N, CAMPUS I, Cidade Universitária, João Pessoa/PB, CEP:58051-900, TELEFONE: (83) 3216-7099 / 3216-7206, EMAIL: secretaria@biblioteca.ufpb.br / licitacao@biblioteca.ufpb.br. </w:t>
      </w:r>
      <w:r w:rsidRPr="00CA5AE9">
        <w:rPr>
          <w:rFonts w:ascii="Arial Narrow" w:hAnsi="Arial Narrow" w:cs="Arial"/>
          <w:noProof/>
          <w:spacing w:val="-4"/>
          <w:sz w:val="22"/>
          <w:szCs w:val="22"/>
        </w:rPr>
        <w:t>O horário da prestação dos serviços será preferencialmente de</w:t>
      </w:r>
      <w:r w:rsidRPr="00CA5AE9">
        <w:rPr>
          <w:rFonts w:ascii="Arial Narrow" w:hAnsi="Arial Narrow" w:cs="Arial"/>
          <w:noProof/>
          <w:w w:val="191"/>
          <w:sz w:val="22"/>
          <w:szCs w:val="22"/>
        </w:rPr>
        <w:t> </w:t>
      </w:r>
      <w:r w:rsidRPr="00CA5AE9">
        <w:rPr>
          <w:rFonts w:ascii="Arial Narrow" w:hAnsi="Arial Narrow" w:cs="Arial"/>
          <w:noProof/>
          <w:spacing w:val="-4"/>
          <w:sz w:val="22"/>
          <w:szCs w:val="22"/>
        </w:rPr>
        <w:t>segunda-feira</w:t>
      </w:r>
      <w:r w:rsidRPr="00CA5AE9">
        <w:rPr>
          <w:rFonts w:ascii="Arial Narrow" w:hAnsi="Arial Narrow" w:cs="Arial"/>
          <w:noProof/>
          <w:w w:val="191"/>
          <w:sz w:val="22"/>
          <w:szCs w:val="22"/>
        </w:rPr>
        <w:t> </w:t>
      </w:r>
      <w:r w:rsidRPr="00CA5AE9">
        <w:rPr>
          <w:rFonts w:ascii="Arial Narrow" w:hAnsi="Arial Narrow" w:cs="Arial"/>
          <w:noProof/>
          <w:spacing w:val="-3"/>
          <w:sz w:val="22"/>
          <w:szCs w:val="22"/>
        </w:rPr>
        <w:t>a</w:t>
      </w:r>
      <w:r w:rsidRPr="00CA5AE9">
        <w:rPr>
          <w:rFonts w:ascii="Arial Narrow" w:hAnsi="Arial Narrow" w:cs="Arial"/>
          <w:noProof/>
          <w:w w:val="201"/>
          <w:sz w:val="22"/>
          <w:szCs w:val="22"/>
        </w:rPr>
        <w:t> </w:t>
      </w:r>
      <w:r w:rsidRPr="00CA5AE9">
        <w:rPr>
          <w:rFonts w:ascii="Arial Narrow" w:hAnsi="Arial Narrow" w:cs="Arial"/>
          <w:noProof/>
          <w:spacing w:val="-3"/>
          <w:sz w:val="22"/>
          <w:szCs w:val="22"/>
        </w:rPr>
        <w:t>sexta-feira, das 07h00min às 12h00min e</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das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13h</w:t>
      </w:r>
      <w:r w:rsidRPr="00CA5AE9">
        <w:rPr>
          <w:rFonts w:ascii="Arial Narrow" w:hAnsi="Arial Narrow" w:cs="Arial"/>
          <w:noProof/>
          <w:spacing w:val="-2"/>
          <w:sz w:val="22"/>
          <w:szCs w:val="22"/>
        </w:rPr>
        <w:t>30min</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às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17h</w:t>
      </w:r>
      <w:r w:rsidRPr="00CA5AE9">
        <w:rPr>
          <w:rFonts w:ascii="Arial Narrow" w:hAnsi="Arial Narrow" w:cs="Arial"/>
          <w:noProof/>
          <w:spacing w:val="-3"/>
          <w:sz w:val="22"/>
          <w:szCs w:val="22"/>
        </w:rPr>
        <w:t>30min, podendo ser realizado em dias e horários alternativos mediante interesse da contratante;</w:t>
      </w:r>
    </w:p>
    <w:p w:rsidR="00D25E74" w:rsidRPr="00CA5AE9" w:rsidRDefault="00D25E74" w:rsidP="00015D3C">
      <w:pPr>
        <w:numPr>
          <w:ilvl w:val="1"/>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lastRenderedPageBreak/>
        <w:t>A demanda do Grupo IV - órgão participante, tem como base as seguintes características:</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sz w:val="22"/>
          <w:szCs w:val="22"/>
        </w:rPr>
        <w:t>Os serviços serão executados</w:t>
      </w:r>
      <w:r w:rsidRPr="00CA5AE9">
        <w:rPr>
          <w:rFonts w:ascii="Arial Narrow" w:hAnsi="Arial Narrow" w:cs="Arial"/>
          <w:sz w:val="22"/>
          <w:szCs w:val="22"/>
        </w:rPr>
        <w:t xml:space="preserve"> na Av. Santa Elisabete, s/n, Rio Tinto – PB, CEP 58297-000, contatos (83) 3291-4509/4503, e-mail: </w:t>
      </w:r>
      <w:hyperlink r:id="rId20" w:history="1">
        <w:r w:rsidRPr="00CA5AE9">
          <w:rPr>
            <w:rStyle w:val="Hyperlink"/>
            <w:rFonts w:ascii="Arial Narrow" w:hAnsi="Arial Narrow" w:cs="Arial"/>
            <w:color w:val="auto"/>
            <w:sz w:val="22"/>
            <w:szCs w:val="22"/>
            <w:u w:val="none"/>
          </w:rPr>
          <w:t>administração@ccae.ufpb.br</w:t>
        </w:r>
      </w:hyperlink>
      <w:r w:rsidRPr="00CA5AE9">
        <w:rPr>
          <w:rFonts w:ascii="Arial Narrow" w:hAnsi="Arial Narrow" w:cs="Arial"/>
          <w:sz w:val="22"/>
          <w:szCs w:val="22"/>
        </w:rPr>
        <w:t xml:space="preserve">; e Estrada Engenho Novo, s/n, Mamanguape – PB, CEP 58280-000, (83) 3292-9454, e-mail: </w:t>
      </w:r>
      <w:hyperlink r:id="rId21" w:history="1">
        <w:r w:rsidRPr="00CA5AE9">
          <w:rPr>
            <w:rStyle w:val="Hyperlink"/>
            <w:rFonts w:ascii="Arial Narrow" w:hAnsi="Arial Narrow" w:cs="Arial"/>
            <w:color w:val="auto"/>
            <w:sz w:val="22"/>
            <w:szCs w:val="22"/>
            <w:u w:val="none"/>
          </w:rPr>
          <w:t>administração@ccae.ufpb.br</w:t>
        </w:r>
      </w:hyperlink>
      <w:r w:rsidRPr="00CA5AE9">
        <w:rPr>
          <w:rFonts w:ascii="Arial Narrow" w:hAnsi="Arial Narrow" w:cs="Arial"/>
          <w:sz w:val="22"/>
          <w:szCs w:val="22"/>
        </w:rPr>
        <w:t xml:space="preserve">. </w:t>
      </w:r>
      <w:r w:rsidRPr="00CA5AE9">
        <w:rPr>
          <w:rFonts w:ascii="Arial Narrow" w:hAnsi="Arial Narrow" w:cs="Arial"/>
          <w:noProof/>
          <w:spacing w:val="-4"/>
          <w:sz w:val="22"/>
          <w:szCs w:val="22"/>
        </w:rPr>
        <w:t>O horário da prestação dos serviços será preferencialmente de</w:t>
      </w:r>
      <w:r w:rsidRPr="00CA5AE9">
        <w:rPr>
          <w:rFonts w:ascii="Arial Narrow" w:hAnsi="Arial Narrow" w:cs="Arial"/>
          <w:noProof/>
          <w:w w:val="191"/>
          <w:sz w:val="22"/>
          <w:szCs w:val="22"/>
        </w:rPr>
        <w:t> </w:t>
      </w:r>
      <w:r w:rsidRPr="00CA5AE9">
        <w:rPr>
          <w:rFonts w:ascii="Arial Narrow" w:hAnsi="Arial Narrow" w:cs="Arial"/>
          <w:noProof/>
          <w:spacing w:val="-4"/>
          <w:sz w:val="22"/>
          <w:szCs w:val="22"/>
        </w:rPr>
        <w:t>segunda-feira</w:t>
      </w:r>
      <w:r w:rsidRPr="00CA5AE9">
        <w:rPr>
          <w:rFonts w:ascii="Arial Narrow" w:hAnsi="Arial Narrow" w:cs="Arial"/>
          <w:noProof/>
          <w:w w:val="191"/>
          <w:sz w:val="22"/>
          <w:szCs w:val="22"/>
        </w:rPr>
        <w:t> </w:t>
      </w:r>
      <w:r w:rsidRPr="00CA5AE9">
        <w:rPr>
          <w:rFonts w:ascii="Arial Narrow" w:hAnsi="Arial Narrow" w:cs="Arial"/>
          <w:noProof/>
          <w:spacing w:val="-3"/>
          <w:sz w:val="22"/>
          <w:szCs w:val="22"/>
        </w:rPr>
        <w:t>a</w:t>
      </w:r>
      <w:r w:rsidRPr="00CA5AE9">
        <w:rPr>
          <w:rFonts w:ascii="Arial Narrow" w:hAnsi="Arial Narrow" w:cs="Arial"/>
          <w:noProof/>
          <w:w w:val="201"/>
          <w:sz w:val="22"/>
          <w:szCs w:val="22"/>
        </w:rPr>
        <w:t> </w:t>
      </w:r>
      <w:r w:rsidRPr="00CA5AE9">
        <w:rPr>
          <w:rFonts w:ascii="Arial Narrow" w:hAnsi="Arial Narrow" w:cs="Arial"/>
          <w:noProof/>
          <w:spacing w:val="-3"/>
          <w:sz w:val="22"/>
          <w:szCs w:val="22"/>
        </w:rPr>
        <w:t>sexta-feira, das 07h00min às 12h00min e</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das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13h</w:t>
      </w:r>
      <w:r w:rsidRPr="00CA5AE9">
        <w:rPr>
          <w:rFonts w:ascii="Arial Narrow" w:hAnsi="Arial Narrow" w:cs="Arial"/>
          <w:noProof/>
          <w:spacing w:val="-2"/>
          <w:sz w:val="22"/>
          <w:szCs w:val="22"/>
        </w:rPr>
        <w:t>30min</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às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17h</w:t>
      </w:r>
      <w:r w:rsidRPr="00CA5AE9">
        <w:rPr>
          <w:rFonts w:ascii="Arial Narrow" w:hAnsi="Arial Narrow" w:cs="Arial"/>
          <w:noProof/>
          <w:spacing w:val="-3"/>
          <w:sz w:val="22"/>
          <w:szCs w:val="22"/>
        </w:rPr>
        <w:t>30min, podendo ser realizado em dias e horários alternativos mediante interesse da contratante;</w:t>
      </w:r>
    </w:p>
    <w:p w:rsidR="00D25E74" w:rsidRPr="00CA5AE9" w:rsidRDefault="009A1C44" w:rsidP="00015D3C">
      <w:pPr>
        <w:numPr>
          <w:ilvl w:val="1"/>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cs="Arial"/>
          <w:bCs/>
          <w:sz w:val="22"/>
          <w:szCs w:val="22"/>
        </w:rPr>
        <w:t xml:space="preserve">. </w:t>
      </w:r>
      <w:r w:rsidR="00D25E74" w:rsidRPr="00CA5AE9">
        <w:rPr>
          <w:rFonts w:ascii="Arial Narrow" w:hAnsi="Arial Narrow" w:cs="Arial"/>
          <w:bCs/>
          <w:sz w:val="22"/>
          <w:szCs w:val="22"/>
        </w:rPr>
        <w:t>A demanda do Grupo IV - órgão participante, tem como base as seguintes características:</w:t>
      </w:r>
    </w:p>
    <w:p w:rsidR="00D25E74" w:rsidRPr="00CA5AE9" w:rsidRDefault="00D25E74" w:rsidP="00015D3C">
      <w:pPr>
        <w:numPr>
          <w:ilvl w:val="2"/>
          <w:numId w:val="40"/>
        </w:numPr>
        <w:spacing w:before="120" w:after="120" w:line="276" w:lineRule="auto"/>
        <w:ind w:left="0" w:firstLine="0"/>
        <w:jc w:val="both"/>
        <w:rPr>
          <w:rFonts w:ascii="Arial Narrow" w:hAnsi="Arial Narrow" w:cs="Arial"/>
          <w:bCs/>
          <w:sz w:val="22"/>
          <w:szCs w:val="22"/>
        </w:rPr>
      </w:pPr>
      <w:r w:rsidRPr="00CA5AE9">
        <w:rPr>
          <w:rFonts w:ascii="Arial Narrow" w:hAnsi="Arial Narrow"/>
          <w:sz w:val="22"/>
          <w:szCs w:val="22"/>
        </w:rPr>
        <w:t>Os serviços serão executados</w:t>
      </w:r>
      <w:r w:rsidRPr="00CA5AE9">
        <w:rPr>
          <w:rFonts w:ascii="Arial Narrow" w:hAnsi="Arial Narrow" w:cs="Arial"/>
          <w:sz w:val="22"/>
          <w:szCs w:val="22"/>
        </w:rPr>
        <w:t xml:space="preserve"> na Rua Luiz Grande, s/n, Bairro Frei Damião, CEP: 58540-000, Sumé – PB, contato (83) 3353-1850/1862, e-mail: </w:t>
      </w:r>
      <w:hyperlink r:id="rId22" w:history="1">
        <w:r w:rsidRPr="00CA5AE9">
          <w:rPr>
            <w:rStyle w:val="Hyperlink"/>
            <w:rFonts w:ascii="Arial Narrow" w:hAnsi="Arial Narrow" w:cs="Arial"/>
            <w:color w:val="auto"/>
            <w:sz w:val="22"/>
            <w:szCs w:val="22"/>
            <w:u w:val="none"/>
          </w:rPr>
          <w:t>danielmedeiros2006@gmail.com</w:t>
        </w:r>
      </w:hyperlink>
      <w:r w:rsidRPr="00CA5AE9">
        <w:rPr>
          <w:rFonts w:ascii="Arial Narrow" w:hAnsi="Arial Narrow" w:cs="Arial"/>
          <w:sz w:val="22"/>
          <w:szCs w:val="22"/>
        </w:rPr>
        <w:t xml:space="preserve">. </w:t>
      </w:r>
      <w:r w:rsidRPr="00CA5AE9">
        <w:rPr>
          <w:rFonts w:ascii="Arial Narrow" w:hAnsi="Arial Narrow" w:cs="Arial"/>
          <w:noProof/>
          <w:spacing w:val="-4"/>
          <w:sz w:val="22"/>
          <w:szCs w:val="22"/>
        </w:rPr>
        <w:t>O horário da prestação dos serviços será preferencialmente de</w:t>
      </w:r>
      <w:r w:rsidRPr="00CA5AE9">
        <w:rPr>
          <w:rFonts w:ascii="Arial Narrow" w:hAnsi="Arial Narrow" w:cs="Arial"/>
          <w:noProof/>
          <w:w w:val="191"/>
          <w:sz w:val="22"/>
          <w:szCs w:val="22"/>
        </w:rPr>
        <w:t> </w:t>
      </w:r>
      <w:r w:rsidRPr="00CA5AE9">
        <w:rPr>
          <w:rFonts w:ascii="Arial Narrow" w:hAnsi="Arial Narrow" w:cs="Arial"/>
          <w:noProof/>
          <w:spacing w:val="-4"/>
          <w:sz w:val="22"/>
          <w:szCs w:val="22"/>
        </w:rPr>
        <w:t>segunda-feira</w:t>
      </w:r>
      <w:r w:rsidRPr="00CA5AE9">
        <w:rPr>
          <w:rFonts w:ascii="Arial Narrow" w:hAnsi="Arial Narrow" w:cs="Arial"/>
          <w:noProof/>
          <w:w w:val="191"/>
          <w:sz w:val="22"/>
          <w:szCs w:val="22"/>
        </w:rPr>
        <w:t> </w:t>
      </w:r>
      <w:r w:rsidRPr="00CA5AE9">
        <w:rPr>
          <w:rFonts w:ascii="Arial Narrow" w:hAnsi="Arial Narrow" w:cs="Arial"/>
          <w:noProof/>
          <w:spacing w:val="-3"/>
          <w:sz w:val="22"/>
          <w:szCs w:val="22"/>
        </w:rPr>
        <w:t>a</w:t>
      </w:r>
      <w:r w:rsidRPr="00CA5AE9">
        <w:rPr>
          <w:rFonts w:ascii="Arial Narrow" w:hAnsi="Arial Narrow" w:cs="Arial"/>
          <w:noProof/>
          <w:w w:val="201"/>
          <w:sz w:val="22"/>
          <w:szCs w:val="22"/>
        </w:rPr>
        <w:t> </w:t>
      </w:r>
      <w:r w:rsidRPr="00CA5AE9">
        <w:rPr>
          <w:rFonts w:ascii="Arial Narrow" w:hAnsi="Arial Narrow" w:cs="Arial"/>
          <w:noProof/>
          <w:spacing w:val="-3"/>
          <w:sz w:val="22"/>
          <w:szCs w:val="22"/>
        </w:rPr>
        <w:t>sexta-feira, das 07h00min às 12h00min e</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das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13h</w:t>
      </w:r>
      <w:r w:rsidRPr="00CA5AE9">
        <w:rPr>
          <w:rFonts w:ascii="Arial Narrow" w:hAnsi="Arial Narrow" w:cs="Arial"/>
          <w:noProof/>
          <w:spacing w:val="-2"/>
          <w:sz w:val="22"/>
          <w:szCs w:val="22"/>
        </w:rPr>
        <w:t>30min</w:t>
      </w:r>
      <w:r w:rsidRPr="00CA5AE9">
        <w:rPr>
          <w:rFonts w:ascii="Arial Narrow" w:hAnsi="Arial Narrow" w:cs="Arial"/>
          <w:noProof/>
          <w:spacing w:val="3"/>
          <w:sz w:val="22"/>
          <w:szCs w:val="22"/>
        </w:rPr>
        <w:t> </w:t>
      </w:r>
      <w:r w:rsidRPr="00CA5AE9">
        <w:rPr>
          <w:rFonts w:ascii="Arial Narrow" w:hAnsi="Arial Narrow" w:cs="Arial"/>
          <w:noProof/>
          <w:spacing w:val="-4"/>
          <w:sz w:val="22"/>
          <w:szCs w:val="22"/>
        </w:rPr>
        <w:t>às</w:t>
      </w:r>
      <w:r w:rsidRPr="00CA5AE9">
        <w:rPr>
          <w:rFonts w:ascii="Arial Narrow" w:hAnsi="Arial Narrow" w:cs="Arial"/>
          <w:noProof/>
          <w:spacing w:val="4"/>
          <w:sz w:val="22"/>
          <w:szCs w:val="22"/>
        </w:rPr>
        <w:t> </w:t>
      </w:r>
      <w:r w:rsidRPr="00CA5AE9">
        <w:rPr>
          <w:rFonts w:ascii="Arial Narrow" w:hAnsi="Arial Narrow" w:cs="Arial"/>
          <w:noProof/>
          <w:spacing w:val="-4"/>
          <w:sz w:val="22"/>
          <w:szCs w:val="22"/>
        </w:rPr>
        <w:t>17h</w:t>
      </w:r>
      <w:r w:rsidRPr="00CA5AE9">
        <w:rPr>
          <w:rFonts w:ascii="Arial Narrow" w:hAnsi="Arial Narrow" w:cs="Arial"/>
          <w:noProof/>
          <w:spacing w:val="-3"/>
          <w:sz w:val="22"/>
          <w:szCs w:val="22"/>
        </w:rPr>
        <w:t>30min, podendo ser realizado em dias e horários alternativos mediante interesse da contratante;</w:t>
      </w: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lang w:eastAsia="en-US"/>
        </w:rPr>
        <w:t>OBRIGAÇÕES DA CONTRATANTE</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Exigir o cumprimento de todas as obrigações assumidas pela Contratada, de acordo com as cláusulas contratuais e os termos de sua proposta;</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Pagar à Contratada o valor resultante da prestação do serviço, no prazo e condições estabelecidas neste Termo de Referência;</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Efetuar as retenções tributárias devidas sobre o valor da Nota Fiscal/Fatura da contratada, no que couber, em conformidade com o item 6 do Anexo XI da IN SEGES/MP n. 5/2017.</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Não praticar atos de ingerência na administração da Contratada, tais como:</w:t>
      </w:r>
    </w:p>
    <w:p w:rsidR="00D25E74" w:rsidRPr="00CA5AE9" w:rsidRDefault="00D25E74" w:rsidP="00015D3C">
      <w:pPr>
        <w:pStyle w:val="PargrafodaLista"/>
        <w:numPr>
          <w:ilvl w:val="2"/>
          <w:numId w:val="40"/>
        </w:numPr>
        <w:spacing w:before="120" w:after="120" w:line="276" w:lineRule="auto"/>
        <w:ind w:left="0" w:firstLine="0"/>
        <w:contextualSpacing w:val="0"/>
        <w:jc w:val="both"/>
        <w:rPr>
          <w:rFonts w:ascii="Arial Narrow" w:hAnsi="Arial Narrow" w:cs="Arial"/>
          <w:color w:val="000000"/>
          <w:sz w:val="22"/>
          <w:szCs w:val="22"/>
        </w:rPr>
      </w:pPr>
      <w:r w:rsidRPr="00CA5AE9">
        <w:rPr>
          <w:rFonts w:ascii="Arial Narrow" w:hAnsi="Arial Narrow" w:cs="Arial"/>
          <w:color w:val="000000"/>
          <w:sz w:val="22"/>
          <w:szCs w:val="22"/>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D25E74" w:rsidRPr="00CA5AE9" w:rsidRDefault="00D25E74" w:rsidP="00015D3C">
      <w:pPr>
        <w:pStyle w:val="PargrafodaLista"/>
        <w:numPr>
          <w:ilvl w:val="2"/>
          <w:numId w:val="40"/>
        </w:numPr>
        <w:spacing w:before="120" w:after="120" w:line="276" w:lineRule="auto"/>
        <w:ind w:left="0" w:firstLine="0"/>
        <w:contextualSpacing w:val="0"/>
        <w:jc w:val="both"/>
        <w:rPr>
          <w:rFonts w:ascii="Arial Narrow" w:hAnsi="Arial Narrow" w:cs="Arial"/>
          <w:sz w:val="22"/>
          <w:szCs w:val="22"/>
        </w:rPr>
      </w:pPr>
      <w:r w:rsidRPr="00CA5AE9">
        <w:rPr>
          <w:rFonts w:ascii="Arial Narrow" w:hAnsi="Arial Narrow" w:cs="Arial"/>
          <w:sz w:val="22"/>
          <w:szCs w:val="22"/>
        </w:rPr>
        <w:t>direcionar a contratação de pessoas para trabalhar nas empresas Contratadas;</w:t>
      </w:r>
    </w:p>
    <w:p w:rsidR="00D25E74" w:rsidRPr="00CA5AE9" w:rsidRDefault="00D25E74" w:rsidP="00015D3C">
      <w:pPr>
        <w:pStyle w:val="PargrafodaLista"/>
        <w:numPr>
          <w:ilvl w:val="2"/>
          <w:numId w:val="40"/>
        </w:numPr>
        <w:spacing w:before="120" w:after="120" w:line="276" w:lineRule="auto"/>
        <w:ind w:left="0" w:firstLine="0"/>
        <w:contextualSpacing w:val="0"/>
        <w:jc w:val="both"/>
        <w:rPr>
          <w:rFonts w:ascii="Arial Narrow" w:hAnsi="Arial Narrow" w:cs="Arial"/>
          <w:color w:val="000000"/>
          <w:sz w:val="22"/>
          <w:szCs w:val="22"/>
        </w:rPr>
      </w:pPr>
      <w:r w:rsidRPr="00CA5AE9">
        <w:rPr>
          <w:rFonts w:ascii="Arial Narrow" w:hAnsi="Arial Narrow" w:cs="Arial"/>
          <w:color w:val="000000"/>
          <w:sz w:val="22"/>
          <w:szCs w:val="22"/>
        </w:rPr>
        <w:t>considerar os trabalhadores da Contratada como colaboradores eventuais do próprio órgão ou entidade responsável pela contratação, especialmente para efeito de concessão de diárias e passagens.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sz w:val="22"/>
          <w:szCs w:val="22"/>
        </w:rPr>
        <w:t xml:space="preserve">Fornecer por escrito as informações necessárias para o desenvolvimento dos serviços objeto </w:t>
      </w:r>
      <w:r w:rsidRPr="00CA5AE9">
        <w:rPr>
          <w:rFonts w:ascii="Arial Narrow" w:hAnsi="Arial Narrow" w:cs="Arial"/>
          <w:color w:val="000000"/>
          <w:sz w:val="22"/>
          <w:szCs w:val="22"/>
        </w:rPr>
        <w:t>do contrato;</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Realizar avaliações periódicas da qualidade dos serviços, após seu recebimento;</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lastRenderedPageBreak/>
        <w:t xml:space="preserve">Cientificar o órgão de representação judicial da Advocacia-Geral da União para adoção das medidas cabíveis quando do descumprimento das obrigações pela Contratada; </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Arquivar, entre outros documentos, projetos, "as built", especificações técnicas, orçamentos, termos de recebimento, contratos e aditamentos, relatórios de inspeções técnicas após o recebimento do serviço e notificações expedidas;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Fiscalizar o cumprimento dos requisitos legais, quando a contratada houver se beneficiado da preferência estabelecida pelo art. 3º, § 5º, da Lei nº 8.666, de 1993.</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Na  execução  dos  serviços,  a  contratada deverá obedecer às disposições da Resolução CONAMA  n°  340,  de  25/09/2003,  nos procedimentos  de  recolhimento, acondicionamento,  armazenamento  e transporte  das  Substâncias  que  Destroem  a Camada de Ozônio – SDOs abrangidas pelo Protocolo  de  Montreal  (notadamente  CFCs, Halons, CTC e tricloroetano), obedecendo às seguintes diretrizes: </w:t>
      </w: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É vedado o uso de cilindros pressurizados descartáveis  que  não  estejam  em conformidade com as especificações da citada Resolução,  bem  como  de  quaisquer  outros vasilhames  utilizados  indevidamente  como recipientes,  para  o  acondicionamento, armazenamento, transporte e recolhimento das SDOs CFC-12, CFC-114, CFC-115, R-502 e dos Halons H-1211, H-1301 e H-2402;</w:t>
      </w: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Quando  os  sistemas,  equipamentos  ou aparelhos que utilizem SDOs forem objeto de manutenção,  reparo  ou  recarga,  ou  outra atividade  que  acarrete  a  necessidade  de retirada da SDO, é proibida a liberação de tais substâncias  na  atmosfera,  devendo  ser recolhidas  mediante  coleta  apropriada  e colocadas  em  recipientes  adequados, conforme diretrizes específicas do artigo 2° e parágrafos da citada Resolução;</w:t>
      </w: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 SDO recolhida deve ser reciclada in loco, mediante  a  utilização  de  equipamento projetado para tal fim que possua dispositivo de  controle  automático  antitransbordamento, ou acondicionada em recipientes adequados e enviada a unidades de reciclagem ou centros de  incineração,  licenciados  pelo  órgão ambiental competente.</w:t>
      </w:r>
    </w:p>
    <w:p w:rsidR="00D25E74" w:rsidRPr="00CA5AE9" w:rsidRDefault="00D25E74" w:rsidP="00015D3C">
      <w:pPr>
        <w:numPr>
          <w:ilvl w:val="3"/>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quando a SDO recolhida for o CFC-12, os respectivos  recipientes  devem  ser  enviados aos  centros  regionais  de  regeneração  de refrigerante licenciados pelo órgão ambiental competente,  ou  aos  centros  de  coleta  e acumulação  associados  às  centrais  de regeneração.</w:t>
      </w:r>
    </w:p>
    <w:p w:rsidR="00D25E74" w:rsidRPr="00CA5AE9" w:rsidRDefault="00D25E74" w:rsidP="00015D3C">
      <w:pPr>
        <w:pStyle w:val="Nivel10"/>
        <w:numPr>
          <w:ilvl w:val="0"/>
          <w:numId w:val="40"/>
        </w:numPr>
        <w:ind w:left="0" w:firstLine="0"/>
        <w:rPr>
          <w:rFonts w:ascii="Arial Narrow" w:hAnsi="Arial Narrow"/>
          <w:sz w:val="22"/>
          <w:szCs w:val="22"/>
        </w:rPr>
      </w:pPr>
      <w:r w:rsidRPr="00CA5AE9">
        <w:rPr>
          <w:rFonts w:ascii="Arial Narrow" w:hAnsi="Arial Narrow"/>
          <w:sz w:val="22"/>
          <w:szCs w:val="22"/>
        </w:rPr>
        <w:t>OBRIGAÇÕES DA CONTRATADA</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Responsabilizar-se pelos vícios e danos decorrentes da execução do objeto, bem como por todo e qualquer dano causado à União ou à entidade federal, devendo ressarcir imediatamente a Administração em sua </w:t>
      </w:r>
      <w:r w:rsidRPr="00CA5AE9">
        <w:rPr>
          <w:rFonts w:ascii="Arial Narrow" w:hAnsi="Arial Narrow" w:cs="Arial"/>
          <w:color w:val="000000"/>
          <w:sz w:val="22"/>
          <w:szCs w:val="22"/>
        </w:rPr>
        <w:lastRenderedPageBreak/>
        <w:t>integralidade, ficando a Contratante autorizada a descontar da garantia, caso exigida no edital, ou dos pagamentos devidos à Contratada, o valor correspondente aos danos sofridos;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Utilizar empregados habilitados e com conhecimentos básicos dos serviços a serem executados, em conformidade com as normas e determinações em vigor;</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Vedar a utilização, na execução dos serviços, de empregado que seja familiar de agente público ocupante de cargo em comissão ou função de confiança no órgão Contratante, nos termos do artigo 7° do Decreto n° 7.203, de 2010;</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color w:val="000000"/>
          <w:sz w:val="22"/>
          <w:szCs w:val="22"/>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CA5AE9">
        <w:rPr>
          <w:rFonts w:ascii="Arial Narrow" w:hAnsi="Arial Narrow" w:cs="Arial"/>
          <w:sz w:val="22"/>
          <w:szCs w:val="22"/>
        </w:rPr>
        <w:t xml:space="preserve">perante a Fazenda Municipal ou Distrital do domicílio ou sede do contratado; 4) Certidão de Regularidade do FGTS – CRF; e 5) Certidão Negativa de Débitos Trabalhistas – CNDT, conforme alínea "c" do item 10.2 do Anexo VIII-B da IN SEGES/MP n. 5/2017; </w:t>
      </w:r>
      <w:r w:rsidRPr="00CA5AE9">
        <w:rPr>
          <w:rFonts w:ascii="Arial Narrow" w:hAnsi="Arial Narrow" w:cs="Arial"/>
          <w:sz w:val="22"/>
          <w:szCs w:val="22"/>
        </w:rPr>
        <w:tab/>
      </w:r>
    </w:p>
    <w:p w:rsidR="00D25E74" w:rsidRPr="00CA5AE9" w:rsidRDefault="00D25E74" w:rsidP="00015D3C">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 xml:space="preserve">Comunicar ao Fiscal do contrato, no prazo de 24 (vinte e quatro) horas, qualquer ocorrência anormal ou </w:t>
      </w:r>
      <w:r w:rsidRPr="00CA5AE9">
        <w:rPr>
          <w:rFonts w:ascii="Arial Narrow" w:hAnsi="Arial Narrow" w:cs="Arial"/>
          <w:color w:val="000000"/>
          <w:sz w:val="22"/>
          <w:szCs w:val="22"/>
        </w:rPr>
        <w:t>acidente</w:t>
      </w:r>
      <w:r w:rsidRPr="00CA5AE9">
        <w:rPr>
          <w:rFonts w:ascii="Arial Narrow" w:hAnsi="Arial Narrow"/>
          <w:sz w:val="22"/>
          <w:szCs w:val="22"/>
        </w:rPr>
        <w:t xml:space="preserve"> que se verifique no local dos serviços.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sz w:val="22"/>
          <w:szCs w:val="22"/>
        </w:rPr>
        <w:t>Prestar todo esclarecimento ou informação solicitada pela Contratante ou por seus prepostos, garantindo-lhes o acesso, a qualquer tempo, ao local dos trabalhos, bem como aos documentos relativos à execução do empreendimento.</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sz w:val="22"/>
          <w:szCs w:val="22"/>
        </w:rPr>
        <w:t>Paralisar, por determinação da Contratante, qualquer atividade que não esteja sendo executada de acordo com a boa técnica ou que ponha em risco a segurança de pessoas ou bens de terceiros.</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sz w:val="22"/>
          <w:szCs w:val="22"/>
        </w:rPr>
        <w:t>Promover a guarda, manutenção e vigilância de materiais, ferramentas, e tudo o que for necessário à execução dos serviços, durante a vigência do contrato.</w:t>
      </w:r>
    </w:p>
    <w:p w:rsidR="00D25E74" w:rsidRPr="00CA5AE9" w:rsidRDefault="00D25E74" w:rsidP="00015D3C">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Promover a organização técnica e administrativa dos serviços, de modo a conduzi-los eficaz e eficientemente, de acordo com os documentos e especificações que integram este Termo de Referência, no prazo determinado.</w:t>
      </w:r>
    </w:p>
    <w:p w:rsidR="00D25E74" w:rsidRPr="00CA5AE9" w:rsidRDefault="00D25E74" w:rsidP="00015D3C">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Conduzir os trabalhos com estrita observância às normas da legislação pertinente, cumprindo as determinações dos Poderes Públicos, mantendo sempre limpo o local dos serviços e nas melhores condições de segurança, higiene e disciplina.</w:t>
      </w:r>
    </w:p>
    <w:p w:rsidR="00D25E74" w:rsidRPr="00CA5AE9" w:rsidRDefault="00D25E74" w:rsidP="00015D3C">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Submeter previamente, por escrito, à Contratante, para análise e aprovação, quaisquer mudanças nos métodos executivos que fujam às especificações do memorial descritivo.</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 xml:space="preserve"> Manter durante toda a vigência do contrato, em compatibilidade com as obrigações assumidas, todas as condições de habilitação e qualificação exigidas na licitação;</w:t>
      </w:r>
    </w:p>
    <w:p w:rsidR="00D25E74" w:rsidRPr="00CA5AE9" w:rsidRDefault="00D25E74" w:rsidP="00015D3C">
      <w:pPr>
        <w:pStyle w:val="PargrafodaLista"/>
        <w:numPr>
          <w:ilvl w:val="1"/>
          <w:numId w:val="40"/>
        </w:numPr>
        <w:spacing w:before="120" w:after="120" w:line="276" w:lineRule="auto"/>
        <w:ind w:left="0" w:firstLine="0"/>
        <w:contextualSpacing w:val="0"/>
        <w:jc w:val="both"/>
        <w:rPr>
          <w:rFonts w:ascii="Arial Narrow" w:hAnsi="Arial Narrow" w:cs="Arial"/>
          <w:color w:val="000000"/>
          <w:sz w:val="22"/>
          <w:szCs w:val="22"/>
        </w:rPr>
      </w:pPr>
      <w:r w:rsidRPr="00CA5AE9">
        <w:rPr>
          <w:rFonts w:ascii="Arial Narrow" w:hAnsi="Arial Narrow" w:cs="Times New Roman"/>
          <w:color w:val="000000" w:themeColor="text1"/>
          <w:sz w:val="22"/>
          <w:szCs w:val="22"/>
        </w:rPr>
        <w:lastRenderedPageBreak/>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CA5AE9">
        <w:rPr>
          <w:rFonts w:ascii="Arial Narrow" w:hAnsi="Arial Narrow" w:cs="Times New Roman"/>
          <w:i/>
          <w:iCs/>
          <w:color w:val="000000" w:themeColor="text1"/>
          <w:sz w:val="22"/>
          <w:szCs w:val="22"/>
        </w:rPr>
        <w:t>.</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Guardar sigilo sobre todas as informações obtidas em decorrência do cumprimento do contrato;</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cs="Arial"/>
          <w:color w:val="000000"/>
          <w:sz w:val="22"/>
          <w:szCs w:val="22"/>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sz w:val="22"/>
          <w:szCs w:val="22"/>
        </w:rPr>
      </w:pPr>
      <w:r w:rsidRPr="00CA5AE9">
        <w:rPr>
          <w:rFonts w:ascii="Arial Narrow" w:hAnsi="Arial Narrow"/>
          <w:sz w:val="22"/>
          <w:szCs w:val="22"/>
        </w:rPr>
        <w:t>Cumprir, além dos postulados legais vigentes de âmbito federal, estadual ou municipal, as normas de segurança da Contratante;</w:t>
      </w:r>
    </w:p>
    <w:p w:rsidR="00D25E74" w:rsidRPr="00CA5AE9" w:rsidRDefault="00D25E74" w:rsidP="00015D3C">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D25E74" w:rsidRPr="00CA5AE9" w:rsidRDefault="00D25E74" w:rsidP="00015D3C">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Assegurar à CONTRATANTE, em conformidade com o previsto no subitem 6.1, “a”e “b”, do Anexo VII – F da Instrução Normativa SEGES/MP nº 5, de 25/05/2017:</w:t>
      </w:r>
    </w:p>
    <w:p w:rsidR="00D25E74" w:rsidRPr="00CA5AE9" w:rsidRDefault="00D25E74" w:rsidP="00015D3C">
      <w:pPr>
        <w:numPr>
          <w:ilvl w:val="2"/>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rsidR="00D25E74" w:rsidRPr="00CA5AE9" w:rsidRDefault="00D25E74" w:rsidP="00015D3C">
      <w:pPr>
        <w:numPr>
          <w:ilvl w:val="2"/>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rsidR="00D25E74" w:rsidRPr="00CA5AE9" w:rsidRDefault="00D25E74" w:rsidP="00015D3C">
      <w:pPr>
        <w:pStyle w:val="Nivel10"/>
        <w:numPr>
          <w:ilvl w:val="0"/>
          <w:numId w:val="40"/>
        </w:numPr>
        <w:ind w:left="0" w:firstLine="0"/>
        <w:rPr>
          <w:rFonts w:ascii="Arial Narrow" w:hAnsi="Arial Narrow" w:cstheme="majorBidi"/>
          <w:sz w:val="22"/>
          <w:szCs w:val="22"/>
        </w:rPr>
      </w:pPr>
      <w:r w:rsidRPr="00CA5AE9">
        <w:rPr>
          <w:rFonts w:ascii="Arial Narrow" w:hAnsi="Arial Narrow"/>
          <w:sz w:val="22"/>
          <w:szCs w:val="22"/>
        </w:rPr>
        <w:t>DA SUBCONTRATAÇÃO.</w:t>
      </w:r>
    </w:p>
    <w:p w:rsidR="00D25E74" w:rsidRPr="00CA5AE9" w:rsidRDefault="00D25E74" w:rsidP="00015D3C">
      <w:pPr>
        <w:pStyle w:val="Nivel10"/>
        <w:numPr>
          <w:ilvl w:val="1"/>
          <w:numId w:val="40"/>
        </w:numPr>
        <w:ind w:left="0" w:firstLine="0"/>
        <w:rPr>
          <w:rFonts w:ascii="Arial Narrow" w:hAnsi="Arial Narrow" w:cstheme="majorBidi"/>
          <w:color w:val="auto"/>
          <w:sz w:val="22"/>
          <w:szCs w:val="22"/>
        </w:rPr>
      </w:pPr>
      <w:r w:rsidRPr="00CA5AE9">
        <w:rPr>
          <w:rFonts w:ascii="Arial Narrow" w:hAnsi="Arial Narrow"/>
          <w:color w:val="auto"/>
          <w:sz w:val="22"/>
          <w:szCs w:val="22"/>
        </w:rPr>
        <w:t xml:space="preserve">  </w:t>
      </w:r>
      <w:r w:rsidRPr="00CA5AE9">
        <w:rPr>
          <w:rFonts w:ascii="Arial Narrow" w:hAnsi="Arial Narrow"/>
          <w:b w:val="0"/>
          <w:color w:val="auto"/>
          <w:sz w:val="22"/>
          <w:szCs w:val="22"/>
        </w:rPr>
        <w:t>Não será admitida a subcontratação do objeto licitatório</w:t>
      </w:r>
      <w:r w:rsidR="009A1C44" w:rsidRPr="00CA5AE9">
        <w:rPr>
          <w:rFonts w:ascii="Arial Narrow" w:hAnsi="Arial Narrow"/>
          <w:b w:val="0"/>
          <w:color w:val="auto"/>
          <w:sz w:val="22"/>
          <w:szCs w:val="22"/>
        </w:rPr>
        <w:t>.</w:t>
      </w:r>
    </w:p>
    <w:p w:rsidR="00D25E74" w:rsidRPr="00CA5AE9" w:rsidRDefault="00D25E74" w:rsidP="00015D3C">
      <w:pPr>
        <w:pStyle w:val="PargrafodaLista"/>
        <w:numPr>
          <w:ilvl w:val="0"/>
          <w:numId w:val="24"/>
        </w:numPr>
        <w:spacing w:before="120" w:after="120" w:line="276" w:lineRule="auto"/>
        <w:ind w:left="0" w:firstLine="0"/>
        <w:contextualSpacing w:val="0"/>
        <w:jc w:val="both"/>
        <w:rPr>
          <w:rFonts w:ascii="Arial Narrow" w:hAnsi="Arial Narrow"/>
          <w:i/>
          <w:vanish/>
          <w:color w:val="FF0000"/>
          <w:sz w:val="22"/>
          <w:szCs w:val="22"/>
        </w:rPr>
      </w:pPr>
    </w:p>
    <w:p w:rsidR="00D25E74" w:rsidRPr="00CA5AE9" w:rsidRDefault="00D25E74" w:rsidP="00015D3C">
      <w:pPr>
        <w:pStyle w:val="PargrafodaLista"/>
        <w:numPr>
          <w:ilvl w:val="0"/>
          <w:numId w:val="24"/>
        </w:numPr>
        <w:spacing w:before="120" w:after="120" w:line="276" w:lineRule="auto"/>
        <w:ind w:left="0" w:firstLine="0"/>
        <w:contextualSpacing w:val="0"/>
        <w:jc w:val="both"/>
        <w:rPr>
          <w:rFonts w:ascii="Arial Narrow" w:hAnsi="Arial Narrow"/>
          <w:i/>
          <w:vanish/>
          <w:color w:val="FF0000"/>
          <w:sz w:val="22"/>
          <w:szCs w:val="22"/>
        </w:rPr>
      </w:pPr>
    </w:p>
    <w:p w:rsidR="00D25E74" w:rsidRPr="00CA5AE9" w:rsidRDefault="00D25E74" w:rsidP="00015D3C">
      <w:pPr>
        <w:pStyle w:val="PargrafodaLista"/>
        <w:numPr>
          <w:ilvl w:val="0"/>
          <w:numId w:val="24"/>
        </w:numPr>
        <w:spacing w:before="120" w:after="120" w:line="276" w:lineRule="auto"/>
        <w:ind w:left="0" w:firstLine="0"/>
        <w:contextualSpacing w:val="0"/>
        <w:jc w:val="both"/>
        <w:rPr>
          <w:rFonts w:ascii="Arial Narrow" w:hAnsi="Arial Narrow"/>
          <w:i/>
          <w:vanish/>
          <w:color w:val="FF0000"/>
          <w:sz w:val="22"/>
          <w:szCs w:val="22"/>
        </w:rPr>
      </w:pPr>
    </w:p>
    <w:p w:rsidR="00D25E74" w:rsidRPr="00CA5AE9" w:rsidRDefault="00D25E74" w:rsidP="00015D3C">
      <w:pPr>
        <w:pStyle w:val="PargrafodaLista"/>
        <w:numPr>
          <w:ilvl w:val="0"/>
          <w:numId w:val="24"/>
        </w:numPr>
        <w:spacing w:before="120" w:after="120" w:line="276" w:lineRule="auto"/>
        <w:ind w:left="0" w:firstLine="0"/>
        <w:contextualSpacing w:val="0"/>
        <w:jc w:val="both"/>
        <w:rPr>
          <w:rFonts w:ascii="Arial Narrow" w:hAnsi="Arial Narrow"/>
          <w:i/>
          <w:vanish/>
          <w:color w:val="FF0000"/>
          <w:sz w:val="22"/>
          <w:szCs w:val="22"/>
        </w:rPr>
      </w:pPr>
    </w:p>
    <w:p w:rsidR="00D25E74" w:rsidRPr="00CA5AE9" w:rsidRDefault="00D25E74" w:rsidP="00015D3C">
      <w:pPr>
        <w:pStyle w:val="PargrafodaLista"/>
        <w:numPr>
          <w:ilvl w:val="0"/>
          <w:numId w:val="24"/>
        </w:numPr>
        <w:spacing w:before="120" w:after="120" w:line="276" w:lineRule="auto"/>
        <w:ind w:left="0" w:firstLine="0"/>
        <w:contextualSpacing w:val="0"/>
        <w:jc w:val="both"/>
        <w:rPr>
          <w:rFonts w:ascii="Arial Narrow" w:hAnsi="Arial Narrow"/>
          <w:i/>
          <w:vanish/>
          <w:color w:val="FF0000"/>
          <w:sz w:val="22"/>
          <w:szCs w:val="22"/>
        </w:rPr>
      </w:pPr>
    </w:p>
    <w:p w:rsidR="00D25E74" w:rsidRPr="00CA5AE9" w:rsidRDefault="00D25E74" w:rsidP="00015D3C">
      <w:pPr>
        <w:pStyle w:val="PargrafodaLista"/>
        <w:tabs>
          <w:tab w:val="left" w:pos="0"/>
        </w:tabs>
        <w:spacing w:before="120" w:after="120" w:line="276" w:lineRule="auto"/>
        <w:ind w:left="0"/>
        <w:contextualSpacing w:val="0"/>
        <w:jc w:val="both"/>
        <w:rPr>
          <w:rFonts w:ascii="Arial Narrow" w:hAnsi="Arial Narrow"/>
          <w:iCs/>
          <w:color w:val="FF0000"/>
          <w:sz w:val="22"/>
          <w:szCs w:val="22"/>
        </w:rPr>
      </w:pPr>
    </w:p>
    <w:p w:rsidR="00D25E74" w:rsidRPr="00CA5AE9" w:rsidRDefault="00D25E74" w:rsidP="00015D3C">
      <w:pPr>
        <w:pStyle w:val="Nivel10"/>
        <w:numPr>
          <w:ilvl w:val="0"/>
          <w:numId w:val="40"/>
        </w:numPr>
        <w:ind w:left="0" w:firstLine="0"/>
        <w:rPr>
          <w:rFonts w:ascii="Arial Narrow" w:hAnsi="Arial Narrow"/>
          <w:sz w:val="22"/>
          <w:szCs w:val="22"/>
          <w:lang w:eastAsia="en-US"/>
        </w:rPr>
      </w:pPr>
      <w:r w:rsidRPr="00CA5AE9">
        <w:rPr>
          <w:rFonts w:ascii="Arial Narrow" w:hAnsi="Arial Narrow"/>
          <w:sz w:val="22"/>
          <w:szCs w:val="22"/>
          <w:lang w:eastAsia="en-US"/>
        </w:rPr>
        <w:t>ALTERAÇÃO SUBJETIVA</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25E74" w:rsidRPr="00CA5AE9" w:rsidRDefault="00D25E74" w:rsidP="00015D3C">
      <w:pPr>
        <w:pStyle w:val="Nivel10"/>
        <w:numPr>
          <w:ilvl w:val="0"/>
          <w:numId w:val="40"/>
        </w:numPr>
        <w:ind w:left="0" w:firstLine="0"/>
        <w:rPr>
          <w:rFonts w:ascii="Arial Narrow" w:hAnsi="Arial Narrow"/>
          <w:sz w:val="22"/>
          <w:szCs w:val="22"/>
          <w:lang w:eastAsia="en-US"/>
        </w:rPr>
      </w:pPr>
      <w:r w:rsidRPr="00CA5AE9">
        <w:rPr>
          <w:rFonts w:ascii="Arial Narrow" w:hAnsi="Arial Narrow"/>
          <w:sz w:val="22"/>
          <w:szCs w:val="22"/>
          <w:lang w:eastAsia="en-US"/>
        </w:rPr>
        <w:lastRenderedPageBreak/>
        <w:t xml:space="preserve">CONTROLE E FISCALIZAÇÃO DA EXECUÇÃO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O representante da Contratante deverá ter a qualificação necessária para o acompanhamento e controle da execução dos serviços e do contrato.</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A verificação da adequação da prestação do serviço deverá ser realizada com base nos critérios previstos neste Termo de Referência.</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marca, qualidade e forma de uso.</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O descumprimento total ou parcial das obrigações e responsabilidades assumidas pela Contratada, sobretudo quanto às obrigações e encargos sociais e trabalhistas, ensejará a aplicação de sanções administrativas, previstas neste Termo de Referência e na legislação vigente, podendo culminar em rescisão contratual, conforme disposto nos artigos 77 e 87 da Lei nº 8.666, de 1993.</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fiscalização técnica dos contratos avaliará constantemente a execução do objeto e utilizará o Instrumento de </w:t>
      </w:r>
      <w:r w:rsidRPr="00CA5AE9">
        <w:rPr>
          <w:rFonts w:ascii="Arial Narrow" w:hAnsi="Arial Narrow" w:cs="Arial"/>
          <w:sz w:val="22"/>
          <w:szCs w:val="22"/>
          <w:lang w:eastAsia="en-US"/>
        </w:rPr>
        <w:t>Medição</w:t>
      </w:r>
      <w:r w:rsidRPr="00CA5AE9">
        <w:rPr>
          <w:rFonts w:ascii="Arial Narrow" w:hAnsi="Arial Narrow" w:cs="Arial"/>
          <w:sz w:val="22"/>
          <w:szCs w:val="22"/>
        </w:rPr>
        <w:t xml:space="preserve"> de Resultado (IMR), conforme modelo previsto no Anexo IV, devendo haver o redimensionamento no pagamento com base nos indicadores estabelecidos, sempre que a CONTRATADA:</w:t>
      </w:r>
    </w:p>
    <w:p w:rsidR="00D25E74" w:rsidRPr="00CA5AE9" w:rsidRDefault="00D25E74" w:rsidP="00015D3C">
      <w:pPr>
        <w:spacing w:before="120" w:after="120" w:line="276" w:lineRule="auto"/>
        <w:jc w:val="both"/>
        <w:rPr>
          <w:rFonts w:ascii="Arial Narrow" w:hAnsi="Arial Narrow" w:cs="Arial"/>
          <w:sz w:val="22"/>
          <w:szCs w:val="22"/>
        </w:rPr>
      </w:pPr>
      <w:r w:rsidRPr="00CA5AE9">
        <w:rPr>
          <w:rFonts w:ascii="Arial Narrow" w:hAnsi="Arial Narrow" w:cs="Arial"/>
          <w:sz w:val="22"/>
          <w:szCs w:val="22"/>
        </w:rPr>
        <w:t>a) não produzir os resultados, deixar de executar, ou não executar com a qualidade mínima exigida as atividades contratadas; ou</w:t>
      </w:r>
    </w:p>
    <w:p w:rsidR="00D25E74" w:rsidRPr="00CA5AE9" w:rsidRDefault="00D25E74" w:rsidP="00015D3C">
      <w:pPr>
        <w:spacing w:before="120" w:after="120" w:line="276" w:lineRule="auto"/>
        <w:jc w:val="both"/>
        <w:rPr>
          <w:rFonts w:ascii="Arial Narrow" w:hAnsi="Arial Narrow" w:cs="Arial"/>
          <w:sz w:val="22"/>
          <w:szCs w:val="22"/>
        </w:rPr>
      </w:pPr>
      <w:r w:rsidRPr="00CA5AE9">
        <w:rPr>
          <w:rFonts w:ascii="Arial Narrow" w:hAnsi="Arial Narrow" w:cs="Arial"/>
          <w:sz w:val="22"/>
          <w:szCs w:val="22"/>
        </w:rPr>
        <w:t>b) deixar de utilizar materiais e recursos humanos exigidos para a execução do serviço, ou utilizá-los com qualidade ou quantidade inferior à demandada.</w:t>
      </w:r>
    </w:p>
    <w:p w:rsidR="00D25E74" w:rsidRPr="00CA5AE9" w:rsidRDefault="00D25E74" w:rsidP="00015D3C">
      <w:pPr>
        <w:numPr>
          <w:ilvl w:val="2"/>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w:t>
      </w:r>
      <w:r w:rsidRPr="00CA5AE9">
        <w:rPr>
          <w:rFonts w:ascii="Arial Narrow" w:hAnsi="Arial Narrow" w:cs="Arial"/>
          <w:sz w:val="22"/>
          <w:szCs w:val="22"/>
          <w:lang w:eastAsia="en-US"/>
        </w:rPr>
        <w:t>utilização</w:t>
      </w:r>
      <w:r w:rsidRPr="00CA5AE9">
        <w:rPr>
          <w:rFonts w:ascii="Arial Narrow" w:hAnsi="Arial Narrow" w:cs="Arial"/>
          <w:sz w:val="22"/>
          <w:szCs w:val="22"/>
        </w:rPr>
        <w:t xml:space="preserve"> do IMR não impede a aplicação concomitante de outros mecanismos para a avaliação da prestação dos serviços.</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lastRenderedPageBreak/>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O fiscal técnico deverá apresentar ao preposto da CONTRATADA a avaliação da execução do objeto ou, se for o caso, a avaliação de desempenho e qualidade da prestação dos serviços realizada.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Em hipótese alguma, será admitido que a própria CONTRATADA materialize a avaliação de desempenho e qualidade da prestação dos serviços realizada.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O fiscal técnico poderá realizar avaliação diária, semanal ou mensal, desde que o período escolhido seja suficiente para avaliar ou, se for o caso, aferir o desempenho e qualidade da prestação dos serviços.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D25E74" w:rsidRPr="00CA5AE9" w:rsidRDefault="00D25E74" w:rsidP="00015D3C">
      <w:pPr>
        <w:spacing w:before="120" w:after="120" w:line="276" w:lineRule="auto"/>
        <w:jc w:val="both"/>
        <w:rPr>
          <w:rFonts w:ascii="Arial Narrow" w:hAnsi="Arial Narrow" w:cs="Arial"/>
          <w:i/>
          <w:color w:val="FF0000"/>
          <w:sz w:val="22"/>
          <w:szCs w:val="22"/>
          <w:lang w:eastAsia="en-US"/>
        </w:rPr>
      </w:pPr>
    </w:p>
    <w:p w:rsidR="00D25E74" w:rsidRPr="00CA5AE9" w:rsidRDefault="00D25E74" w:rsidP="00015D3C">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As disposições previstas nesta cláusula não excluem o disposto no Anexo VIII da Instrução Normativa SLTI/MP nº 05, de 2017, aplicável no que for pertinente à contratação.</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rsidR="00D25E74" w:rsidRPr="00CA5AE9" w:rsidRDefault="00D25E74" w:rsidP="00015D3C">
      <w:pPr>
        <w:pStyle w:val="Nivel10"/>
        <w:numPr>
          <w:ilvl w:val="0"/>
          <w:numId w:val="40"/>
        </w:numPr>
        <w:ind w:left="0" w:firstLine="0"/>
        <w:rPr>
          <w:rFonts w:ascii="Arial Narrow" w:hAnsi="Arial Narrow"/>
          <w:sz w:val="22"/>
          <w:szCs w:val="22"/>
          <w:lang w:eastAsia="en-US"/>
        </w:rPr>
      </w:pPr>
      <w:r w:rsidRPr="00CA5AE9">
        <w:rPr>
          <w:rFonts w:ascii="Arial Narrow" w:hAnsi="Arial Narrow"/>
          <w:color w:val="auto"/>
          <w:sz w:val="22"/>
          <w:szCs w:val="22"/>
        </w:rPr>
        <w:t xml:space="preserve">DO RECEBIMENTO E ACEITAÇÃO DO OBJETO  </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cs="Arial"/>
          <w:iCs/>
          <w:sz w:val="22"/>
          <w:szCs w:val="22"/>
        </w:rPr>
        <w:t xml:space="preserve">A emissão da Nota Fiscal/Fatura deve ser precedida do recebimento definitivo dos serviços, nos termos abaixo.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iCs/>
          <w:sz w:val="22"/>
          <w:szCs w:val="22"/>
        </w:rPr>
        <w:t>No</w:t>
      </w:r>
      <w:r w:rsidRPr="00CA5AE9">
        <w:rPr>
          <w:rFonts w:ascii="Arial Narrow" w:hAnsi="Arial Narrow" w:cs="Arial"/>
          <w:sz w:val="22"/>
          <w:szCs w:val="22"/>
          <w:lang w:eastAsia="en-US"/>
        </w:rPr>
        <w:t xml:space="preserve"> prazo de até </w:t>
      </w:r>
      <w:r w:rsidRPr="00CA5AE9">
        <w:rPr>
          <w:rFonts w:ascii="Arial Narrow" w:hAnsi="Arial Narrow" w:cs="Arial"/>
          <w:i/>
          <w:sz w:val="22"/>
          <w:szCs w:val="22"/>
          <w:lang w:eastAsia="en-US"/>
        </w:rPr>
        <w:t>5 dias corridos</w:t>
      </w:r>
      <w:r w:rsidRPr="00CA5AE9">
        <w:rPr>
          <w:rFonts w:ascii="Arial Narrow" w:hAnsi="Arial Narrow" w:cs="Arial"/>
          <w:sz w:val="22"/>
          <w:szCs w:val="22"/>
          <w:lang w:eastAsia="en-US"/>
        </w:rPr>
        <w:t xml:space="preserve"> do adimplemento da parcela, a CONTRATADA deverá entregar toda a documentação comprobatória do cumprimento da obrigação contratual;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rPr>
        <w:t>O recebimento provisório será realizado pelo fiscal técnico e setorial ou pela equipe de fiscalização após a entrega da documentação acima, da seguinte forma:</w:t>
      </w: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sz w:val="22"/>
          <w:szCs w:val="22"/>
        </w:rPr>
        <w:lastRenderedPageBreak/>
        <w:t xml:space="preserve">A contratante realizará inspeção minuciosa de todos os serviços executados, por meio de profissionais técnicos </w:t>
      </w:r>
      <w:r w:rsidRPr="00CA5AE9">
        <w:rPr>
          <w:rFonts w:ascii="Arial Narrow" w:hAnsi="Arial Narrow" w:cs="Arial"/>
          <w:sz w:val="22"/>
          <w:szCs w:val="22"/>
        </w:rPr>
        <w:t>competentes</w:t>
      </w:r>
      <w:r w:rsidRPr="00CA5AE9">
        <w:rPr>
          <w:rFonts w:ascii="Arial Narrow" w:hAnsi="Arial Narrow"/>
          <w:sz w:val="22"/>
          <w:szCs w:val="22"/>
        </w:rPr>
        <w:t>, acompanhados dos profissionais encarregados pelo serviço, com a finalidade de verificar a adequação dos serviços e constatar e relacionar os arremates, retoques e revisões finais que se fizerem necessários.</w:t>
      </w:r>
    </w:p>
    <w:p w:rsidR="00D25E74" w:rsidRPr="00CA5AE9" w:rsidRDefault="00D25E74" w:rsidP="00015D3C">
      <w:pPr>
        <w:numPr>
          <w:ilvl w:val="3"/>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cs="Arial"/>
          <w:sz w:val="22"/>
          <w:szCs w:val="22"/>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rsidR="00D25E74" w:rsidRPr="00CA5AE9" w:rsidRDefault="00D25E74" w:rsidP="00015D3C">
      <w:pPr>
        <w:numPr>
          <w:ilvl w:val="3"/>
          <w:numId w:val="40"/>
        </w:numPr>
        <w:spacing w:before="120" w:after="120" w:line="276" w:lineRule="auto"/>
        <w:ind w:left="0" w:firstLine="0"/>
        <w:jc w:val="both"/>
        <w:rPr>
          <w:rFonts w:ascii="Arial Narrow" w:hAnsi="Arial Narrow" w:cs="Arial"/>
          <w:color w:val="000000"/>
          <w:sz w:val="22"/>
          <w:szCs w:val="22"/>
          <w:lang w:eastAsia="en-US"/>
        </w:rPr>
      </w:pPr>
      <w:r w:rsidRPr="00CA5AE9">
        <w:rPr>
          <w:rFonts w:ascii="Arial Narrow" w:hAnsi="Arial Narrow" w:cs="Arial"/>
          <w:color w:val="000000"/>
          <w:sz w:val="22"/>
          <w:szCs w:val="22"/>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D25E74" w:rsidRPr="00CA5AE9" w:rsidRDefault="00D25E74" w:rsidP="00015D3C">
      <w:pPr>
        <w:pStyle w:val="PargrafodaLista"/>
        <w:numPr>
          <w:ilvl w:val="3"/>
          <w:numId w:val="40"/>
        </w:numPr>
        <w:spacing w:before="120" w:after="120" w:line="276" w:lineRule="auto"/>
        <w:ind w:left="0" w:firstLine="0"/>
        <w:jc w:val="both"/>
        <w:rPr>
          <w:rFonts w:ascii="Arial Narrow" w:hAnsi="Arial Narrow" w:cs="Arial"/>
          <w:color w:val="000000"/>
          <w:sz w:val="22"/>
          <w:szCs w:val="22"/>
          <w:lang w:eastAsia="en-US"/>
        </w:rPr>
      </w:pPr>
      <w:r w:rsidRPr="00CA5AE9">
        <w:rPr>
          <w:rFonts w:ascii="Arial Narrow" w:hAnsi="Arial Narrow" w:cs="Arial"/>
          <w:color w:val="000000"/>
          <w:sz w:val="22"/>
          <w:szCs w:val="22"/>
          <w:lang w:eastAsia="en-US"/>
        </w:rPr>
        <w:t>O recebimento provisório também ficará sujeito, quando cabível, à conclusão de todos os testes de campo e à entrega dos Manuais e Instruções exigíveis.</w:t>
      </w: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cs="Arial"/>
          <w:sz w:val="22"/>
          <w:szCs w:val="22"/>
          <w:lang w:eastAsia="en-US"/>
        </w:rPr>
        <w:t>No prazo de até 10 dias corridos a partir do recebimento dos documentos da CONTRATADA, cada fiscal ou a equipe de fiscalização deverá elaborar Relatório Circunstanciado em consonância com suas atribuições</w:t>
      </w:r>
      <w:r w:rsidRPr="00CA5AE9">
        <w:rPr>
          <w:rFonts w:ascii="Arial Narrow" w:hAnsi="Arial Narrow" w:cs="Arial"/>
          <w:color w:val="000000"/>
          <w:sz w:val="22"/>
          <w:szCs w:val="22"/>
          <w:lang w:eastAsia="en-US"/>
        </w:rPr>
        <w:t xml:space="preserve">, e encaminhá-lo ao gestor do contrato. </w:t>
      </w:r>
    </w:p>
    <w:p w:rsidR="00D25E74" w:rsidRPr="00CA5AE9" w:rsidRDefault="00D25E74" w:rsidP="00015D3C">
      <w:pPr>
        <w:numPr>
          <w:ilvl w:val="3"/>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sz w:val="22"/>
          <w:szCs w:val="22"/>
        </w:rPr>
        <w:t xml:space="preserve">quando a fiscalização for exercida por um único servidor, o relatório </w:t>
      </w:r>
      <w:r w:rsidRPr="00CA5AE9">
        <w:rPr>
          <w:rFonts w:ascii="Arial Narrow" w:hAnsi="Arial Narrow" w:cs="Arial"/>
          <w:sz w:val="22"/>
          <w:szCs w:val="22"/>
        </w:rPr>
        <w:t>circunstanciado</w:t>
      </w:r>
      <w:r w:rsidRPr="00CA5AE9">
        <w:rPr>
          <w:rFonts w:ascii="Arial Narrow" w:hAnsi="Arial Narrow"/>
          <w:sz w:val="22"/>
          <w:szCs w:val="22"/>
        </w:rPr>
        <w:t xml:space="preserve"> </w:t>
      </w:r>
      <w:r w:rsidRPr="00CA5AE9">
        <w:rPr>
          <w:rFonts w:ascii="Arial Narrow" w:hAnsi="Arial Narrow" w:cs="Arial"/>
          <w:color w:val="000000"/>
          <w:sz w:val="22"/>
          <w:szCs w:val="22"/>
          <w:lang w:eastAsia="en-US"/>
        </w:rPr>
        <w:t>deverá</w:t>
      </w:r>
      <w:r w:rsidRPr="00CA5AE9">
        <w:rPr>
          <w:rFonts w:ascii="Arial Narrow" w:hAnsi="Arial Narrow"/>
          <w:sz w:val="22"/>
          <w:szCs w:val="22"/>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rsidR="00D25E74" w:rsidRPr="00CA5AE9" w:rsidRDefault="00D25E74" w:rsidP="00015D3C">
      <w:pPr>
        <w:numPr>
          <w:ilvl w:val="3"/>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sz w:val="22"/>
          <w:szCs w:val="22"/>
        </w:rPr>
        <w:t xml:space="preserve">Será considerado como ocorrido o recebimento provisório com a entrega do relatório circunstanciado ou, em havendo mais de um a ser feito, com a entrega do último. </w:t>
      </w:r>
    </w:p>
    <w:p w:rsidR="00D25E74" w:rsidRPr="00CA5AE9" w:rsidRDefault="00D25E74" w:rsidP="00015D3C">
      <w:pPr>
        <w:pStyle w:val="PargrafodaLista"/>
        <w:numPr>
          <w:ilvl w:val="4"/>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cs="Arial"/>
          <w:color w:val="000000" w:themeColor="text1"/>
          <w:sz w:val="22"/>
          <w:szCs w:val="22"/>
          <w:lang w:eastAsia="en-US"/>
        </w:rPr>
        <w:t>Na hipótese de a verificação a que se refere o parágrafo anterior não ser procedida tempestivamente, reputar-se-á como realizada, consumando-se o recebimento provisório no dia do esgotamento do prazo.</w:t>
      </w:r>
    </w:p>
    <w:p w:rsidR="00D25E74" w:rsidRPr="00CA5AE9" w:rsidRDefault="00D25E74" w:rsidP="00015D3C">
      <w:pPr>
        <w:numPr>
          <w:ilvl w:val="1"/>
          <w:numId w:val="40"/>
        </w:numPr>
        <w:spacing w:before="120" w:after="120" w:line="276" w:lineRule="auto"/>
        <w:ind w:left="0" w:firstLine="0"/>
        <w:jc w:val="both"/>
        <w:rPr>
          <w:rFonts w:ascii="Arial Narrow" w:hAnsi="Arial Narrow" w:cs="Arial"/>
          <w:color w:val="000000" w:themeColor="text1"/>
          <w:sz w:val="22"/>
          <w:szCs w:val="22"/>
          <w:lang w:eastAsia="en-US"/>
        </w:rPr>
      </w:pPr>
      <w:r w:rsidRPr="00CA5AE9">
        <w:rPr>
          <w:rFonts w:ascii="Arial Narrow" w:hAnsi="Arial Narrow" w:cs="Arial"/>
          <w:sz w:val="22"/>
          <w:szCs w:val="22"/>
          <w:lang w:eastAsia="en-US"/>
        </w:rPr>
        <w:t xml:space="preserve">No </w:t>
      </w:r>
      <w:r w:rsidRPr="00CA5AE9">
        <w:rPr>
          <w:rFonts w:ascii="Arial Narrow" w:hAnsi="Arial Narrow" w:cs="Arial"/>
          <w:iCs/>
          <w:sz w:val="22"/>
          <w:szCs w:val="22"/>
        </w:rPr>
        <w:t>prazo</w:t>
      </w:r>
      <w:r w:rsidRPr="00CA5AE9">
        <w:rPr>
          <w:rFonts w:ascii="Arial Narrow" w:hAnsi="Arial Narrow" w:cs="Arial"/>
          <w:sz w:val="22"/>
          <w:szCs w:val="22"/>
          <w:lang w:eastAsia="en-US"/>
        </w:rPr>
        <w:t xml:space="preserve"> de até 10 (dez) dias corridos a partir do</w:t>
      </w:r>
      <w:r w:rsidRPr="00CA5AE9">
        <w:rPr>
          <w:rFonts w:ascii="Arial Narrow" w:hAnsi="Arial Narrow" w:cs="Arial"/>
          <w:color w:val="000000"/>
          <w:sz w:val="22"/>
          <w:szCs w:val="22"/>
          <w:lang w:eastAsia="en-US"/>
        </w:rPr>
        <w:t xml:space="preserve"> recebimento provisório dos serviços, o Gestor do Contrato deverá providenciar o recebimento definitivo, ato que concretiza o ateste da execução dos serviços, obedecendo as seguintes diretrizes: </w:t>
      </w: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sz w:val="22"/>
          <w:szCs w:val="22"/>
          <w:lang w:eastAsia="en-US"/>
        </w:rPr>
      </w:pPr>
      <w:r w:rsidRPr="00CA5AE9">
        <w:rPr>
          <w:rFonts w:ascii="Arial Narrow" w:hAnsi="Arial Narrow" w:cs="Arial"/>
          <w:color w:val="000000"/>
          <w:sz w:val="22"/>
          <w:szCs w:val="22"/>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rsidR="00D25E74" w:rsidRPr="00CA5AE9" w:rsidRDefault="00D25E74" w:rsidP="00015D3C">
      <w:pPr>
        <w:numPr>
          <w:ilvl w:val="2"/>
          <w:numId w:val="40"/>
        </w:numPr>
        <w:spacing w:before="120" w:after="120" w:line="276" w:lineRule="auto"/>
        <w:ind w:left="0" w:firstLine="0"/>
        <w:jc w:val="both"/>
        <w:rPr>
          <w:rFonts w:ascii="Arial Narrow" w:hAnsi="Arial Narrow" w:cs="Arial"/>
          <w:color w:val="000000"/>
          <w:sz w:val="22"/>
          <w:szCs w:val="22"/>
          <w:lang w:eastAsia="en-US"/>
        </w:rPr>
      </w:pPr>
      <w:r w:rsidRPr="00CA5AE9">
        <w:rPr>
          <w:rFonts w:ascii="Arial Narrow" w:hAnsi="Arial Narrow" w:cs="Arial"/>
          <w:color w:val="000000"/>
          <w:sz w:val="22"/>
          <w:szCs w:val="22"/>
          <w:lang w:eastAsia="en-US"/>
        </w:rPr>
        <w:t xml:space="preserve">Emitir Termo Circunstanciado para efeito de recebimento definitivo dos serviços prestados, com base nos relatórios e documentações apresentadas; e </w:t>
      </w:r>
    </w:p>
    <w:p w:rsidR="00D25E74" w:rsidRPr="00CA5AE9" w:rsidRDefault="00D25E74" w:rsidP="00015D3C">
      <w:pPr>
        <w:numPr>
          <w:ilvl w:val="2"/>
          <w:numId w:val="40"/>
        </w:numPr>
        <w:spacing w:before="120" w:after="120" w:line="276" w:lineRule="auto"/>
        <w:ind w:left="0" w:firstLine="0"/>
        <w:jc w:val="both"/>
        <w:rPr>
          <w:rFonts w:ascii="Arial Narrow" w:hAnsi="Arial Narrow"/>
          <w:sz w:val="22"/>
          <w:szCs w:val="22"/>
        </w:rPr>
      </w:pPr>
      <w:r w:rsidRPr="00CA5AE9">
        <w:rPr>
          <w:rFonts w:ascii="Arial Narrow" w:hAnsi="Arial Narrow" w:cs="Arial"/>
          <w:color w:val="000000"/>
          <w:sz w:val="22"/>
          <w:szCs w:val="22"/>
          <w:lang w:eastAsia="en-US"/>
        </w:rPr>
        <w:t xml:space="preserve">Comunicar a empresa para que emita a Nota Fiscal ou Fatura, com o valor exato dimensionado pela fiscalização, </w:t>
      </w:r>
      <w:r w:rsidRPr="00CA5AE9">
        <w:rPr>
          <w:rFonts w:ascii="Arial Narrow" w:hAnsi="Arial Narrow" w:cs="Arial"/>
          <w:sz w:val="22"/>
          <w:szCs w:val="22"/>
        </w:rPr>
        <w:t>com base no Instrumento de Medição de Resultado (IMR), ou instrumento substituto.</w:t>
      </w:r>
      <w:ins w:id="12" w:author="Hugo Teixeira Montezuma Sales" w:date="2018-12-21T12:21:00Z">
        <w:r w:rsidRPr="00CA5AE9">
          <w:rPr>
            <w:rFonts w:ascii="Arial Narrow" w:hAnsi="Arial Narrow" w:cs="Arial"/>
            <w:color w:val="000000"/>
            <w:sz w:val="22"/>
            <w:szCs w:val="22"/>
            <w:lang w:eastAsia="en-US"/>
          </w:rPr>
          <w:t xml:space="preserve"> </w:t>
        </w:r>
      </w:ins>
    </w:p>
    <w:p w:rsidR="00D25E74" w:rsidRPr="00CA5AE9" w:rsidRDefault="00D25E74" w:rsidP="00015D3C">
      <w:pPr>
        <w:rPr>
          <w:rFonts w:ascii="Arial Narrow" w:hAnsi="Arial Narrow"/>
          <w:sz w:val="22"/>
          <w:szCs w:val="22"/>
          <w:lang w:eastAsia="en-US"/>
        </w:rPr>
      </w:pP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lastRenderedPageBreak/>
        <w:t xml:space="preserve">O recebimento provisório ou definitivo do objeto não exclui a responsabilidade da Contratada pelos prejuízos resultantes da incorreta execução do contrato, ou, </w:t>
      </w:r>
      <w:r w:rsidRPr="00CA5AE9">
        <w:rPr>
          <w:rFonts w:ascii="Arial Narrow" w:hAnsi="Arial Narrow"/>
          <w:sz w:val="22"/>
          <w:szCs w:val="22"/>
        </w:rPr>
        <w:t>em qualquer época, das garantias concedidas e das responsabilidades assumidas em contrato e por força das disposições legais em vigor.</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rsidR="00D25E74" w:rsidRPr="00CA5AE9" w:rsidRDefault="00D25E74" w:rsidP="00015D3C">
      <w:pPr>
        <w:pStyle w:val="Nivel10"/>
        <w:numPr>
          <w:ilvl w:val="0"/>
          <w:numId w:val="40"/>
        </w:numPr>
        <w:ind w:left="0" w:firstLine="0"/>
        <w:rPr>
          <w:rFonts w:ascii="Arial Narrow" w:hAnsi="Arial Narrow"/>
          <w:color w:val="auto"/>
          <w:sz w:val="22"/>
          <w:szCs w:val="22"/>
        </w:rPr>
      </w:pPr>
      <w:r w:rsidRPr="00CA5AE9">
        <w:rPr>
          <w:rFonts w:ascii="Arial Narrow" w:hAnsi="Arial Narrow"/>
          <w:color w:val="auto"/>
          <w:sz w:val="22"/>
          <w:szCs w:val="22"/>
        </w:rPr>
        <w:t>DO PAGAMENTO</w:t>
      </w:r>
    </w:p>
    <w:p w:rsidR="00D25E74" w:rsidRPr="00CA5AE9" w:rsidRDefault="00D25E74" w:rsidP="00015D3C">
      <w:pPr>
        <w:numPr>
          <w:ilvl w:val="1"/>
          <w:numId w:val="40"/>
        </w:numPr>
        <w:spacing w:before="120" w:after="120" w:line="276" w:lineRule="auto"/>
        <w:ind w:left="0" w:firstLine="0"/>
        <w:jc w:val="both"/>
        <w:rPr>
          <w:rFonts w:ascii="Arial Narrow" w:eastAsia="Arial" w:hAnsi="Arial Narrow"/>
          <w:sz w:val="22"/>
          <w:szCs w:val="22"/>
        </w:rPr>
      </w:pPr>
      <w:r w:rsidRPr="00CA5AE9">
        <w:rPr>
          <w:rFonts w:ascii="Arial Narrow" w:hAnsi="Arial Narrow"/>
          <w:color w:val="000000" w:themeColor="text1"/>
          <w:sz w:val="22"/>
          <w:szCs w:val="22"/>
        </w:rPr>
        <w:t xml:space="preserve">O </w:t>
      </w:r>
      <w:r w:rsidRPr="00CA5AE9">
        <w:rPr>
          <w:rFonts w:ascii="Arial Narrow" w:hAnsi="Arial Narrow" w:cs="Arial"/>
          <w:sz w:val="22"/>
          <w:szCs w:val="22"/>
        </w:rPr>
        <w:t>pagamento</w:t>
      </w:r>
      <w:r w:rsidRPr="00CA5AE9">
        <w:rPr>
          <w:rFonts w:ascii="Arial Narrow" w:hAnsi="Arial Narrow"/>
          <w:color w:val="000000" w:themeColor="text1"/>
          <w:sz w:val="22"/>
          <w:szCs w:val="22"/>
        </w:rPr>
        <w:t xml:space="preserve"> será efetuado pela Contratante no prazo de</w:t>
      </w:r>
      <w:r w:rsidRPr="00CA5AE9">
        <w:rPr>
          <w:rFonts w:ascii="Arial Narrow" w:eastAsia="Arial" w:hAnsi="Arial Narrow"/>
          <w:color w:val="000000" w:themeColor="text1"/>
          <w:sz w:val="22"/>
          <w:szCs w:val="22"/>
        </w:rPr>
        <w:t xml:space="preserve"> 30 (trinta) </w:t>
      </w:r>
      <w:r w:rsidRPr="00CA5AE9">
        <w:rPr>
          <w:rFonts w:ascii="Arial Narrow" w:hAnsi="Arial Narrow"/>
          <w:color w:val="000000" w:themeColor="text1"/>
          <w:sz w:val="22"/>
          <w:szCs w:val="22"/>
        </w:rPr>
        <w:t xml:space="preserve">dias, contados do recebimento da Nota Fiscal/Fatura. </w:t>
      </w:r>
    </w:p>
    <w:p w:rsidR="00D25E74" w:rsidRPr="00CA5AE9" w:rsidRDefault="00D25E74" w:rsidP="00015D3C">
      <w:pPr>
        <w:numPr>
          <w:ilvl w:val="2"/>
          <w:numId w:val="40"/>
        </w:numPr>
        <w:spacing w:before="120" w:after="120" w:line="276" w:lineRule="auto"/>
        <w:ind w:left="0" w:firstLine="0"/>
        <w:jc w:val="both"/>
        <w:rPr>
          <w:rFonts w:ascii="Arial Narrow" w:hAnsi="Arial Narrow"/>
          <w:sz w:val="22"/>
          <w:szCs w:val="22"/>
        </w:rPr>
      </w:pPr>
      <w:r w:rsidRPr="00CA5AE9">
        <w:rPr>
          <w:rFonts w:ascii="Arial Narrow" w:hAnsi="Arial Narrow" w:cs="Arial"/>
          <w:color w:val="000000"/>
          <w:sz w:val="22"/>
          <w:szCs w:val="22"/>
          <w:lang w:eastAsia="en-US"/>
        </w:rPr>
        <w:t xml:space="preserve">Os </w:t>
      </w:r>
      <w:r w:rsidRPr="00CA5AE9">
        <w:rPr>
          <w:rFonts w:ascii="Arial Narrow" w:hAnsi="Arial Narrow" w:cs="Arial"/>
          <w:sz w:val="22"/>
          <w:szCs w:val="22"/>
          <w:lang w:eastAsia="en-US"/>
        </w:rPr>
        <w:t xml:space="preserve">pagamentos decorrentes de despesas cujos valores não ultrapassem o limite </w:t>
      </w:r>
      <w:r w:rsidRPr="00CA5AE9">
        <w:rPr>
          <w:rFonts w:ascii="Arial Narrow" w:hAnsi="Arial Narrow" w:cs="Arial"/>
          <w:sz w:val="22"/>
          <w:szCs w:val="22"/>
        </w:rPr>
        <w:t>de que trata o inciso II do art. 24</w:t>
      </w:r>
      <w:r w:rsidRPr="00CA5AE9">
        <w:rPr>
          <w:rFonts w:ascii="Arial Narrow" w:hAnsi="Arial Narrow" w:cs="Arial"/>
          <w:sz w:val="22"/>
          <w:szCs w:val="22"/>
          <w:lang w:eastAsia="en-US"/>
        </w:rPr>
        <w:t xml:space="preserve"> da Lei 8.666, de 1993, deverão ser efetuados no prazo de até 5 (cinco) dias úteis, contados da data da apresentação da Nota Fiscal/Fatura, nos termos do art. 5º, § 3º, da Lei nº 8.666, </w:t>
      </w:r>
      <w:r w:rsidRPr="00CA5AE9">
        <w:rPr>
          <w:rFonts w:ascii="Arial Narrow" w:hAnsi="Arial Narrow" w:cs="Arial"/>
          <w:color w:val="000000"/>
          <w:sz w:val="22"/>
          <w:szCs w:val="22"/>
          <w:lang w:eastAsia="en-US"/>
        </w:rPr>
        <w:t>de 1993.</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iCs/>
          <w:sz w:val="22"/>
          <w:szCs w:val="22"/>
        </w:rPr>
        <w:t>A emissão da Nota Fiscal/Fatura será precedida do recebimento definitivo do serviço, conforme este Termo de Referência</w:t>
      </w:r>
    </w:p>
    <w:p w:rsidR="00D25E74" w:rsidRPr="00CA5AE9" w:rsidRDefault="00D25E74" w:rsidP="00015D3C">
      <w:pPr>
        <w:numPr>
          <w:ilvl w:val="1"/>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 xml:space="preserve">A Nota Fiscal ou Fatura deverá ser obrigatoriamente acompanhada da comprovação da regularidade fiscal, constatada por meio de consulta on-line ao SICAF ou, na impossibilidade de acesso </w:t>
      </w:r>
      <w:r w:rsidRPr="00CA5AE9">
        <w:rPr>
          <w:rFonts w:ascii="Arial Narrow" w:hAnsi="Arial Narrow" w:cs="Arial"/>
          <w:color w:val="000000"/>
          <w:sz w:val="22"/>
          <w:szCs w:val="22"/>
          <w:lang w:eastAsia="en-US"/>
        </w:rPr>
        <w:t>ao</w:t>
      </w:r>
      <w:r w:rsidRPr="00CA5AE9">
        <w:rPr>
          <w:rFonts w:ascii="Arial Narrow" w:hAnsi="Arial Narrow"/>
          <w:color w:val="000000"/>
          <w:sz w:val="22"/>
          <w:szCs w:val="22"/>
        </w:rPr>
        <w:t xml:space="preserve"> referido Sistema, mediante consulta aos sítios eletrônicos oficiais ou à documentação mencionada no art. 29 da Lei nº 8.666, de 1993. </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 xml:space="preserve">Constatando-se, junto ao SICAF, a situação de irregularidade do fornecedor contratado, deverão ser tomadas as providências previstas no do art. 31 da Instrução </w:t>
      </w:r>
      <w:r w:rsidRPr="00CA5AE9">
        <w:rPr>
          <w:rFonts w:ascii="Arial Narrow" w:hAnsi="Arial Narrow" w:cs="Arial"/>
          <w:color w:val="000000"/>
          <w:sz w:val="22"/>
          <w:szCs w:val="22"/>
          <w:lang w:eastAsia="en-US"/>
        </w:rPr>
        <w:t>Normativa</w:t>
      </w:r>
      <w:r w:rsidRPr="00CA5AE9">
        <w:rPr>
          <w:rFonts w:ascii="Arial Narrow" w:hAnsi="Arial Narrow"/>
          <w:color w:val="000000"/>
          <w:sz w:val="22"/>
          <w:szCs w:val="22"/>
        </w:rPr>
        <w:t xml:space="preserve"> nº 3, de 26 de abril de 2018.</w:t>
      </w:r>
    </w:p>
    <w:p w:rsidR="00D25E74" w:rsidRPr="00CA5AE9" w:rsidRDefault="00D25E74" w:rsidP="00015D3C">
      <w:pPr>
        <w:numPr>
          <w:ilvl w:val="1"/>
          <w:numId w:val="40"/>
        </w:numPr>
        <w:spacing w:before="120" w:after="120" w:line="276" w:lineRule="auto"/>
        <w:ind w:left="0" w:firstLine="0"/>
        <w:jc w:val="both"/>
        <w:rPr>
          <w:rFonts w:ascii="Arial Narrow" w:hAnsi="Arial Narrow"/>
          <w:color w:val="000000" w:themeColor="text1"/>
          <w:sz w:val="22"/>
          <w:szCs w:val="22"/>
        </w:rPr>
      </w:pPr>
      <w:r w:rsidRPr="00CA5AE9">
        <w:rPr>
          <w:rFonts w:ascii="Arial Narrow" w:hAnsi="Arial Narrow"/>
          <w:color w:val="000000"/>
          <w:sz w:val="22"/>
          <w:szCs w:val="22"/>
        </w:rPr>
        <w:t xml:space="preserve">O setor competente para proceder o pagamento deve verificar se a Nota Fiscal ou Fatura apresentada expressa os elementos necessários e essenciais do documento, tais como: </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 xml:space="preserve">o prazo de validade; </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 xml:space="preserve">a data da emissão; </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 xml:space="preserve">os dados do contrato e do órgão contratante; </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 xml:space="preserve">o período de prestação dos serviços; </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 xml:space="preserve">o valor a pagar; e </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eventual destaque do valor de retenções tributárias cabíveis.</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iCs/>
          <w:sz w:val="22"/>
          <w:szCs w:val="22"/>
        </w:rPr>
        <w:t xml:space="preserve">Havendo erro </w:t>
      </w:r>
      <w:r w:rsidRPr="00CA5AE9">
        <w:rPr>
          <w:rFonts w:ascii="Arial Narrow" w:hAnsi="Arial Narrow"/>
          <w:color w:val="000000"/>
          <w:sz w:val="22"/>
          <w:szCs w:val="22"/>
        </w:rPr>
        <w:t>na</w:t>
      </w:r>
      <w:r w:rsidRPr="00CA5AE9">
        <w:rPr>
          <w:rFonts w:ascii="Arial Narrow" w:hAnsi="Arial Narrow"/>
          <w:iCs/>
          <w:sz w:val="22"/>
          <w:szCs w:val="22"/>
        </w:rPr>
        <w:t xml:space="preserve"> apresentação da Nota Fiscal/Fatura, ou circunstância que impeça a liquidação da despesa, o </w:t>
      </w:r>
      <w:r w:rsidRPr="00CA5AE9">
        <w:rPr>
          <w:rFonts w:ascii="Arial Narrow" w:hAnsi="Arial Narrow" w:cs="Arial"/>
          <w:iCs/>
          <w:sz w:val="22"/>
          <w:szCs w:val="22"/>
        </w:rPr>
        <w:t xml:space="preserve">pagamento ficará sobrestado até que a Contratada providencie as </w:t>
      </w:r>
      <w:r w:rsidRPr="00CA5AE9">
        <w:rPr>
          <w:rFonts w:ascii="Arial Narrow" w:hAnsi="Arial Narrow"/>
          <w:iCs/>
          <w:sz w:val="22"/>
          <w:szCs w:val="22"/>
        </w:rPr>
        <w:t>medidas</w:t>
      </w:r>
      <w:r w:rsidRPr="00CA5AE9">
        <w:rPr>
          <w:rFonts w:ascii="Arial Narrow" w:hAnsi="Arial Narrow" w:cs="Arial"/>
          <w:iCs/>
          <w:sz w:val="22"/>
          <w:szCs w:val="22"/>
        </w:rPr>
        <w:t xml:space="preserve"> saneadoras. Nesta hipótese, o prazo para pagamento iniciar-se-á após a comprovação da regularização da situação, não acarretando qualquer ônus para a Contratante;</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sz w:val="22"/>
          <w:szCs w:val="22"/>
        </w:rPr>
        <w:t xml:space="preserve">Nos termos do item 1, do Anexo VIII-A da Instrução Normativa SEGES/MP nº 05, de 2017, será </w:t>
      </w:r>
      <w:r w:rsidRPr="00CA5AE9">
        <w:rPr>
          <w:rFonts w:ascii="Arial Narrow" w:hAnsi="Arial Narrow"/>
          <w:color w:val="000000"/>
          <w:sz w:val="22"/>
          <w:szCs w:val="22"/>
        </w:rPr>
        <w:t>efetuada</w:t>
      </w:r>
      <w:r w:rsidRPr="00CA5AE9">
        <w:rPr>
          <w:rFonts w:ascii="Arial Narrow" w:hAnsi="Arial Narrow" w:cs="Arial"/>
          <w:sz w:val="22"/>
          <w:szCs w:val="22"/>
          <w:lang w:eastAsia="en-US"/>
        </w:rPr>
        <w:t xml:space="preserve"> a retenção ou glosa no pagamento, proporcional à irregularidade verificada, sem prejuízo das sanções cabíveis, caso se constate que a Contratada:</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lastRenderedPageBreak/>
        <w:t>não produziu os resultados acordados;</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deixou de executar as atividades contratadas, ou não as executou com a qualidade mínima exigida;</w:t>
      </w:r>
    </w:p>
    <w:p w:rsidR="00D25E74" w:rsidRPr="00CA5AE9" w:rsidRDefault="00D25E74" w:rsidP="00015D3C">
      <w:pPr>
        <w:numPr>
          <w:ilvl w:val="2"/>
          <w:numId w:val="40"/>
        </w:numPr>
        <w:spacing w:before="120" w:after="120" w:line="276" w:lineRule="auto"/>
        <w:ind w:left="0" w:firstLine="0"/>
        <w:jc w:val="both"/>
        <w:rPr>
          <w:rFonts w:ascii="Arial Narrow" w:hAnsi="Arial Narrow"/>
          <w:color w:val="000000"/>
          <w:sz w:val="22"/>
          <w:szCs w:val="22"/>
        </w:rPr>
      </w:pPr>
      <w:r w:rsidRPr="00CA5AE9">
        <w:rPr>
          <w:rFonts w:ascii="Arial Narrow" w:hAnsi="Arial Narrow"/>
          <w:color w:val="000000"/>
          <w:sz w:val="22"/>
          <w:szCs w:val="22"/>
        </w:rPr>
        <w:t>deixou de utilizar os materiais e recursos humanos exigidos para a execução do serviço, ou utilizou-os com qualidade ou quantidade inferior à demandada.</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Será considerada data do pagamento o dia em que constar como emitida a ordem bancária para pagamento.</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 xml:space="preserve">Antes de cada pagamento à contratada, será realizada consulta ao SICAF para verificar a manutenção das condições de habilitação exigidas no edital.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 xml:space="preserve">Havendo a efetiva execução do objeto, os pagamentos serão realizados normalmente, até que se decida pela rescisão do contrato, caso a contratada não regularize sua situação junto ao SICAF.  </w:t>
      </w:r>
    </w:p>
    <w:p w:rsidR="00D25E74" w:rsidRPr="00CA5AE9" w:rsidRDefault="00D25E74" w:rsidP="00015D3C">
      <w:pPr>
        <w:numPr>
          <w:ilvl w:val="2"/>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Quando do pagamento, será efetuada a retenção tributária prevista na legislação aplicável, em especial a prevista no artigo 31 da Lei 8.212, de 1993, nos termos do item 6 do Anexo XI da IN SEGES/MP n. 5/2017, quando couber.</w:t>
      </w:r>
    </w:p>
    <w:p w:rsidR="00D25E74" w:rsidRPr="00CA5AE9" w:rsidRDefault="00D25E74" w:rsidP="00015D3C">
      <w:pPr>
        <w:spacing w:before="120" w:after="120" w:line="276" w:lineRule="auto"/>
        <w:jc w:val="both"/>
        <w:rPr>
          <w:rFonts w:ascii="Arial Narrow" w:hAnsi="Arial Narrow" w:cs="Arial"/>
          <w:color w:val="000000"/>
          <w:sz w:val="22"/>
          <w:szCs w:val="22"/>
          <w:lang w:eastAsia="en-US"/>
        </w:rPr>
      </w:pP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É vedado o pagamento, a qualquer título, por serviços prestados, à empresa privada que tenha em seu quadro societário servidor público da ativa do órgão contratante, com fundamento na Lei de Diretrizes Orçamentárias vigente.</w:t>
      </w:r>
    </w:p>
    <w:p w:rsidR="00D25E74" w:rsidRPr="00CA5AE9" w:rsidRDefault="00D25E74" w:rsidP="00015D3C">
      <w:pPr>
        <w:numPr>
          <w:ilvl w:val="1"/>
          <w:numId w:val="40"/>
        </w:numPr>
        <w:spacing w:before="120" w:after="120" w:line="276" w:lineRule="auto"/>
        <w:ind w:left="0" w:firstLine="0"/>
        <w:jc w:val="both"/>
        <w:rPr>
          <w:rFonts w:ascii="Arial Narrow" w:hAnsi="Arial Narrow" w:cs="Arial"/>
          <w:sz w:val="22"/>
          <w:szCs w:val="22"/>
          <w:lang w:eastAsia="en-US"/>
        </w:rPr>
      </w:pPr>
      <w:r w:rsidRPr="00CA5AE9">
        <w:rPr>
          <w:rFonts w:ascii="Arial Narrow" w:hAnsi="Arial Narrow" w:cs="Arial"/>
          <w:sz w:val="22"/>
          <w:szCs w:val="22"/>
          <w:lang w:eastAsia="en-US"/>
        </w:rPr>
        <w:t xml:space="preserve">  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25E74" w:rsidRPr="00CA5AE9" w:rsidRDefault="00D25E74" w:rsidP="00015D3C">
      <w:pPr>
        <w:spacing w:line="276" w:lineRule="auto"/>
        <w:jc w:val="both"/>
        <w:rPr>
          <w:rFonts w:ascii="Arial Narrow" w:hAnsi="Arial Narrow" w:cs="Arial"/>
          <w:sz w:val="22"/>
          <w:szCs w:val="22"/>
        </w:rPr>
      </w:pPr>
      <w:r w:rsidRPr="00CA5AE9">
        <w:rPr>
          <w:rFonts w:ascii="Arial Narrow" w:hAnsi="Arial Narrow" w:cs="Arial"/>
          <w:sz w:val="22"/>
          <w:szCs w:val="22"/>
        </w:rPr>
        <w:lastRenderedPageBreak/>
        <w:t>EM = I x N x VP, sendo:</w:t>
      </w:r>
    </w:p>
    <w:p w:rsidR="00D25E74" w:rsidRPr="00CA5AE9" w:rsidRDefault="00D25E74" w:rsidP="00015D3C">
      <w:pPr>
        <w:tabs>
          <w:tab w:val="left" w:pos="1701"/>
        </w:tabs>
        <w:spacing w:line="276" w:lineRule="auto"/>
        <w:jc w:val="both"/>
        <w:rPr>
          <w:rFonts w:ascii="Arial Narrow" w:hAnsi="Arial Narrow" w:cs="Arial"/>
          <w:snapToGrid w:val="0"/>
          <w:color w:val="000000"/>
          <w:sz w:val="22"/>
          <w:szCs w:val="22"/>
        </w:rPr>
      </w:pPr>
      <w:r w:rsidRPr="00CA5AE9">
        <w:rPr>
          <w:rFonts w:ascii="Arial Narrow" w:hAnsi="Arial Narrow" w:cs="Arial"/>
          <w:snapToGrid w:val="0"/>
          <w:color w:val="000000"/>
          <w:sz w:val="22"/>
          <w:szCs w:val="22"/>
        </w:rPr>
        <w:t>EM = Encargos moratórios;</w:t>
      </w:r>
    </w:p>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N = Número de dias entre a data prevista para o pagamento e a do efetivo pagamento;</w:t>
      </w:r>
    </w:p>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VP = Valor da parcela a ser paga.</w:t>
      </w:r>
    </w:p>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snapToGrid w:val="0"/>
          <w:color w:val="000000"/>
          <w:sz w:val="22"/>
          <w:szCs w:val="22"/>
        </w:rPr>
        <w:t xml:space="preserve">I = Índice de compensação financeira = </w:t>
      </w:r>
      <w:r w:rsidRPr="00CA5AE9">
        <w:rPr>
          <w:rFonts w:ascii="Arial Narrow" w:hAnsi="Arial Narrow" w:cs="Arial"/>
          <w:color w:val="000000"/>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7"/>
        <w:gridCol w:w="442"/>
        <w:gridCol w:w="1250"/>
        <w:gridCol w:w="4797"/>
      </w:tblGrid>
      <w:tr w:rsidR="00D25E74" w:rsidRPr="00CA5AE9" w:rsidTr="006237CB">
        <w:tc>
          <w:tcPr>
            <w:tcW w:w="2214" w:type="dxa"/>
            <w:vMerge w:val="restart"/>
            <w:vAlign w:val="center"/>
            <w:hideMark/>
          </w:tcPr>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I = (TX)</w:t>
            </w:r>
          </w:p>
        </w:tc>
        <w:tc>
          <w:tcPr>
            <w:tcW w:w="446" w:type="dxa"/>
            <w:vMerge w:val="restart"/>
            <w:vAlign w:val="center"/>
            <w:hideMark/>
          </w:tcPr>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 xml:space="preserve">I = </w:t>
            </w:r>
          </w:p>
        </w:tc>
        <w:tc>
          <w:tcPr>
            <w:tcW w:w="1276" w:type="dxa"/>
            <w:tcBorders>
              <w:top w:val="nil"/>
              <w:left w:val="nil"/>
              <w:bottom w:val="single" w:sz="4" w:space="0" w:color="auto"/>
              <w:right w:val="nil"/>
            </w:tcBorders>
            <w:hideMark/>
          </w:tcPr>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( 6 / 100 )</w:t>
            </w:r>
          </w:p>
        </w:tc>
        <w:tc>
          <w:tcPr>
            <w:tcW w:w="4926" w:type="dxa"/>
            <w:vMerge w:val="restart"/>
            <w:vAlign w:val="center"/>
          </w:tcPr>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I = 0,00016438</w:t>
            </w:r>
          </w:p>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TX = Percentual da taxa anual = 6%</w:t>
            </w:r>
          </w:p>
          <w:p w:rsidR="00D25E74" w:rsidRPr="00CA5AE9" w:rsidRDefault="00D25E74" w:rsidP="00015D3C">
            <w:pPr>
              <w:tabs>
                <w:tab w:val="left" w:pos="1701"/>
              </w:tabs>
              <w:spacing w:line="276" w:lineRule="auto"/>
              <w:jc w:val="both"/>
              <w:rPr>
                <w:rFonts w:ascii="Arial Narrow" w:hAnsi="Arial Narrow" w:cs="Arial"/>
                <w:color w:val="000000"/>
                <w:sz w:val="22"/>
                <w:szCs w:val="22"/>
              </w:rPr>
            </w:pPr>
          </w:p>
        </w:tc>
      </w:tr>
      <w:tr w:rsidR="00D25E74" w:rsidRPr="00CA5AE9" w:rsidTr="006237CB">
        <w:tc>
          <w:tcPr>
            <w:tcW w:w="0" w:type="auto"/>
            <w:vMerge/>
            <w:vAlign w:val="center"/>
            <w:hideMark/>
          </w:tcPr>
          <w:p w:rsidR="00D25E74" w:rsidRPr="00CA5AE9" w:rsidRDefault="00D25E74" w:rsidP="00015D3C">
            <w:pPr>
              <w:rPr>
                <w:rFonts w:ascii="Arial Narrow" w:hAnsi="Arial Narrow" w:cs="Arial"/>
                <w:color w:val="000000"/>
                <w:sz w:val="22"/>
                <w:szCs w:val="22"/>
              </w:rPr>
            </w:pPr>
          </w:p>
        </w:tc>
        <w:tc>
          <w:tcPr>
            <w:tcW w:w="0" w:type="auto"/>
            <w:vMerge/>
            <w:vAlign w:val="center"/>
            <w:hideMark/>
          </w:tcPr>
          <w:p w:rsidR="00D25E74" w:rsidRPr="00CA5AE9" w:rsidRDefault="00D25E74" w:rsidP="00015D3C">
            <w:pPr>
              <w:rPr>
                <w:rFonts w:ascii="Arial Narrow" w:hAnsi="Arial Narrow" w:cs="Arial"/>
                <w:color w:val="000000"/>
                <w:sz w:val="22"/>
                <w:szCs w:val="22"/>
              </w:rPr>
            </w:pPr>
          </w:p>
        </w:tc>
        <w:tc>
          <w:tcPr>
            <w:tcW w:w="1276" w:type="dxa"/>
            <w:tcBorders>
              <w:top w:val="single" w:sz="4" w:space="0" w:color="auto"/>
              <w:left w:val="nil"/>
              <w:bottom w:val="nil"/>
              <w:right w:val="nil"/>
            </w:tcBorders>
            <w:hideMark/>
          </w:tcPr>
          <w:p w:rsidR="00D25E74" w:rsidRPr="00CA5AE9" w:rsidRDefault="00D25E74" w:rsidP="00015D3C">
            <w:pPr>
              <w:tabs>
                <w:tab w:val="left" w:pos="1701"/>
              </w:tabs>
              <w:spacing w:line="276" w:lineRule="auto"/>
              <w:jc w:val="both"/>
              <w:rPr>
                <w:rFonts w:ascii="Arial Narrow" w:hAnsi="Arial Narrow" w:cs="Arial"/>
                <w:color w:val="000000"/>
                <w:sz w:val="22"/>
                <w:szCs w:val="22"/>
              </w:rPr>
            </w:pPr>
            <w:r w:rsidRPr="00CA5AE9">
              <w:rPr>
                <w:rFonts w:ascii="Arial Narrow" w:hAnsi="Arial Narrow" w:cs="Arial"/>
                <w:color w:val="000000"/>
                <w:sz w:val="22"/>
                <w:szCs w:val="22"/>
              </w:rPr>
              <w:t>365</w:t>
            </w:r>
          </w:p>
        </w:tc>
        <w:tc>
          <w:tcPr>
            <w:tcW w:w="0" w:type="auto"/>
            <w:vMerge/>
            <w:vAlign w:val="center"/>
            <w:hideMark/>
          </w:tcPr>
          <w:p w:rsidR="00D25E74" w:rsidRPr="00CA5AE9" w:rsidRDefault="00D25E74" w:rsidP="00015D3C">
            <w:pPr>
              <w:rPr>
                <w:rFonts w:ascii="Arial Narrow" w:hAnsi="Arial Narrow" w:cs="Arial"/>
                <w:color w:val="000000"/>
                <w:sz w:val="22"/>
                <w:szCs w:val="22"/>
              </w:rPr>
            </w:pPr>
          </w:p>
        </w:tc>
      </w:tr>
    </w:tbl>
    <w:p w:rsidR="00D25E74" w:rsidRPr="00CA5AE9" w:rsidRDefault="00D25E74" w:rsidP="00015D3C">
      <w:pPr>
        <w:pStyle w:val="Nivel10"/>
        <w:numPr>
          <w:ilvl w:val="0"/>
          <w:numId w:val="40"/>
        </w:numPr>
        <w:ind w:left="0" w:firstLine="0"/>
        <w:rPr>
          <w:rFonts w:ascii="Arial Narrow" w:hAnsi="Arial Narrow"/>
          <w:color w:val="auto"/>
          <w:sz w:val="22"/>
          <w:szCs w:val="22"/>
        </w:rPr>
      </w:pPr>
      <w:r w:rsidRPr="00CA5AE9">
        <w:rPr>
          <w:rFonts w:ascii="Arial Narrow" w:hAnsi="Arial Narrow"/>
          <w:color w:val="auto"/>
          <w:sz w:val="22"/>
          <w:szCs w:val="22"/>
        </w:rPr>
        <w:t>REAJUSTE</w:t>
      </w:r>
    </w:p>
    <w:p w:rsidR="00D25E74" w:rsidRPr="00CA5AE9" w:rsidRDefault="00D25E74" w:rsidP="00015D3C">
      <w:pPr>
        <w:pStyle w:val="PargrafodaLista"/>
        <w:numPr>
          <w:ilvl w:val="0"/>
          <w:numId w:val="23"/>
        </w:numPr>
        <w:spacing w:before="120" w:after="120" w:line="276" w:lineRule="auto"/>
        <w:ind w:left="0" w:firstLine="0"/>
        <w:jc w:val="both"/>
        <w:rPr>
          <w:rFonts w:ascii="Arial Narrow" w:hAnsi="Arial Narrow" w:cs="Arial"/>
          <w:vanish/>
          <w:sz w:val="22"/>
          <w:szCs w:val="22"/>
        </w:rPr>
      </w:pPr>
    </w:p>
    <w:p w:rsidR="00D25E74" w:rsidRPr="00CA5AE9" w:rsidRDefault="00D25E74" w:rsidP="00015D3C">
      <w:pPr>
        <w:pStyle w:val="PargrafodaLista"/>
        <w:numPr>
          <w:ilvl w:val="0"/>
          <w:numId w:val="23"/>
        </w:numPr>
        <w:spacing w:before="120" w:after="120" w:line="276" w:lineRule="auto"/>
        <w:ind w:left="0" w:firstLine="0"/>
        <w:jc w:val="both"/>
        <w:rPr>
          <w:rFonts w:ascii="Arial Narrow" w:hAnsi="Arial Narrow" w:cs="Arial"/>
          <w:vanish/>
          <w:sz w:val="22"/>
          <w:szCs w:val="22"/>
        </w:rPr>
      </w:pPr>
    </w:p>
    <w:p w:rsidR="00D25E74" w:rsidRPr="00CA5AE9" w:rsidRDefault="00D25E74" w:rsidP="00015D3C">
      <w:pPr>
        <w:pStyle w:val="PargrafodaLista"/>
        <w:spacing w:before="120" w:after="120" w:line="276" w:lineRule="auto"/>
        <w:ind w:left="0"/>
        <w:jc w:val="both"/>
        <w:rPr>
          <w:rFonts w:ascii="Arial Narrow" w:hAnsi="Arial Narrow" w:cs="Arial"/>
          <w:sz w:val="22"/>
          <w:szCs w:val="22"/>
        </w:rPr>
      </w:pP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preços são fixos e irreajustáveis no prazo de um ano contado da data limite para a apresentação das propostas.</w:t>
      </w:r>
    </w:p>
    <w:p w:rsidR="00D25E74" w:rsidRPr="00CA5AE9" w:rsidRDefault="00D25E74" w:rsidP="005519A8">
      <w:pPr>
        <w:pStyle w:val="PargrafodaLista"/>
        <w:numPr>
          <w:ilvl w:val="2"/>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bCs/>
          <w:iCs/>
          <w:sz w:val="22"/>
          <w:szCs w:val="22"/>
        </w:rPr>
        <w:t>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Nos reajustes subsequentes ao primeiro, o interregno mínimo de um ano será contado a partir dos efeitos financeiros do último reajuste.</w:t>
      </w: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Nas aferições finais, o índice utilizado para reajuste será, obrigatoriamente, o definitivo.</w:t>
      </w: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Caso o índice estabelecido para reajustamento venha a ser extinto ou de qualquer forma não possa mais ser utilizado, será adotado, em substituição, o que vier a ser determinado pela legislação então em vigor.</w:t>
      </w: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Na ausência de previsão legal quanto ao índice substituto, as partes elegerão novo índice oficial, para reajustamento do preço do valor remanescente, por meio de termo aditivo. </w:t>
      </w: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cs="Arial"/>
          <w:sz w:val="22"/>
          <w:szCs w:val="22"/>
        </w:rPr>
        <w:t>O reajuste será realizado por apostilamento.</w:t>
      </w:r>
    </w:p>
    <w:p w:rsidR="00D25E74" w:rsidRPr="00CA5AE9" w:rsidRDefault="00D25E74" w:rsidP="005519A8">
      <w:pPr>
        <w:pStyle w:val="Nivel10"/>
        <w:numPr>
          <w:ilvl w:val="0"/>
          <w:numId w:val="40"/>
        </w:numPr>
        <w:ind w:left="0" w:firstLine="0"/>
        <w:rPr>
          <w:rFonts w:ascii="Arial Narrow" w:hAnsi="Arial Narrow"/>
          <w:color w:val="auto"/>
          <w:sz w:val="22"/>
          <w:szCs w:val="22"/>
        </w:rPr>
      </w:pPr>
      <w:r w:rsidRPr="00CA5AE9">
        <w:rPr>
          <w:rFonts w:ascii="Arial Narrow" w:hAnsi="Arial Narrow"/>
          <w:color w:val="auto"/>
          <w:sz w:val="22"/>
          <w:szCs w:val="22"/>
        </w:rPr>
        <w:t>GARANTIA DA EXECUÇÃO</w:t>
      </w:r>
    </w:p>
    <w:p w:rsidR="00D25E74" w:rsidRPr="00CA5AE9" w:rsidRDefault="00D25E74" w:rsidP="00015D3C">
      <w:pPr>
        <w:pStyle w:val="PargrafodaLista"/>
        <w:numPr>
          <w:ilvl w:val="0"/>
          <w:numId w:val="26"/>
        </w:numPr>
        <w:spacing w:before="120" w:after="120" w:line="276" w:lineRule="auto"/>
        <w:ind w:left="0" w:firstLine="0"/>
        <w:contextualSpacing w:val="0"/>
        <w:jc w:val="both"/>
        <w:rPr>
          <w:rFonts w:ascii="Arial Narrow" w:hAnsi="Arial Narrow" w:cs="Arial"/>
          <w:i/>
          <w:vanish/>
          <w:color w:val="FF0000"/>
          <w:sz w:val="22"/>
          <w:szCs w:val="22"/>
        </w:rPr>
      </w:pPr>
    </w:p>
    <w:p w:rsidR="00D25E74" w:rsidRPr="00CA5AE9" w:rsidRDefault="00D25E74" w:rsidP="00015D3C">
      <w:pPr>
        <w:pStyle w:val="PargrafodaLista"/>
        <w:numPr>
          <w:ilvl w:val="0"/>
          <w:numId w:val="26"/>
        </w:numPr>
        <w:spacing w:before="120" w:after="120" w:line="276" w:lineRule="auto"/>
        <w:ind w:left="0" w:firstLine="0"/>
        <w:contextualSpacing w:val="0"/>
        <w:jc w:val="both"/>
        <w:rPr>
          <w:rFonts w:ascii="Arial Narrow" w:hAnsi="Arial Narrow" w:cs="Arial"/>
          <w:i/>
          <w:vanish/>
          <w:color w:val="FF0000"/>
          <w:sz w:val="22"/>
          <w:szCs w:val="22"/>
        </w:rPr>
      </w:pPr>
    </w:p>
    <w:p w:rsidR="00D25E74" w:rsidRPr="00CA5AE9" w:rsidRDefault="00D25E74" w:rsidP="005519A8">
      <w:pPr>
        <w:pStyle w:val="PargrafodaLista"/>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D25E74" w:rsidRPr="00CA5AE9" w:rsidRDefault="00D25E74" w:rsidP="005519A8">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cs="Arial"/>
          <w:sz w:val="22"/>
          <w:szCs w:val="22"/>
        </w:rPr>
        <w:t>No prazo máximo de 10 (dez) dias úteis, prorrogáveis por igual período, a critério do contratante, contados da assinatura do contrato, a contratada deverá apresentar comprovante</w:t>
      </w:r>
      <w:r w:rsidRPr="00CA5AE9">
        <w:rPr>
          <w:rFonts w:ascii="Arial Narrow" w:eastAsia="Calibri" w:hAnsi="Arial Narrow" w:cs="Arial"/>
          <w:sz w:val="22"/>
          <w:szCs w:val="22"/>
          <w:lang w:eastAsia="en-US"/>
        </w:rPr>
        <w:t xml:space="preserve"> de prestação de garantia, podendo optar por caução em dinheiro ou títulos da dívida pública, seguro-garantia ou fiança bancária. </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 xml:space="preserve">A inobservância do prazo fixado para apresentação da garantia acarretará a aplicação de multa de 0,07% (sete centésimos por cento) do valor total do contrato por dia de atraso, até o máximo de 2% (dois por cento). </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lastRenderedPageBreak/>
        <w:t xml:space="preserve">O atraso superior a 25 (vinte e cinco) dias autoriza a Administração a promover a rescisão do contrato por descumprimento ou cumprimento irregular de suas cláusulas, conforme dispõem os incisos I e II do art. 78 da Lei n. 8.666 de 1993. </w:t>
      </w:r>
    </w:p>
    <w:p w:rsidR="00D25E74" w:rsidRPr="00CA5AE9" w:rsidRDefault="00D25E74" w:rsidP="005519A8">
      <w:pPr>
        <w:numPr>
          <w:ilvl w:val="1"/>
          <w:numId w:val="40"/>
        </w:numPr>
        <w:spacing w:before="120" w:after="120" w:line="276" w:lineRule="auto"/>
        <w:ind w:left="0" w:firstLine="0"/>
        <w:jc w:val="both"/>
        <w:rPr>
          <w:rFonts w:ascii="Arial Narrow" w:hAnsi="Arial Narrow"/>
          <w:sz w:val="22"/>
          <w:szCs w:val="22"/>
        </w:rPr>
      </w:pPr>
      <w:r w:rsidRPr="00CA5AE9">
        <w:rPr>
          <w:rFonts w:ascii="Arial Narrow" w:hAnsi="Arial Narrow"/>
          <w:sz w:val="22"/>
          <w:szCs w:val="22"/>
        </w:rPr>
        <w:t>A validade da garantia, qualquer que seja a modalidade escolhida, deverá abranger um período de 90 dias após o término da vigência contratual, conforme item 3.1 do Anexo VII-F da IN SEGES/MP nº 5/2017.</w:t>
      </w:r>
    </w:p>
    <w:p w:rsidR="00D25E74" w:rsidRPr="00CA5AE9" w:rsidRDefault="00D25E74" w:rsidP="005519A8">
      <w:pPr>
        <w:numPr>
          <w:ilvl w:val="1"/>
          <w:numId w:val="40"/>
        </w:numPr>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 xml:space="preserve">A garantia assegurará, qualquer que seja a modalidade escolhida, o pagamento de: </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 xml:space="preserve">prejuízos advindos do não cumprimento do objeto do contrato e do não adimplemento das demais obrigações nele previstas; </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prejuízos diretos causados à Administração decorrentes de culpa ou dolo durante a execução do contrato;</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 xml:space="preserve">multas moratórias e punitivas aplicadas pela Administração à contratada; e  </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obrigações trabalhistas e previdenciárias de qualquer natureza e para com o FGTS, não adimplidas pela contratada, quando couber.</w:t>
      </w:r>
    </w:p>
    <w:p w:rsidR="00D25E74" w:rsidRPr="00CA5AE9" w:rsidRDefault="00D25E74" w:rsidP="005519A8">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modalidade seguro-garantia somente será aceita se contemplar todos os eventos indicados no item anterior, observada a legislação que rege a matéria.</w:t>
      </w:r>
    </w:p>
    <w:p w:rsidR="00D25E74" w:rsidRPr="00CA5AE9" w:rsidRDefault="00D25E74" w:rsidP="005519A8">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garantia em dinheiro deverá ser efetuada em favor da Contratante, em conta específica na Caixa Econômica Federal, com correção monetária.</w:t>
      </w:r>
    </w:p>
    <w:p w:rsidR="00D25E74" w:rsidRPr="00CA5AE9" w:rsidRDefault="00D25E74" w:rsidP="005519A8">
      <w:pPr>
        <w:numPr>
          <w:ilvl w:val="1"/>
          <w:numId w:val="40"/>
        </w:numPr>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D25E74" w:rsidRPr="00CA5AE9" w:rsidRDefault="00D25E74" w:rsidP="005519A8">
      <w:pPr>
        <w:numPr>
          <w:ilvl w:val="1"/>
          <w:numId w:val="40"/>
        </w:numPr>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No caso de garantia na modalidade de fiança bancária, deverá constar expressa renúncia do fiador aos benefícios do artigo 827 do Código Civil.</w:t>
      </w:r>
    </w:p>
    <w:p w:rsidR="00D25E74" w:rsidRPr="00CA5AE9" w:rsidRDefault="00D25E74" w:rsidP="005519A8">
      <w:pPr>
        <w:numPr>
          <w:ilvl w:val="1"/>
          <w:numId w:val="40"/>
        </w:numPr>
        <w:spacing w:before="120" w:after="120" w:line="276" w:lineRule="auto"/>
        <w:ind w:left="0" w:firstLine="0"/>
        <w:jc w:val="both"/>
        <w:rPr>
          <w:rFonts w:ascii="Arial Narrow" w:hAnsi="Arial Narrow" w:cs="Arial"/>
          <w:bCs/>
          <w:iCs/>
          <w:sz w:val="22"/>
          <w:szCs w:val="22"/>
        </w:rPr>
      </w:pPr>
      <w:r w:rsidRPr="00CA5AE9">
        <w:rPr>
          <w:rFonts w:ascii="Arial Narrow" w:hAnsi="Arial Narrow" w:cs="Arial"/>
          <w:sz w:val="22"/>
          <w:szCs w:val="22"/>
          <w:lang w:eastAsia="en-US"/>
        </w:rPr>
        <w:t xml:space="preserve">No caso de alteração do valor do contrato, ou prorrogação de sua vigência, a garantia deverá ser ajustada à nova situação ou renovada, seguindo os mesmos parâmetros utilizados quando da contratação. </w:t>
      </w:r>
    </w:p>
    <w:p w:rsidR="00D25E74" w:rsidRPr="00CA5AE9" w:rsidRDefault="00D25E74" w:rsidP="005519A8">
      <w:pPr>
        <w:numPr>
          <w:ilvl w:val="1"/>
          <w:numId w:val="40"/>
        </w:numPr>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Se o valor da garantia for utilizado total ou parcialmente em pagamento de qualquer obrigação, a Contratada obriga-se a fazer a respectiva reposição no prazo máximo de 10 (dez) dias úteis, contados da data em que for notificada.</w:t>
      </w:r>
    </w:p>
    <w:p w:rsidR="00D25E74" w:rsidRPr="00CA5AE9" w:rsidRDefault="00D25E74" w:rsidP="005519A8">
      <w:pPr>
        <w:numPr>
          <w:ilvl w:val="1"/>
          <w:numId w:val="40"/>
        </w:numPr>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A Contratante executará a garantia na forma prevista na legislação que rege a matéria.</w:t>
      </w:r>
    </w:p>
    <w:p w:rsidR="00D25E74" w:rsidRPr="00CA5AE9" w:rsidRDefault="00D25E74" w:rsidP="005519A8">
      <w:pPr>
        <w:numPr>
          <w:ilvl w:val="1"/>
          <w:numId w:val="40"/>
        </w:numPr>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Será considerada extinta a garantia:</w:t>
      </w:r>
      <w:r w:rsidRPr="00CA5AE9">
        <w:rPr>
          <w:rFonts w:ascii="Arial Narrow" w:hAnsi="Arial Narrow" w:cs="Arial"/>
          <w:sz w:val="22"/>
          <w:szCs w:val="22"/>
        </w:rPr>
        <w:t xml:space="preserve"> </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D25E74" w:rsidRPr="00CA5AE9" w:rsidRDefault="00D25E74" w:rsidP="005519A8">
      <w:pPr>
        <w:numPr>
          <w:ilvl w:val="2"/>
          <w:numId w:val="40"/>
        </w:numPr>
        <w:tabs>
          <w:tab w:val="left" w:pos="1440"/>
        </w:tabs>
        <w:autoSpaceDE w:val="0"/>
        <w:snapToGrid w:val="0"/>
        <w:spacing w:before="120" w:after="120" w:line="276" w:lineRule="auto"/>
        <w:ind w:left="0" w:firstLine="0"/>
        <w:jc w:val="both"/>
        <w:rPr>
          <w:rFonts w:ascii="Arial Narrow" w:hAnsi="Arial Narrow" w:cs="Arial"/>
          <w:bCs/>
          <w:iCs/>
          <w:sz w:val="22"/>
          <w:szCs w:val="22"/>
        </w:rPr>
      </w:pPr>
      <w:r w:rsidRPr="00CA5AE9">
        <w:rPr>
          <w:rFonts w:ascii="Arial Narrow" w:hAnsi="Arial Narrow" w:cs="Arial"/>
          <w:bCs/>
          <w:iCs/>
          <w:sz w:val="22"/>
          <w:szCs w:val="22"/>
        </w:rPr>
        <w:t xml:space="preserve"> 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D25E74" w:rsidRPr="00CA5AE9" w:rsidRDefault="00D25E74" w:rsidP="005519A8">
      <w:pPr>
        <w:numPr>
          <w:ilvl w:val="1"/>
          <w:numId w:val="40"/>
        </w:numPr>
        <w:spacing w:before="120" w:after="120" w:line="276" w:lineRule="auto"/>
        <w:ind w:left="0" w:firstLine="0"/>
        <w:jc w:val="both"/>
        <w:rPr>
          <w:rFonts w:ascii="Arial Narrow" w:hAnsi="Arial Narrow" w:cs="Arial"/>
          <w:sz w:val="22"/>
          <w:szCs w:val="22"/>
        </w:rPr>
      </w:pPr>
      <w:r w:rsidRPr="00CA5AE9">
        <w:rPr>
          <w:rFonts w:ascii="Arial Narrow" w:eastAsia="Calibri" w:hAnsi="Arial Narrow" w:cs="Arial"/>
          <w:sz w:val="22"/>
          <w:szCs w:val="22"/>
          <w:lang w:eastAsia="en-US"/>
        </w:rPr>
        <w:lastRenderedPageBreak/>
        <w:t xml:space="preserve">O garantidor não é parte para figurar em processo administrativo instaurado pela </w:t>
      </w:r>
      <w:r w:rsidRPr="00CA5AE9">
        <w:rPr>
          <w:rFonts w:ascii="Arial Narrow" w:hAnsi="Arial Narrow" w:cs="Arial"/>
          <w:sz w:val="22"/>
          <w:szCs w:val="22"/>
        </w:rPr>
        <w:t xml:space="preserve">contratante com o objetivo de apurar prejuízos e/ou aplicar sanções à contratada. </w:t>
      </w:r>
    </w:p>
    <w:p w:rsidR="00D25E74" w:rsidRPr="00CA5AE9" w:rsidRDefault="00D25E74" w:rsidP="005519A8">
      <w:pPr>
        <w:numPr>
          <w:ilvl w:val="1"/>
          <w:numId w:val="40"/>
        </w:numPr>
        <w:spacing w:before="120" w:after="120" w:line="276" w:lineRule="auto"/>
        <w:ind w:left="0" w:firstLine="0"/>
        <w:jc w:val="both"/>
        <w:rPr>
          <w:rFonts w:ascii="Arial Narrow" w:eastAsia="Calibri" w:hAnsi="Arial Narrow" w:cs="Arial"/>
          <w:sz w:val="22"/>
          <w:szCs w:val="22"/>
          <w:lang w:eastAsia="en-US"/>
        </w:rPr>
      </w:pPr>
      <w:r w:rsidRPr="00CA5AE9">
        <w:rPr>
          <w:rFonts w:ascii="Arial Narrow" w:eastAsia="Calibri" w:hAnsi="Arial Narrow" w:cs="Arial"/>
          <w:sz w:val="22"/>
          <w:szCs w:val="22"/>
          <w:lang w:eastAsia="en-US"/>
        </w:rPr>
        <w:t>A contratada autoriza a contratante a reter, a qualquer tempo, a garantia, na forma prevista no neste Edital e no Contrato.</w:t>
      </w:r>
    </w:p>
    <w:p w:rsidR="00D25E74" w:rsidRPr="00CA5AE9" w:rsidRDefault="00D25E74" w:rsidP="005519A8">
      <w:pPr>
        <w:pStyle w:val="Nivel10"/>
        <w:numPr>
          <w:ilvl w:val="0"/>
          <w:numId w:val="40"/>
        </w:numPr>
        <w:ind w:left="0" w:firstLine="0"/>
        <w:rPr>
          <w:rFonts w:ascii="Arial Narrow" w:hAnsi="Arial Narrow"/>
          <w:sz w:val="22"/>
          <w:szCs w:val="22"/>
        </w:rPr>
      </w:pPr>
      <w:r w:rsidRPr="00CA5AE9">
        <w:rPr>
          <w:rFonts w:ascii="Arial Narrow" w:hAnsi="Arial Narrow"/>
          <w:sz w:val="22"/>
          <w:szCs w:val="22"/>
        </w:rPr>
        <w:t>DAS SANÇÕES ADMINISTRATIVAS</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Comete infração administrativa nos termos da Lei nº 10.520, de 2002, a CONTRATADA que:</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inexecutar total ou parcialmente qualquer das obrigações assumidas em decorrência da contratação;</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ensejar o retardamento da execução do objeto;</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falhar ou fraudar na execução do contrato;</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comportar-se de modo inidôneo; ou</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cometer fraude fiscal.</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 xml:space="preserve">Pela inexecução </w:t>
      </w:r>
      <w:r w:rsidRPr="00CA5AE9">
        <w:rPr>
          <w:rFonts w:ascii="Arial Narrow" w:hAnsi="Arial Narrow" w:cs="Arial"/>
          <w:sz w:val="22"/>
          <w:szCs w:val="22"/>
          <w:u w:val="single"/>
        </w:rPr>
        <w:t>total ou parcial</w:t>
      </w:r>
      <w:r w:rsidRPr="00CA5AE9">
        <w:rPr>
          <w:rFonts w:ascii="Arial Narrow" w:hAnsi="Arial Narrow" w:cs="Arial"/>
          <w:sz w:val="22"/>
          <w:szCs w:val="22"/>
        </w:rPr>
        <w:t xml:space="preserve"> do objeto deste contrato, a Administração pode aplicar à CONTRATADA as seguintes sanções:</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b/>
          <w:bCs/>
          <w:sz w:val="22"/>
          <w:szCs w:val="22"/>
        </w:rPr>
        <w:t>Advertência por escrito</w:t>
      </w:r>
      <w:r w:rsidRPr="00CA5AE9">
        <w:rPr>
          <w:rFonts w:ascii="Arial Narrow" w:hAnsi="Arial Narrow" w:cs="Arial"/>
          <w:sz w:val="22"/>
          <w:szCs w:val="22"/>
        </w:rPr>
        <w:t>, quando do não cumprimento de quaisquer das obrigações contratuais consideradas faltas leves, assim entendidas aquelas que não acarretam prejuízos significativos para o serviço contratado;</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b/>
          <w:bCs/>
          <w:sz w:val="22"/>
          <w:szCs w:val="22"/>
        </w:rPr>
        <w:t>Multa de</w:t>
      </w:r>
      <w:r w:rsidRPr="00CA5AE9">
        <w:rPr>
          <w:rFonts w:ascii="Arial Narrow" w:hAnsi="Arial Narrow" w:cs="Arial"/>
          <w:sz w:val="22"/>
          <w:szCs w:val="22"/>
        </w:rPr>
        <w:t xml:space="preserve">: </w:t>
      </w:r>
    </w:p>
    <w:p w:rsidR="00D25E74" w:rsidRPr="00CA5AE9" w:rsidRDefault="00D25E74" w:rsidP="005519A8">
      <w:pPr>
        <w:pStyle w:val="PargrafodaLista1"/>
        <w:numPr>
          <w:ilvl w:val="3"/>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D25E74" w:rsidRPr="00CA5AE9" w:rsidRDefault="00D25E74" w:rsidP="005519A8">
      <w:pPr>
        <w:pStyle w:val="PargrafodaLista1"/>
        <w:numPr>
          <w:ilvl w:val="3"/>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 xml:space="preserve">0,1% (um décimo por cento) até 10% (dez por cento) sobre o valor adjudicado, em caso de atraso na execução do objeto, por período superior ao previsto no </w:t>
      </w:r>
      <w:r w:rsidRPr="00CA5AE9">
        <w:rPr>
          <w:rFonts w:ascii="Arial Narrow" w:hAnsi="Arial Narrow" w:cs="Arial"/>
          <w:bCs/>
          <w:color w:val="000000" w:themeColor="text1"/>
          <w:sz w:val="22"/>
          <w:szCs w:val="22"/>
        </w:rPr>
        <w:t>subitem acima,</w:t>
      </w:r>
      <w:r w:rsidRPr="00CA5AE9">
        <w:rPr>
          <w:rFonts w:ascii="Arial Narrow" w:hAnsi="Arial Narrow" w:cs="Arial"/>
          <w:sz w:val="22"/>
          <w:szCs w:val="22"/>
        </w:rPr>
        <w:t xml:space="preserve"> ou de inexecução parcial da obrigação assumida;</w:t>
      </w:r>
    </w:p>
    <w:p w:rsidR="00D25E74" w:rsidRPr="00CA5AE9" w:rsidRDefault="00D25E74" w:rsidP="005519A8">
      <w:pPr>
        <w:pStyle w:val="PargrafodaLista1"/>
        <w:numPr>
          <w:ilvl w:val="3"/>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0,1% (um décimo por cento) até 15% (quinze por cento) sobre o valor adjudicado, em caso de inexecução total da obrigação assumida;</w:t>
      </w:r>
    </w:p>
    <w:p w:rsidR="00D25E74" w:rsidRPr="00CA5AE9" w:rsidRDefault="00D25E74" w:rsidP="005519A8">
      <w:pPr>
        <w:pStyle w:val="PargrafodaLista1"/>
        <w:numPr>
          <w:ilvl w:val="3"/>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 xml:space="preserve">0,2% a 3,2% por dia sobre o valor mensal do contrato, conforme detalhamento constante das </w:t>
      </w:r>
      <w:r w:rsidRPr="00CA5AE9">
        <w:rPr>
          <w:rFonts w:ascii="Arial Narrow" w:hAnsi="Arial Narrow" w:cs="Arial"/>
          <w:b/>
          <w:bCs/>
          <w:sz w:val="22"/>
          <w:szCs w:val="22"/>
        </w:rPr>
        <w:t>tabelas 1 e 2</w:t>
      </w:r>
      <w:r w:rsidRPr="00CA5AE9">
        <w:rPr>
          <w:rFonts w:ascii="Arial Narrow" w:hAnsi="Arial Narrow" w:cs="Arial"/>
          <w:sz w:val="22"/>
          <w:szCs w:val="22"/>
        </w:rPr>
        <w:t>, abaixo; e</w:t>
      </w:r>
    </w:p>
    <w:p w:rsidR="00D25E74" w:rsidRPr="00CA5AE9" w:rsidRDefault="00D25E74" w:rsidP="005519A8">
      <w:pPr>
        <w:pStyle w:val="PargrafodaLista1"/>
        <w:numPr>
          <w:ilvl w:val="3"/>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rsidR="00D25E74" w:rsidRPr="00CA5AE9" w:rsidRDefault="00D25E74" w:rsidP="005519A8">
      <w:pPr>
        <w:pStyle w:val="PargrafodaLista1"/>
        <w:numPr>
          <w:ilvl w:val="3"/>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as penalidades de multa decorrentes de fatos diversos serão consideradas independentes entre si.</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Suspensão de licitar e impedimento de contratar com o órgão, entidade ou unidade administrativa pela qual a Administração Pública opera e atua concretamente, pelo prazo de até dois anos;</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lastRenderedPageBreak/>
        <w:t>Sanção de impedimento de licitar e contratar com órgãos e entidades da União, com o consequente descredenciamento no SICAF pelo prazo de até cinco anos</w:t>
      </w:r>
    </w:p>
    <w:p w:rsidR="00D25E74" w:rsidRPr="00CA5AE9" w:rsidRDefault="00D25E74" w:rsidP="005519A8">
      <w:pPr>
        <w:pStyle w:val="PargrafodaLista1"/>
        <w:numPr>
          <w:ilvl w:val="3"/>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A Sanção de impedimento de licitar e contratar prevista neste subitem também é aplicável em quaisquer das hipóteses previstas como infração administrativa no subitem 19.1 deste Termo de Referência.</w:t>
      </w:r>
    </w:p>
    <w:p w:rsidR="00D25E74" w:rsidRPr="00CA5AE9" w:rsidRDefault="00D25E74" w:rsidP="005519A8">
      <w:pPr>
        <w:pStyle w:val="PargrafodaLista1"/>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As sanções previstas nos subitens 19.2.1, 19.2.3, 19.2.4 e 19.2.5 poderão ser aplicadas à CONTRATADA juntamente com as de multa, descontando-a dos pagamentos a serem efetuados.</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Para efeito de aplicação de multas, às infrações são atribuídos graus, de acordo com as tabelas 1 e 2:</w:t>
      </w:r>
    </w:p>
    <w:p w:rsidR="00D25E74" w:rsidRPr="00CA5AE9" w:rsidRDefault="00D25E74" w:rsidP="00015D3C">
      <w:pPr>
        <w:spacing w:before="120" w:after="120" w:line="276" w:lineRule="auto"/>
        <w:ind w:right="-30"/>
        <w:jc w:val="center"/>
        <w:rPr>
          <w:rFonts w:ascii="Arial Narrow" w:hAnsi="Arial Narrow" w:cs="Arial"/>
          <w:b/>
          <w:bCs/>
          <w:sz w:val="22"/>
          <w:szCs w:val="22"/>
        </w:rPr>
      </w:pPr>
      <w:r w:rsidRPr="00CA5AE9">
        <w:rPr>
          <w:rFonts w:ascii="Arial Narrow" w:hAnsi="Arial Narrow" w:cs="Arial"/>
          <w:b/>
          <w:bCs/>
          <w:sz w:val="22"/>
          <w:szCs w:val="22"/>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D25E74" w:rsidRPr="00CA5AE9" w:rsidTr="006237CB">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GRAU</w:t>
            </w:r>
          </w:p>
        </w:tc>
        <w:tc>
          <w:tcPr>
            <w:tcW w:w="5604"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CORRESPONDÊNCIA</w:t>
            </w:r>
          </w:p>
        </w:tc>
      </w:tr>
      <w:tr w:rsidR="00D25E74" w:rsidRPr="00CA5AE9" w:rsidTr="006237CB">
        <w:trPr>
          <w:tblCellSpacing w:w="0" w:type="dxa"/>
        </w:trPr>
        <w:tc>
          <w:tcPr>
            <w:tcW w:w="3576" w:type="dxa"/>
            <w:tcBorders>
              <w:top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1</w:t>
            </w:r>
          </w:p>
        </w:tc>
        <w:tc>
          <w:tcPr>
            <w:tcW w:w="5604" w:type="dxa"/>
            <w:tcBorders>
              <w:top w:val="outset" w:sz="6" w:space="0" w:color="000000"/>
              <w:left w:val="outset" w:sz="6" w:space="0" w:color="000000"/>
              <w:bottom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0,2% ao dia sobre o valor mensal do contrato</w:t>
            </w:r>
          </w:p>
        </w:tc>
      </w:tr>
      <w:tr w:rsidR="00D25E74" w:rsidRPr="00CA5AE9" w:rsidTr="006237CB">
        <w:trPr>
          <w:tblCellSpacing w:w="0" w:type="dxa"/>
        </w:trPr>
        <w:tc>
          <w:tcPr>
            <w:tcW w:w="3576" w:type="dxa"/>
            <w:tcBorders>
              <w:top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2</w:t>
            </w:r>
          </w:p>
        </w:tc>
        <w:tc>
          <w:tcPr>
            <w:tcW w:w="5604" w:type="dxa"/>
            <w:tcBorders>
              <w:top w:val="outset" w:sz="6" w:space="0" w:color="000000"/>
              <w:left w:val="outset" w:sz="6" w:space="0" w:color="000000"/>
              <w:bottom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0,4% ao dia sobre o valor mensal do contrato</w:t>
            </w:r>
          </w:p>
        </w:tc>
      </w:tr>
      <w:tr w:rsidR="00D25E74" w:rsidRPr="00CA5AE9" w:rsidTr="006237CB">
        <w:trPr>
          <w:tblCellSpacing w:w="0" w:type="dxa"/>
        </w:trPr>
        <w:tc>
          <w:tcPr>
            <w:tcW w:w="3576" w:type="dxa"/>
            <w:tcBorders>
              <w:top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3</w:t>
            </w:r>
          </w:p>
        </w:tc>
        <w:tc>
          <w:tcPr>
            <w:tcW w:w="5604" w:type="dxa"/>
            <w:tcBorders>
              <w:top w:val="outset" w:sz="6" w:space="0" w:color="000000"/>
              <w:left w:val="outset" w:sz="6" w:space="0" w:color="000000"/>
              <w:bottom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0,8% ao dia sobre o valor mensal do contrato</w:t>
            </w:r>
          </w:p>
        </w:tc>
      </w:tr>
      <w:tr w:rsidR="00D25E74" w:rsidRPr="00CA5AE9" w:rsidTr="006237CB">
        <w:trPr>
          <w:tblCellSpacing w:w="0" w:type="dxa"/>
        </w:trPr>
        <w:tc>
          <w:tcPr>
            <w:tcW w:w="3576" w:type="dxa"/>
            <w:tcBorders>
              <w:top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4</w:t>
            </w:r>
          </w:p>
        </w:tc>
        <w:tc>
          <w:tcPr>
            <w:tcW w:w="5604" w:type="dxa"/>
            <w:tcBorders>
              <w:top w:val="outset" w:sz="6" w:space="0" w:color="000000"/>
              <w:left w:val="outset" w:sz="6" w:space="0" w:color="000000"/>
              <w:bottom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1,6% ao dia sobre o valor mensal do contrato</w:t>
            </w:r>
          </w:p>
        </w:tc>
      </w:tr>
      <w:tr w:rsidR="00D25E74" w:rsidRPr="00CA5AE9" w:rsidTr="006237CB">
        <w:trPr>
          <w:tblCellSpacing w:w="0" w:type="dxa"/>
        </w:trPr>
        <w:tc>
          <w:tcPr>
            <w:tcW w:w="3576" w:type="dxa"/>
            <w:tcBorders>
              <w:top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5</w:t>
            </w:r>
          </w:p>
        </w:tc>
        <w:tc>
          <w:tcPr>
            <w:tcW w:w="5604" w:type="dxa"/>
            <w:tcBorders>
              <w:top w:val="outset" w:sz="6" w:space="0" w:color="000000"/>
              <w:left w:val="outset" w:sz="6" w:space="0" w:color="000000"/>
              <w:bottom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3,2% ao dia sobre o valor mensal do contrato</w:t>
            </w:r>
          </w:p>
        </w:tc>
      </w:tr>
    </w:tbl>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D25E74" w:rsidRPr="00CA5AE9" w:rsidTr="006237CB">
        <w:trPr>
          <w:trHeight w:val="60"/>
          <w:tblCellSpacing w:w="0" w:type="dxa"/>
        </w:trPr>
        <w:tc>
          <w:tcPr>
            <w:tcW w:w="9180" w:type="dxa"/>
            <w:gridSpan w:val="3"/>
            <w:tcBorders>
              <w:top w:val="outset" w:sz="6" w:space="0" w:color="000000"/>
              <w:bottom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INFRAÇÃO</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ITEM</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DESCRIÇÃO</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GRAU</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1</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Permitir situação que crie a possibilidade de causar dano físico, lesão corporal ou conseq</w:t>
            </w:r>
            <w:r w:rsidR="00CA5AE9">
              <w:rPr>
                <w:rFonts w:ascii="Arial Narrow" w:hAnsi="Arial Narrow" w:cs="Arial"/>
                <w:sz w:val="22"/>
                <w:szCs w:val="22"/>
              </w:rPr>
              <w:t>u</w:t>
            </w:r>
            <w:r w:rsidRPr="00CA5AE9">
              <w:rPr>
                <w:rFonts w:ascii="Arial Narrow" w:hAnsi="Arial Narrow" w:cs="Arial"/>
                <w:sz w:val="22"/>
                <w:szCs w:val="22"/>
              </w:rPr>
              <w:t>ências letais, por ocorrência;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05</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lastRenderedPageBreak/>
              <w:t>2</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04</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3</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03</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4</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02</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5</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Retirar funcionários ou encarregados do serviço durante o expediente, sem a anuência prévia do CONTRATANTE, por empregado e por dia;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03</w:t>
            </w:r>
          </w:p>
        </w:tc>
      </w:tr>
      <w:tr w:rsidR="00D25E74" w:rsidRPr="00CA5AE9" w:rsidTr="006237CB">
        <w:trPr>
          <w:trHeight w:val="225"/>
          <w:tblCellSpacing w:w="0" w:type="dxa"/>
        </w:trPr>
        <w:tc>
          <w:tcPr>
            <w:tcW w:w="9180" w:type="dxa"/>
            <w:gridSpan w:val="3"/>
            <w:tcBorders>
              <w:top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b/>
                <w:bCs/>
                <w:sz w:val="22"/>
                <w:szCs w:val="22"/>
              </w:rPr>
              <w:t>Para os itens a seguir, deixar de:</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6</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Registrar e controlar, diariamente, a assiduidade e a pontualidade de seu pessoal, por funcionário e por dia;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01</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7</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02</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8</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01</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9</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03</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10</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01</w:t>
            </w:r>
          </w:p>
        </w:tc>
      </w:tr>
      <w:tr w:rsidR="00D25E74" w:rsidRPr="00CA5AE9" w:rsidTr="006237CB">
        <w:trPr>
          <w:tblCellSpacing w:w="0" w:type="dxa"/>
        </w:trPr>
        <w:tc>
          <w:tcPr>
            <w:tcW w:w="2239" w:type="dxa"/>
            <w:tcBorders>
              <w:top w:val="outset" w:sz="6" w:space="0" w:color="000000"/>
              <w:bottom w:val="outset" w:sz="6" w:space="0" w:color="000000"/>
              <w:right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11</w:t>
            </w:r>
          </w:p>
        </w:tc>
        <w:tc>
          <w:tcPr>
            <w:tcW w:w="4983" w:type="dxa"/>
            <w:tcBorders>
              <w:top w:val="outset" w:sz="6" w:space="0" w:color="000000"/>
              <w:left w:val="outset" w:sz="6" w:space="0" w:color="000000"/>
              <w:bottom w:val="outset" w:sz="6" w:space="0" w:color="000000"/>
              <w:right w:val="outset" w:sz="6" w:space="0" w:color="000000"/>
            </w:tcBorders>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Providenciar treinamento para seus funcionários conforme previsto na relação de obrigações da CONTRATADA</w:t>
            </w:r>
          </w:p>
        </w:tc>
        <w:tc>
          <w:tcPr>
            <w:tcW w:w="1958" w:type="dxa"/>
            <w:tcBorders>
              <w:top w:val="outset" w:sz="6" w:space="0" w:color="000000"/>
              <w:left w:val="outset" w:sz="6" w:space="0" w:color="000000"/>
              <w:bottom w:val="outset" w:sz="6" w:space="0" w:color="000000"/>
            </w:tcBorders>
            <w:vAlign w:val="center"/>
          </w:tcPr>
          <w:p w:rsidR="00D25E74" w:rsidRPr="00CA5AE9" w:rsidRDefault="00D25E74" w:rsidP="00015D3C">
            <w:pPr>
              <w:spacing w:before="120" w:after="120" w:line="276" w:lineRule="auto"/>
              <w:ind w:right="-30"/>
              <w:jc w:val="center"/>
              <w:rPr>
                <w:rFonts w:ascii="Arial Narrow" w:hAnsi="Arial Narrow" w:cs="Arial"/>
                <w:sz w:val="22"/>
                <w:szCs w:val="22"/>
              </w:rPr>
            </w:pPr>
            <w:r w:rsidRPr="00CA5AE9">
              <w:rPr>
                <w:rFonts w:ascii="Arial Narrow" w:hAnsi="Arial Narrow" w:cs="Arial"/>
                <w:sz w:val="22"/>
                <w:szCs w:val="22"/>
              </w:rPr>
              <w:t>01</w:t>
            </w:r>
          </w:p>
        </w:tc>
      </w:tr>
    </w:tbl>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cs="Arial"/>
          <w:sz w:val="22"/>
          <w:szCs w:val="22"/>
        </w:rPr>
        <w:lastRenderedPageBreak/>
        <w:t>Também</w:t>
      </w:r>
      <w:r w:rsidRPr="00CA5AE9">
        <w:rPr>
          <w:rFonts w:ascii="Arial Narrow" w:hAnsi="Arial Narrow"/>
          <w:sz w:val="22"/>
          <w:szCs w:val="22"/>
        </w:rPr>
        <w:t xml:space="preserve"> ficam sujeitas às penalidades do art. 87, III e IV da Lei nº 8.666, de 1993, as empresas ou profissionais que:</w:t>
      </w:r>
    </w:p>
    <w:p w:rsidR="00D25E74" w:rsidRPr="00CA5AE9" w:rsidRDefault="00D25E74" w:rsidP="005519A8">
      <w:pPr>
        <w:numPr>
          <w:ilvl w:val="2"/>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tenham sofrido condenação definitiva por praticar, por meio dolosos, fraude fiscal no recolhimento de quaisquer tributos;</w:t>
      </w:r>
    </w:p>
    <w:p w:rsidR="00D25E74" w:rsidRPr="00CA5AE9" w:rsidRDefault="00D25E74" w:rsidP="005519A8">
      <w:pPr>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tenham praticado atos ilícitos visando a frustrar os objetivos da licitação;</w:t>
      </w:r>
    </w:p>
    <w:p w:rsidR="00D25E74" w:rsidRPr="00CA5AE9" w:rsidRDefault="00D25E74" w:rsidP="005519A8">
      <w:pPr>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 xml:space="preserve">demonstrem não possuir idoneidade para contratar com a Administração em virtude de atos ilícitos praticados. </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D25E74" w:rsidRPr="00CA5AE9" w:rsidRDefault="00D25E74" w:rsidP="005519A8">
      <w:pPr>
        <w:numPr>
          <w:ilvl w:val="2"/>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Caso a Contratante determine, a multa deverá ser recolhida no prazo máximo de 30 (trinta) dias, a contar da data do recebimento da comunicação enviada pela autoridade competente.</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D25E74" w:rsidRPr="00CA5AE9" w:rsidRDefault="00D25E74" w:rsidP="005519A8">
      <w:pPr>
        <w:pStyle w:val="Nivel2"/>
        <w:numPr>
          <w:ilvl w:val="1"/>
          <w:numId w:val="40"/>
        </w:numPr>
        <w:ind w:left="0" w:firstLine="0"/>
        <w:rPr>
          <w:rFonts w:ascii="Arial Narrow" w:hAnsi="Arial Narrow" w:cs="Arial"/>
          <w:sz w:val="22"/>
          <w:szCs w:val="22"/>
        </w:rPr>
      </w:pPr>
      <w:r w:rsidRPr="00CA5AE9">
        <w:rPr>
          <w:rFonts w:ascii="Arial Narrow" w:hAnsi="Arial Narrow" w:cs="Arial"/>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D25E74" w:rsidRPr="00CA5AE9" w:rsidRDefault="00D25E74" w:rsidP="005519A8">
      <w:pPr>
        <w:pStyle w:val="Nivel2"/>
        <w:numPr>
          <w:ilvl w:val="1"/>
          <w:numId w:val="40"/>
        </w:numPr>
        <w:ind w:left="0" w:firstLine="0"/>
        <w:rPr>
          <w:rFonts w:ascii="Arial Narrow" w:hAnsi="Arial Narrow" w:cs="Arial"/>
          <w:sz w:val="22"/>
          <w:szCs w:val="22"/>
        </w:rPr>
      </w:pPr>
      <w:r w:rsidRPr="00CA5AE9">
        <w:rPr>
          <w:rFonts w:ascii="Arial Narrow" w:hAnsi="Arial Narrow" w:cs="Arial"/>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D25E74" w:rsidRPr="00CA5AE9" w:rsidRDefault="00D25E74" w:rsidP="005519A8">
      <w:pPr>
        <w:pStyle w:val="Nivel2"/>
        <w:numPr>
          <w:ilvl w:val="1"/>
          <w:numId w:val="40"/>
        </w:numPr>
        <w:ind w:left="0" w:firstLine="0"/>
        <w:rPr>
          <w:rFonts w:ascii="Arial Narrow" w:hAnsi="Arial Narrow" w:cs="Arial"/>
          <w:sz w:val="22"/>
          <w:szCs w:val="22"/>
        </w:rPr>
      </w:pPr>
      <w:r w:rsidRPr="00CA5AE9">
        <w:rPr>
          <w:rFonts w:ascii="Arial Narrow" w:hAnsi="Arial Narrow" w:cs="Arial"/>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As penalidades serão obrigatoriamente registradas no SICAF.</w:t>
      </w:r>
    </w:p>
    <w:p w:rsidR="00D25E74" w:rsidRPr="00CA5AE9" w:rsidRDefault="00D25E74" w:rsidP="00015D3C">
      <w:pPr>
        <w:spacing w:before="120" w:after="120" w:line="276" w:lineRule="auto"/>
        <w:jc w:val="both"/>
        <w:rPr>
          <w:rFonts w:ascii="Arial Narrow" w:hAnsi="Arial Narrow" w:cs="Arial"/>
          <w:i/>
          <w:sz w:val="22"/>
          <w:szCs w:val="22"/>
        </w:rPr>
      </w:pPr>
    </w:p>
    <w:p w:rsidR="00D25E74" w:rsidRPr="00CA5AE9" w:rsidRDefault="00D25E74" w:rsidP="005519A8">
      <w:pPr>
        <w:pStyle w:val="PargrafodaLista"/>
        <w:numPr>
          <w:ilvl w:val="0"/>
          <w:numId w:val="40"/>
        </w:numPr>
        <w:spacing w:before="120" w:after="120" w:line="276" w:lineRule="auto"/>
        <w:ind w:left="0" w:right="-30" w:firstLine="0"/>
        <w:jc w:val="both"/>
        <w:rPr>
          <w:rFonts w:ascii="Arial Narrow" w:hAnsi="Arial Narrow" w:cs="Arial"/>
          <w:b/>
          <w:bCs/>
          <w:sz w:val="22"/>
          <w:szCs w:val="22"/>
        </w:rPr>
      </w:pPr>
      <w:r w:rsidRPr="00CA5AE9">
        <w:rPr>
          <w:rFonts w:ascii="Arial Narrow" w:hAnsi="Arial Narrow" w:cs="Arial"/>
          <w:b/>
          <w:bCs/>
          <w:sz w:val="22"/>
          <w:szCs w:val="22"/>
        </w:rPr>
        <w:t>CRITÉRIOS DE SELEÇÃO DO FORNECEDOR.</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As exigências de habilitação jurídica e de regularidade fiscal e trabalhista são as usuais para a generalidade dos objetos, conforme disciplinado no edital.</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Os critérios de qualificação econômica a serem atendidos pelo fornecedor estão previstos no edital.</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Os critérios de qualificação técnica a serem atendidos pelo fornecedor serão:</w:t>
      </w:r>
    </w:p>
    <w:p w:rsidR="00D25E74" w:rsidRPr="00CA5AE9" w:rsidRDefault="00D25E74" w:rsidP="005519A8">
      <w:pPr>
        <w:numPr>
          <w:ilvl w:val="2"/>
          <w:numId w:val="40"/>
        </w:numPr>
        <w:spacing w:before="120" w:after="120" w:line="276" w:lineRule="auto"/>
        <w:ind w:left="0" w:right="-30" w:firstLine="0"/>
        <w:jc w:val="both"/>
        <w:rPr>
          <w:rFonts w:ascii="Arial Narrow" w:hAnsi="Arial Narrow" w:cs="Arial"/>
          <w:bCs/>
          <w:sz w:val="22"/>
          <w:szCs w:val="22"/>
        </w:rPr>
      </w:pPr>
      <w:r w:rsidRPr="00CA5AE9">
        <w:rPr>
          <w:rFonts w:ascii="Arial Narrow" w:hAnsi="Arial Narrow" w:cs="Arial"/>
          <w:sz w:val="22"/>
          <w:szCs w:val="22"/>
        </w:rPr>
        <w:lastRenderedPageBreak/>
        <w:t xml:space="preserve">Apresentação de pelo menos um </w:t>
      </w:r>
      <w:r w:rsidRPr="00CA5AE9">
        <w:rPr>
          <w:rFonts w:ascii="Arial Narrow" w:hAnsi="Arial Narrow" w:cs="Arial"/>
          <w:sz w:val="22"/>
          <w:szCs w:val="22"/>
          <w:shd w:val="clear" w:color="auto" w:fill="FFFFFF"/>
        </w:rPr>
        <w:t>atestado de qualificação técnica, emitida por cliente da empresa contratada, onde deve constar o aceite da prestação dos serviços, dentro dos padrões de desempenho e qualidade satisfatória não tendo nada que desabone a conduta da empresa. Este atestado deve conter negócio compatível em características, quantidades e prazos com o objeto da licitação.</w:t>
      </w:r>
    </w:p>
    <w:p w:rsidR="00D25E74" w:rsidRPr="00CA5AE9" w:rsidRDefault="00D25E74" w:rsidP="005519A8">
      <w:pPr>
        <w:numPr>
          <w:ilvl w:val="1"/>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sz w:val="22"/>
          <w:szCs w:val="22"/>
        </w:rPr>
        <w:t>Os critérios de aceitabilidade de preços serão:</w:t>
      </w:r>
    </w:p>
    <w:p w:rsidR="00D25E74" w:rsidRPr="00CA5AE9" w:rsidRDefault="00D25E74" w:rsidP="005519A8">
      <w:pPr>
        <w:numPr>
          <w:ilvl w:val="2"/>
          <w:numId w:val="40"/>
        </w:numPr>
        <w:spacing w:before="120" w:after="120" w:line="276" w:lineRule="auto"/>
        <w:ind w:left="0" w:right="-30" w:firstLine="0"/>
        <w:jc w:val="both"/>
        <w:rPr>
          <w:rFonts w:ascii="Arial Narrow" w:hAnsi="Arial Narrow" w:cs="Arial"/>
          <w:sz w:val="22"/>
          <w:szCs w:val="22"/>
        </w:rPr>
      </w:pPr>
      <w:r w:rsidRPr="00CA5AE9">
        <w:rPr>
          <w:rFonts w:ascii="Arial Narrow" w:hAnsi="Arial Narrow" w:cs="Arial"/>
          <w:color w:val="000000" w:themeColor="text1"/>
          <w:sz w:val="22"/>
          <w:szCs w:val="22"/>
        </w:rPr>
        <w:t>O critério de julgamento será o menor preço unitário, com seleção da proposta pelo menor valor global por grupo.</w:t>
      </w:r>
      <w:r w:rsidRPr="00CA5AE9">
        <w:rPr>
          <w:rFonts w:ascii="Arial Narrow" w:hAnsi="Arial Narrow" w:cs="Arial"/>
          <w:sz w:val="22"/>
          <w:szCs w:val="22"/>
        </w:rPr>
        <w:t xml:space="preserve"> </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O critério de julgamento da proposta é o menor preço global por grupo.</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As regras de desempate entre propostas são as discriminadas no edital.</w:t>
      </w:r>
    </w:p>
    <w:p w:rsidR="00D25E74" w:rsidRPr="00CA5AE9" w:rsidRDefault="00D25E74" w:rsidP="005519A8">
      <w:pPr>
        <w:pStyle w:val="PargrafodaLista"/>
        <w:numPr>
          <w:ilvl w:val="0"/>
          <w:numId w:val="40"/>
        </w:numPr>
        <w:spacing w:before="120" w:after="120" w:line="276" w:lineRule="auto"/>
        <w:ind w:left="0" w:right="-30" w:firstLine="0"/>
        <w:jc w:val="both"/>
        <w:rPr>
          <w:rFonts w:ascii="Arial Narrow" w:hAnsi="Arial Narrow"/>
          <w:b/>
          <w:bCs/>
          <w:sz w:val="22"/>
          <w:szCs w:val="22"/>
        </w:rPr>
      </w:pPr>
      <w:r w:rsidRPr="00CA5AE9">
        <w:rPr>
          <w:rFonts w:ascii="Arial Narrow" w:hAnsi="Arial Narrow" w:cs="Arial"/>
          <w:b/>
          <w:bCs/>
          <w:sz w:val="22"/>
          <w:szCs w:val="22"/>
        </w:rPr>
        <w:t>ESTIMATIVA</w:t>
      </w:r>
      <w:r w:rsidRPr="00CA5AE9">
        <w:rPr>
          <w:rFonts w:ascii="Arial Narrow" w:hAnsi="Arial Narrow"/>
          <w:b/>
          <w:bCs/>
          <w:sz w:val="22"/>
          <w:szCs w:val="22"/>
        </w:rPr>
        <w:t xml:space="preserve"> DE PREÇOS E PREÇOS REFERENCIAIS.</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O custo estimado da contratação é o previsto no valor global máximo por grupo.</w:t>
      </w:r>
    </w:p>
    <w:p w:rsidR="00D25E74" w:rsidRPr="00CA5AE9" w:rsidRDefault="00D25E74" w:rsidP="005519A8">
      <w:pPr>
        <w:numPr>
          <w:ilvl w:val="1"/>
          <w:numId w:val="40"/>
        </w:numPr>
        <w:spacing w:before="120" w:after="120" w:line="276" w:lineRule="auto"/>
        <w:ind w:left="0" w:right="-30" w:firstLine="0"/>
        <w:jc w:val="both"/>
        <w:rPr>
          <w:rFonts w:ascii="Arial Narrow" w:hAnsi="Arial Narrow"/>
          <w:sz w:val="22"/>
          <w:szCs w:val="22"/>
        </w:rPr>
      </w:pPr>
      <w:r w:rsidRPr="00CA5AE9">
        <w:rPr>
          <w:rFonts w:ascii="Arial Narrow" w:hAnsi="Arial Narrow"/>
          <w:sz w:val="22"/>
          <w:szCs w:val="22"/>
        </w:rPr>
        <w:t xml:space="preserve">Tal valor foi obtido a partir de média de 3 (três) pesquisas de preço com fornecedores de empresas locais. </w:t>
      </w:r>
    </w:p>
    <w:p w:rsidR="00D25E74" w:rsidRPr="00CA5AE9" w:rsidRDefault="00D25E74" w:rsidP="00015D3C">
      <w:pPr>
        <w:spacing w:after="120" w:line="276" w:lineRule="auto"/>
        <w:ind w:right="-17"/>
        <w:jc w:val="both"/>
        <w:rPr>
          <w:rFonts w:ascii="Arial Narrow" w:hAnsi="Arial Narrow"/>
          <w:b/>
          <w:sz w:val="22"/>
          <w:szCs w:val="22"/>
        </w:rPr>
      </w:pPr>
    </w:p>
    <w:p w:rsidR="00D25E74" w:rsidRPr="00CA5AE9" w:rsidRDefault="00D25E74" w:rsidP="005519A8">
      <w:pPr>
        <w:pStyle w:val="PargrafodaLista"/>
        <w:numPr>
          <w:ilvl w:val="0"/>
          <w:numId w:val="40"/>
        </w:numPr>
        <w:spacing w:before="120" w:after="120" w:line="276" w:lineRule="auto"/>
        <w:ind w:left="0" w:right="-30" w:firstLine="0"/>
        <w:jc w:val="both"/>
        <w:rPr>
          <w:rFonts w:ascii="Arial Narrow" w:hAnsi="Arial Narrow"/>
          <w:b/>
          <w:bCs/>
          <w:sz w:val="22"/>
          <w:szCs w:val="22"/>
        </w:rPr>
      </w:pPr>
      <w:r w:rsidRPr="00CA5AE9">
        <w:rPr>
          <w:rFonts w:ascii="Arial Narrow" w:hAnsi="Arial Narrow"/>
          <w:b/>
          <w:bCs/>
          <w:sz w:val="22"/>
          <w:szCs w:val="22"/>
        </w:rPr>
        <w:t>DOS RECURSOS ORÇAMENTÁRIOS.</w:t>
      </w:r>
    </w:p>
    <w:p w:rsidR="00D25E74" w:rsidRPr="00CA5AE9" w:rsidRDefault="00D25E74" w:rsidP="00015D3C">
      <w:pPr>
        <w:spacing w:before="120" w:after="120" w:line="276" w:lineRule="auto"/>
        <w:ind w:right="-30"/>
        <w:jc w:val="both"/>
        <w:rPr>
          <w:rFonts w:ascii="Arial Narrow" w:hAnsi="Arial Narrow"/>
          <w:b/>
          <w:bCs/>
          <w:sz w:val="22"/>
          <w:szCs w:val="22"/>
        </w:rPr>
      </w:pPr>
    </w:p>
    <w:p w:rsidR="00D25E74" w:rsidRPr="00CA5AE9" w:rsidRDefault="00D25E74" w:rsidP="005519A8">
      <w:pPr>
        <w:pStyle w:val="PargrafodaLista"/>
        <w:numPr>
          <w:ilvl w:val="1"/>
          <w:numId w:val="40"/>
        </w:numPr>
        <w:spacing w:before="120" w:after="360" w:line="276" w:lineRule="auto"/>
        <w:ind w:left="0" w:right="-30" w:firstLine="0"/>
        <w:jc w:val="both"/>
        <w:rPr>
          <w:rFonts w:ascii="Arial Narrow" w:hAnsi="Arial Narrow" w:cs="Arial"/>
          <w:sz w:val="22"/>
          <w:szCs w:val="22"/>
        </w:rPr>
      </w:pPr>
      <w:r w:rsidRPr="00CA5AE9">
        <w:rPr>
          <w:rFonts w:ascii="Arial Narrow" w:hAnsi="Arial Narrow"/>
          <w:sz w:val="22"/>
          <w:szCs w:val="22"/>
        </w:rPr>
        <w:t xml:space="preserve">De acordo com Art. 7, §2º do Decreto 7.892/2013 é desnecessário indicar a dotação orçamentária, sendo esta exigida apenas para a formalização do contrato ou outro instrumento hábil.   </w:t>
      </w:r>
      <w:r w:rsidRPr="00CA5AE9">
        <w:rPr>
          <w:rFonts w:ascii="Arial Narrow" w:hAnsi="Arial Narrow" w:cs="Arial"/>
          <w:color w:val="000000"/>
          <w:sz w:val="22"/>
          <w:szCs w:val="22"/>
        </w:rPr>
        <w:t> </w:t>
      </w:r>
    </w:p>
    <w:p w:rsidR="00D25E74" w:rsidRPr="00CA5AE9" w:rsidRDefault="00D25E74" w:rsidP="00015D3C">
      <w:pPr>
        <w:pStyle w:val="PargrafodaLista"/>
        <w:spacing w:before="120" w:after="360" w:line="276" w:lineRule="auto"/>
        <w:ind w:left="0" w:right="-30"/>
        <w:jc w:val="both"/>
        <w:rPr>
          <w:rFonts w:ascii="Arial Narrow" w:hAnsi="Arial Narrow" w:cs="Arial"/>
          <w:sz w:val="22"/>
          <w:szCs w:val="22"/>
        </w:rPr>
      </w:pPr>
    </w:p>
    <w:p w:rsidR="00D25E74" w:rsidRPr="00CA5AE9" w:rsidRDefault="00D25E74" w:rsidP="00015D3C">
      <w:pPr>
        <w:pStyle w:val="PargrafodaLista"/>
        <w:spacing w:before="120" w:after="360" w:line="276" w:lineRule="auto"/>
        <w:ind w:left="0" w:right="-30"/>
        <w:jc w:val="both"/>
        <w:rPr>
          <w:rFonts w:ascii="Arial Narrow" w:hAnsi="Arial Narrow" w:cs="Arial"/>
          <w:i/>
          <w:color w:val="FF0000"/>
          <w:sz w:val="22"/>
          <w:szCs w:val="22"/>
        </w:rPr>
      </w:pPr>
    </w:p>
    <w:p w:rsidR="00D25E74" w:rsidRPr="00CA5AE9" w:rsidRDefault="00D25E74" w:rsidP="00015D3C">
      <w:pPr>
        <w:pStyle w:val="PargrafodaLista"/>
        <w:spacing w:before="120" w:after="360" w:line="276" w:lineRule="auto"/>
        <w:ind w:left="0" w:right="-30"/>
        <w:jc w:val="both"/>
        <w:rPr>
          <w:rFonts w:ascii="Arial Narrow" w:hAnsi="Arial Narrow" w:cs="Arial"/>
          <w:sz w:val="22"/>
          <w:szCs w:val="22"/>
        </w:rPr>
      </w:pPr>
      <w:r w:rsidRPr="00CA5AE9">
        <w:rPr>
          <w:rFonts w:ascii="Arial Narrow" w:hAnsi="Arial Narrow" w:cs="Arial"/>
          <w:i/>
          <w:color w:val="FF0000"/>
          <w:sz w:val="22"/>
          <w:szCs w:val="22"/>
        </w:rPr>
        <w:t xml:space="preserve"> </w:t>
      </w:r>
      <w:r w:rsidRPr="00CA5AE9">
        <w:rPr>
          <w:rFonts w:ascii="Arial Narrow" w:hAnsi="Arial Narrow" w:cs="Arial"/>
          <w:sz w:val="22"/>
          <w:szCs w:val="22"/>
        </w:rPr>
        <w:t>Município d</w:t>
      </w:r>
      <w:r w:rsidRPr="00CA5AE9">
        <w:rPr>
          <w:rFonts w:ascii="Arial Narrow" w:hAnsi="Arial Narrow" w:cs="Arial"/>
          <w:bCs/>
          <w:sz w:val="22"/>
          <w:szCs w:val="22"/>
        </w:rPr>
        <w:t xml:space="preserve">e </w:t>
      </w:r>
      <w:r w:rsidR="00E53D02" w:rsidRPr="00CA5AE9">
        <w:rPr>
          <w:rFonts w:ascii="Arial Narrow" w:hAnsi="Arial Narrow" w:cs="Arial"/>
          <w:bCs/>
          <w:sz w:val="22"/>
          <w:szCs w:val="22"/>
        </w:rPr>
        <w:t>Cajazeiras - PB</w:t>
      </w:r>
      <w:r w:rsidRPr="00CA5AE9">
        <w:rPr>
          <w:rFonts w:ascii="Arial Narrow" w:hAnsi="Arial Narrow" w:cs="Arial"/>
          <w:sz w:val="22"/>
          <w:szCs w:val="22"/>
        </w:rPr>
        <w:t xml:space="preserve">, </w:t>
      </w:r>
      <w:r w:rsidR="00E53D02" w:rsidRPr="00CA5AE9">
        <w:rPr>
          <w:rFonts w:ascii="Arial Narrow" w:hAnsi="Arial Narrow" w:cs="Arial"/>
          <w:sz w:val="22"/>
          <w:szCs w:val="22"/>
        </w:rPr>
        <w:t>11</w:t>
      </w:r>
      <w:r w:rsidRPr="00CA5AE9">
        <w:rPr>
          <w:rFonts w:ascii="Arial Narrow" w:hAnsi="Arial Narrow" w:cs="Arial"/>
          <w:sz w:val="22"/>
          <w:szCs w:val="22"/>
        </w:rPr>
        <w:t xml:space="preserve"> de</w:t>
      </w:r>
      <w:r w:rsidR="00E53D02" w:rsidRPr="00CA5AE9">
        <w:rPr>
          <w:rFonts w:ascii="Arial Narrow" w:hAnsi="Arial Narrow" w:cs="Arial"/>
          <w:sz w:val="22"/>
          <w:szCs w:val="22"/>
        </w:rPr>
        <w:t xml:space="preserve"> junho</w:t>
      </w:r>
      <w:r w:rsidRPr="00CA5AE9">
        <w:rPr>
          <w:rFonts w:ascii="Arial Narrow" w:hAnsi="Arial Narrow" w:cs="Arial"/>
          <w:sz w:val="22"/>
          <w:szCs w:val="22"/>
        </w:rPr>
        <w:t xml:space="preserve"> de</w:t>
      </w:r>
      <w:r w:rsidR="00E53D02" w:rsidRPr="00CA5AE9">
        <w:rPr>
          <w:rFonts w:ascii="Arial Narrow" w:hAnsi="Arial Narrow" w:cs="Arial"/>
          <w:sz w:val="22"/>
          <w:szCs w:val="22"/>
        </w:rPr>
        <w:t xml:space="preserve"> 2019.</w:t>
      </w:r>
      <w:r w:rsidRPr="00CA5AE9">
        <w:rPr>
          <w:rFonts w:ascii="Arial Narrow" w:hAnsi="Arial Narrow" w:cs="Arial"/>
          <w:sz w:val="22"/>
          <w:szCs w:val="22"/>
        </w:rPr>
        <w:t xml:space="preserve"> </w:t>
      </w:r>
    </w:p>
    <w:p w:rsidR="00D25E74" w:rsidRPr="00CA5AE9" w:rsidRDefault="00D25E74" w:rsidP="00015D3C">
      <w:pPr>
        <w:spacing w:after="360"/>
        <w:jc w:val="center"/>
        <w:rPr>
          <w:rFonts w:ascii="Arial Narrow" w:hAnsi="Arial Narrow" w:cs="Arial"/>
          <w:sz w:val="22"/>
          <w:szCs w:val="22"/>
        </w:rPr>
      </w:pPr>
      <w:r w:rsidRPr="00CA5AE9">
        <w:rPr>
          <w:rFonts w:ascii="Arial Narrow" w:hAnsi="Arial Narrow" w:cs="Arial"/>
          <w:sz w:val="22"/>
          <w:szCs w:val="22"/>
        </w:rPr>
        <w:t>__________________________________</w:t>
      </w:r>
    </w:p>
    <w:p w:rsidR="00D25E74" w:rsidRPr="00CA5AE9" w:rsidRDefault="007D075F" w:rsidP="00015D3C">
      <w:pPr>
        <w:spacing w:after="360"/>
        <w:jc w:val="center"/>
        <w:rPr>
          <w:rFonts w:ascii="Arial Narrow" w:hAnsi="Arial Narrow" w:cs="Arial"/>
          <w:sz w:val="22"/>
          <w:szCs w:val="22"/>
        </w:rPr>
      </w:pPr>
      <w:r w:rsidRPr="00CA5AE9">
        <w:rPr>
          <w:rFonts w:ascii="Arial Narrow" w:hAnsi="Arial Narrow" w:cs="Arial"/>
          <w:sz w:val="22"/>
          <w:szCs w:val="22"/>
        </w:rPr>
        <w:t>Marconi da Silva Leite Junior</w:t>
      </w:r>
    </w:p>
    <w:p w:rsidR="007D075F" w:rsidRPr="00CA5AE9" w:rsidRDefault="007D075F" w:rsidP="00015D3C">
      <w:pPr>
        <w:spacing w:after="360"/>
        <w:jc w:val="center"/>
        <w:rPr>
          <w:rFonts w:ascii="Arial Narrow" w:hAnsi="Arial Narrow" w:cs="Arial"/>
          <w:sz w:val="22"/>
          <w:szCs w:val="22"/>
        </w:rPr>
      </w:pPr>
      <w:r w:rsidRPr="00CA5AE9">
        <w:rPr>
          <w:rFonts w:ascii="Arial Narrow" w:hAnsi="Arial Narrow" w:cs="Arial"/>
          <w:sz w:val="22"/>
          <w:szCs w:val="22"/>
        </w:rPr>
        <w:t xml:space="preserve">Chefe da Divisão de Materiais </w:t>
      </w:r>
    </w:p>
    <w:p w:rsidR="00D25E74" w:rsidRPr="00CA5AE9" w:rsidRDefault="00D25E74" w:rsidP="00015D3C">
      <w:pPr>
        <w:spacing w:after="360"/>
        <w:rPr>
          <w:rFonts w:ascii="Arial Narrow" w:hAnsi="Arial Narrow" w:cs="Arial"/>
          <w:sz w:val="22"/>
          <w:szCs w:val="22"/>
        </w:rPr>
      </w:pPr>
    </w:p>
    <w:p w:rsidR="00D25E74" w:rsidRDefault="00D25E74" w:rsidP="00015D3C">
      <w:pPr>
        <w:spacing w:after="360"/>
        <w:rPr>
          <w:rFonts w:ascii="Arial Narrow" w:hAnsi="Arial Narrow" w:cs="Arial"/>
          <w:sz w:val="22"/>
          <w:szCs w:val="22"/>
        </w:rPr>
      </w:pPr>
    </w:p>
    <w:p w:rsidR="00CA5AE9" w:rsidRDefault="00CA5AE9" w:rsidP="00015D3C">
      <w:pPr>
        <w:spacing w:after="360"/>
        <w:rPr>
          <w:rFonts w:ascii="Arial Narrow" w:hAnsi="Arial Narrow" w:cs="Arial"/>
          <w:sz w:val="22"/>
          <w:szCs w:val="22"/>
        </w:rPr>
      </w:pPr>
    </w:p>
    <w:p w:rsidR="00CA5AE9" w:rsidRDefault="00CA5AE9" w:rsidP="00015D3C">
      <w:pPr>
        <w:spacing w:after="360"/>
        <w:rPr>
          <w:rFonts w:ascii="Arial Narrow" w:hAnsi="Arial Narrow" w:cs="Arial"/>
          <w:sz w:val="22"/>
          <w:szCs w:val="22"/>
        </w:rPr>
      </w:pPr>
    </w:p>
    <w:p w:rsidR="00CA5AE9" w:rsidRPr="00CA5AE9" w:rsidRDefault="00CA5AE9" w:rsidP="00015D3C">
      <w:pPr>
        <w:spacing w:after="360"/>
        <w:rPr>
          <w:rFonts w:ascii="Arial Narrow" w:hAnsi="Arial Narrow" w:cs="Arial"/>
          <w:sz w:val="22"/>
          <w:szCs w:val="22"/>
        </w:rPr>
      </w:pPr>
    </w:p>
    <w:p w:rsidR="00D25E74" w:rsidRPr="00CA5AE9" w:rsidRDefault="007D075F" w:rsidP="00015D3C">
      <w:pPr>
        <w:jc w:val="center"/>
        <w:rPr>
          <w:rFonts w:ascii="Arial Narrow" w:hAnsi="Arial Narrow"/>
          <w:b/>
          <w:sz w:val="22"/>
          <w:szCs w:val="22"/>
        </w:rPr>
      </w:pPr>
      <w:r w:rsidRPr="00CA5AE9">
        <w:rPr>
          <w:rFonts w:ascii="Arial Narrow" w:hAnsi="Arial Narrow"/>
          <w:b/>
          <w:sz w:val="22"/>
          <w:szCs w:val="22"/>
        </w:rPr>
        <w:lastRenderedPageBreak/>
        <w:t>ANEXO II</w:t>
      </w:r>
    </w:p>
    <w:p w:rsidR="007D075F" w:rsidRPr="00CA5AE9" w:rsidRDefault="007D075F" w:rsidP="00015D3C">
      <w:pPr>
        <w:jc w:val="center"/>
        <w:rPr>
          <w:rFonts w:ascii="Arial Narrow" w:hAnsi="Arial Narrow" w:cs="Arial"/>
          <w:b/>
          <w:bCs/>
          <w:iCs/>
          <w:color w:val="000000"/>
          <w:sz w:val="22"/>
          <w:szCs w:val="22"/>
        </w:rPr>
      </w:pPr>
    </w:p>
    <w:p w:rsidR="007D075F" w:rsidRPr="00CA5AE9" w:rsidRDefault="007D075F" w:rsidP="00015D3C">
      <w:pPr>
        <w:jc w:val="center"/>
        <w:rPr>
          <w:rFonts w:ascii="Arial Narrow" w:hAnsi="Arial Narrow" w:cs="Arial"/>
          <w:b/>
          <w:bCs/>
          <w:iCs/>
          <w:color w:val="000000"/>
          <w:sz w:val="22"/>
          <w:szCs w:val="22"/>
        </w:rPr>
      </w:pPr>
      <w:r w:rsidRPr="00CA5AE9">
        <w:rPr>
          <w:rFonts w:ascii="Arial Narrow" w:hAnsi="Arial Narrow" w:cs="Arial"/>
          <w:b/>
          <w:bCs/>
          <w:iCs/>
          <w:color w:val="000000"/>
          <w:sz w:val="22"/>
          <w:szCs w:val="22"/>
        </w:rPr>
        <w:t>MODELO DE ATA DE REGISTRO DE PREÇOS</w:t>
      </w:r>
    </w:p>
    <w:p w:rsidR="007D075F" w:rsidRPr="00CA5AE9" w:rsidRDefault="007D075F" w:rsidP="00015D3C">
      <w:pPr>
        <w:jc w:val="center"/>
        <w:rPr>
          <w:rFonts w:ascii="Arial Narrow" w:hAnsi="Arial Narrow" w:cs="Arial"/>
          <w:b/>
          <w:bCs/>
          <w:iCs/>
          <w:sz w:val="22"/>
          <w:szCs w:val="22"/>
        </w:rPr>
      </w:pPr>
      <w:r w:rsidRPr="00CA5AE9">
        <w:rPr>
          <w:rFonts w:ascii="Arial Narrow" w:hAnsi="Arial Narrow" w:cs="Arial"/>
          <w:b/>
          <w:bCs/>
          <w:iCs/>
          <w:sz w:val="22"/>
          <w:szCs w:val="22"/>
        </w:rPr>
        <w:t>(PRESTAÇÃO DE SERVIÇOS)</w:t>
      </w:r>
    </w:p>
    <w:p w:rsidR="007D075F" w:rsidRPr="00CA5AE9" w:rsidRDefault="007D075F" w:rsidP="00015D3C">
      <w:pPr>
        <w:jc w:val="center"/>
        <w:rPr>
          <w:rFonts w:ascii="Arial Narrow" w:hAnsi="Arial Narrow" w:cs="Arial"/>
          <w:sz w:val="22"/>
          <w:szCs w:val="22"/>
        </w:rPr>
      </w:pPr>
    </w:p>
    <w:p w:rsidR="007D075F" w:rsidRPr="00CA5AE9" w:rsidRDefault="007D075F" w:rsidP="00015D3C">
      <w:pPr>
        <w:widowControl w:val="0"/>
        <w:autoSpaceDE w:val="0"/>
        <w:autoSpaceDN w:val="0"/>
        <w:adjustRightInd w:val="0"/>
        <w:ind w:right="-15"/>
        <w:jc w:val="center"/>
        <w:rPr>
          <w:rFonts w:ascii="Arial Narrow" w:hAnsi="Arial Narrow" w:cs="Arial"/>
          <w:sz w:val="22"/>
          <w:szCs w:val="22"/>
        </w:rPr>
      </w:pPr>
      <w:r w:rsidRPr="00CA5AE9">
        <w:rPr>
          <w:rFonts w:ascii="Arial Narrow" w:hAnsi="Arial Narrow" w:cs="Arial"/>
          <w:sz w:val="22"/>
          <w:szCs w:val="22"/>
        </w:rPr>
        <w:t>UNIVERSIDADE FEDERAL DE CAMPINA GRANDE</w:t>
      </w:r>
    </w:p>
    <w:p w:rsidR="007D075F" w:rsidRPr="00CA5AE9" w:rsidRDefault="007D075F" w:rsidP="00015D3C">
      <w:pPr>
        <w:widowControl w:val="0"/>
        <w:autoSpaceDE w:val="0"/>
        <w:autoSpaceDN w:val="0"/>
        <w:adjustRightInd w:val="0"/>
        <w:ind w:right="-15"/>
        <w:jc w:val="center"/>
        <w:rPr>
          <w:rFonts w:ascii="Arial Narrow" w:hAnsi="Arial Narrow" w:cs="Arial"/>
          <w:sz w:val="22"/>
          <w:szCs w:val="22"/>
        </w:rPr>
      </w:pPr>
      <w:r w:rsidRPr="00CA5AE9">
        <w:rPr>
          <w:rFonts w:ascii="Arial Narrow" w:hAnsi="Arial Narrow" w:cs="Arial"/>
          <w:sz w:val="22"/>
          <w:szCs w:val="22"/>
        </w:rPr>
        <w:t>CENTRO DE FOMAÇÃO DE PROFESSORES</w:t>
      </w:r>
    </w:p>
    <w:p w:rsidR="007D075F" w:rsidRPr="00CA5AE9" w:rsidRDefault="007D075F" w:rsidP="00015D3C">
      <w:pPr>
        <w:widowControl w:val="0"/>
        <w:autoSpaceDE w:val="0"/>
        <w:autoSpaceDN w:val="0"/>
        <w:adjustRightInd w:val="0"/>
        <w:ind w:right="-30"/>
        <w:jc w:val="center"/>
        <w:rPr>
          <w:rFonts w:ascii="Arial Narrow" w:hAnsi="Arial Narrow" w:cs="Arial"/>
          <w:sz w:val="22"/>
          <w:szCs w:val="22"/>
        </w:rPr>
      </w:pPr>
      <w:r w:rsidRPr="00CA5AE9">
        <w:rPr>
          <w:rFonts w:ascii="Arial Narrow" w:hAnsi="Arial Narrow" w:cs="Arial"/>
          <w:sz w:val="22"/>
          <w:szCs w:val="22"/>
        </w:rPr>
        <w:t xml:space="preserve">ATA DE REGISTRO DE PREÇOS </w:t>
      </w:r>
    </w:p>
    <w:p w:rsidR="007D075F" w:rsidRPr="00CA5AE9" w:rsidRDefault="007D075F" w:rsidP="00015D3C">
      <w:pPr>
        <w:widowControl w:val="0"/>
        <w:autoSpaceDE w:val="0"/>
        <w:autoSpaceDN w:val="0"/>
        <w:adjustRightInd w:val="0"/>
        <w:ind w:right="-30"/>
        <w:jc w:val="center"/>
        <w:rPr>
          <w:rFonts w:ascii="Arial Narrow" w:hAnsi="Arial Narrow" w:cs="Arial"/>
          <w:bCs/>
          <w:sz w:val="22"/>
          <w:szCs w:val="22"/>
        </w:rPr>
      </w:pPr>
      <w:r w:rsidRPr="00CA5AE9">
        <w:rPr>
          <w:rFonts w:ascii="Arial Narrow" w:hAnsi="Arial Narrow" w:cs="Arial"/>
          <w:bCs/>
          <w:sz w:val="22"/>
          <w:szCs w:val="22"/>
        </w:rPr>
        <w:t>N.º XX/2019</w:t>
      </w:r>
    </w:p>
    <w:p w:rsidR="007D075F" w:rsidRPr="00CA5AE9" w:rsidRDefault="007D075F" w:rsidP="00015D3C">
      <w:pPr>
        <w:widowControl w:val="0"/>
        <w:autoSpaceDE w:val="0"/>
        <w:autoSpaceDN w:val="0"/>
        <w:adjustRightInd w:val="0"/>
        <w:ind w:right="-30"/>
        <w:jc w:val="both"/>
        <w:rPr>
          <w:rFonts w:ascii="Arial Narrow" w:hAnsi="Arial Narrow" w:cs="Arial"/>
          <w:sz w:val="22"/>
          <w:szCs w:val="22"/>
        </w:rPr>
      </w:pPr>
    </w:p>
    <w:p w:rsidR="007D075F" w:rsidRPr="00CA5AE9" w:rsidRDefault="007D075F" w:rsidP="00015D3C">
      <w:pPr>
        <w:widowControl w:val="0"/>
        <w:tabs>
          <w:tab w:val="center" w:pos="4779"/>
          <w:tab w:val="right" w:pos="9198"/>
        </w:tabs>
        <w:autoSpaceDE w:val="0"/>
        <w:autoSpaceDN w:val="0"/>
        <w:adjustRightInd w:val="0"/>
        <w:ind w:right="-28"/>
        <w:jc w:val="both"/>
        <w:rPr>
          <w:rFonts w:ascii="Arial Narrow" w:hAnsi="Arial Narrow" w:cs="Arial"/>
          <w:sz w:val="22"/>
          <w:szCs w:val="22"/>
        </w:rPr>
      </w:pPr>
    </w:p>
    <w:p w:rsidR="007D075F" w:rsidRPr="00CA5AE9" w:rsidRDefault="007D075F" w:rsidP="00015D3C">
      <w:pPr>
        <w:widowControl w:val="0"/>
        <w:tabs>
          <w:tab w:val="center" w:pos="4779"/>
          <w:tab w:val="right" w:pos="9198"/>
        </w:tabs>
        <w:autoSpaceDE w:val="0"/>
        <w:autoSpaceDN w:val="0"/>
        <w:adjustRightInd w:val="0"/>
        <w:ind w:right="-28"/>
        <w:jc w:val="both"/>
        <w:rPr>
          <w:rFonts w:ascii="Arial Narrow" w:hAnsi="Arial Narrow" w:cs="Arial"/>
          <w:sz w:val="22"/>
          <w:szCs w:val="22"/>
        </w:rPr>
      </w:pPr>
      <w:r w:rsidRPr="00CA5AE9">
        <w:rPr>
          <w:rFonts w:ascii="Arial Narrow" w:hAnsi="Arial Narrow" w:cs="Arial"/>
          <w:sz w:val="22"/>
          <w:szCs w:val="22"/>
        </w:rPr>
        <w:t xml:space="preserve">O CENTRO DE FORMAÇÃO DE PROFESSORES DA UNIVERSIDADE FEDERAL DE CAMPINA GRANDE, com sede na Rua Sérgio Moreira de Figueiredo, S/N, Casas Populares, CEP 58900-000, na cidade de Cajazeiras, estado da Paraíba,  inscrito(a) no CNPJ/MF sob o nº 05.055.128/0003-38,neste ato representado pelo seu Diretor, Sr Antônio Fernandes Filho, nomeado pela  Portaria nº 1.429 de 05 de Junho de 2018, publicada no D.O.U (Diário Oficial da União)  de 07 de Junho de 2018, inscrito no CPF sob o nº 981.448.984-00, portador da Carteira de Identidade RG nº 158550 – SSP-PB, considerando o julgamento da licitação na modalidade de pregão, na forma </w:t>
      </w:r>
      <w:r w:rsidRPr="00CA5AE9">
        <w:rPr>
          <w:rFonts w:ascii="Arial Narrow" w:hAnsi="Arial Narrow" w:cs="Arial"/>
          <w:iCs/>
          <w:sz w:val="22"/>
          <w:szCs w:val="22"/>
        </w:rPr>
        <w:t>eletrônica</w:t>
      </w:r>
      <w:r w:rsidRPr="00CA5AE9">
        <w:rPr>
          <w:rFonts w:ascii="Arial Narrow" w:hAnsi="Arial Narrow" w:cs="Arial"/>
          <w:sz w:val="22"/>
          <w:szCs w:val="22"/>
        </w:rPr>
        <w:t xml:space="preserve">, para REGISTRO DE PREÇOS nº ......./20..., publicada no sitio </w:t>
      </w:r>
      <w:hyperlink r:id="rId23" w:history="1">
        <w:r w:rsidRPr="00CA5AE9">
          <w:rPr>
            <w:rStyle w:val="Hyperlink"/>
            <w:rFonts w:ascii="Arial Narrow" w:hAnsi="Arial Narrow" w:cs="Arial"/>
            <w:sz w:val="22"/>
            <w:szCs w:val="22"/>
          </w:rPr>
          <w:t>www.comprasgovernamentais.gov.br</w:t>
        </w:r>
      </w:hyperlink>
      <w:r w:rsidRPr="00CA5AE9">
        <w:rPr>
          <w:rFonts w:ascii="Arial Narrow" w:hAnsi="Arial Narrow" w:cs="Arial"/>
          <w:sz w:val="22"/>
          <w:szCs w:val="22"/>
        </w:rPr>
        <w:t xml:space="preserve">,  ...... de ...../...../20....., processo administrativo nº </w:t>
      </w:r>
      <w:r w:rsidRPr="00CA5AE9">
        <w:rPr>
          <w:rFonts w:ascii="Arial Narrow" w:hAnsi="Arial Narrow" w:cs="Arial"/>
          <w:bCs/>
          <w:color w:val="000000"/>
          <w:sz w:val="22"/>
          <w:szCs w:val="22"/>
        </w:rPr>
        <w:t>23096.205778/2018/24</w:t>
      </w:r>
      <w:r w:rsidRPr="00CA5AE9">
        <w:rPr>
          <w:rFonts w:ascii="Arial Narrow" w:hAnsi="Arial Narrow" w:cs="Arial"/>
          <w:sz w:val="22"/>
          <w:szCs w:val="22"/>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CA5AE9">
        <w:rPr>
          <w:rFonts w:ascii="Arial Narrow" w:hAnsi="Arial Narrow" w:cs="Arial"/>
          <w:iCs/>
          <w:sz w:val="22"/>
          <w:szCs w:val="22"/>
        </w:rPr>
        <w:t>Decreto nº 7.892, de 23 de janeiro de 2013,</w:t>
      </w:r>
      <w:r w:rsidRPr="00CA5AE9">
        <w:rPr>
          <w:rFonts w:ascii="Arial Narrow" w:hAnsi="Arial Narrow" w:cs="Arial"/>
          <w:sz w:val="22"/>
          <w:szCs w:val="22"/>
        </w:rPr>
        <w:t xml:space="preserve"> e em conformidade com as disposições a seguir:</w:t>
      </w:r>
    </w:p>
    <w:p w:rsidR="007D075F" w:rsidRPr="00CA5AE9" w:rsidRDefault="007D075F" w:rsidP="00015D3C">
      <w:pPr>
        <w:widowControl w:val="0"/>
        <w:tabs>
          <w:tab w:val="center" w:pos="4779"/>
          <w:tab w:val="right" w:pos="9198"/>
        </w:tabs>
        <w:autoSpaceDE w:val="0"/>
        <w:autoSpaceDN w:val="0"/>
        <w:adjustRightInd w:val="0"/>
        <w:ind w:right="-28"/>
        <w:jc w:val="both"/>
        <w:rPr>
          <w:rFonts w:ascii="Arial Narrow" w:hAnsi="Arial Narrow" w:cs="Arial"/>
          <w:sz w:val="22"/>
          <w:szCs w:val="22"/>
        </w:rPr>
      </w:pP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sz w:val="22"/>
          <w:szCs w:val="22"/>
        </w:rPr>
      </w:pPr>
      <w:r w:rsidRPr="00CA5AE9">
        <w:rPr>
          <w:rFonts w:ascii="Arial Narrow" w:hAnsi="Arial Narrow"/>
          <w:sz w:val="22"/>
          <w:szCs w:val="22"/>
        </w:rPr>
        <w:t>DO OBJETO</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presente Ata tem por objeto o registro de preços para a eventual prestação de serviço </w:t>
      </w:r>
      <w:r w:rsidRPr="00CA5AE9">
        <w:rPr>
          <w:rFonts w:ascii="Arial Narrow" w:hAnsi="Arial Narrow" w:cs="Arial"/>
          <w:color w:val="000000" w:themeColor="text1"/>
          <w:sz w:val="22"/>
          <w:szCs w:val="22"/>
        </w:rPr>
        <w:t>de</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manutenção e instalação,</w:t>
      </w:r>
      <w:r w:rsidRPr="00CA5AE9">
        <w:rPr>
          <w:rFonts w:ascii="Arial Narrow" w:eastAsia="Arial" w:hAnsi="Arial Narrow" w:cs="Arial"/>
          <w:color w:val="000000" w:themeColor="text1"/>
          <w:sz w:val="22"/>
          <w:szCs w:val="22"/>
        </w:rPr>
        <w:t xml:space="preserve"> com fornecimento de peças, </w:t>
      </w:r>
      <w:r w:rsidRPr="00CA5AE9">
        <w:rPr>
          <w:rFonts w:ascii="Arial Narrow" w:hAnsi="Arial Narrow" w:cs="Arial"/>
          <w:color w:val="000000" w:themeColor="text1"/>
          <w:sz w:val="22"/>
          <w:szCs w:val="22"/>
        </w:rPr>
        <w:t>de</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forma</w:t>
      </w:r>
      <w:r w:rsidRPr="00CA5AE9">
        <w:rPr>
          <w:rFonts w:ascii="Arial Narrow" w:eastAsia="Arial" w:hAnsi="Arial Narrow" w:cs="Arial"/>
          <w:color w:val="000000" w:themeColor="text1"/>
          <w:sz w:val="22"/>
          <w:szCs w:val="22"/>
        </w:rPr>
        <w:t xml:space="preserve"> </w:t>
      </w:r>
      <w:r w:rsidRPr="00CA5AE9">
        <w:rPr>
          <w:rFonts w:ascii="Arial Narrow" w:hAnsi="Arial Narrow" w:cs="Arial"/>
          <w:color w:val="000000" w:themeColor="text1"/>
          <w:sz w:val="22"/>
          <w:szCs w:val="22"/>
        </w:rPr>
        <w:t>continuada,</w:t>
      </w:r>
      <w:r w:rsidRPr="00CA5AE9">
        <w:rPr>
          <w:rFonts w:ascii="Arial Narrow" w:eastAsia="Arial" w:hAnsi="Arial Narrow" w:cs="Arial"/>
          <w:color w:val="000000" w:themeColor="text1"/>
          <w:sz w:val="22"/>
          <w:szCs w:val="22"/>
        </w:rPr>
        <w:t xml:space="preserve"> em caráter preventivo e corretivo dos aparelhos de refrigeração (ar condicionados, bebedouros, geladeiras, etc) do Centro de Formação de Professores da UFCG</w:t>
      </w:r>
      <w:r w:rsidRPr="00CA5AE9">
        <w:rPr>
          <w:rFonts w:ascii="Arial Narrow" w:hAnsi="Arial Narrow" w:cs="Arial"/>
          <w:sz w:val="22"/>
          <w:szCs w:val="22"/>
        </w:rPr>
        <w:t xml:space="preserve">, especificado(s) no item 01 do Termo de Referência, anexo I do edital de </w:t>
      </w:r>
      <w:r w:rsidRPr="00CA5AE9">
        <w:rPr>
          <w:rFonts w:ascii="Arial Narrow" w:hAnsi="Arial Narrow" w:cs="Arial"/>
          <w:i/>
          <w:sz w:val="22"/>
          <w:szCs w:val="22"/>
        </w:rPr>
        <w:t>Pregão</w:t>
      </w:r>
      <w:r w:rsidRPr="00CA5AE9">
        <w:rPr>
          <w:rFonts w:ascii="Arial Narrow" w:hAnsi="Arial Narrow" w:cs="Arial"/>
          <w:sz w:val="22"/>
          <w:szCs w:val="22"/>
        </w:rPr>
        <w:t xml:space="preserve"> nº ........../20..., que é parte integrante desta Ata, assim como a proposta vencedora, independentemente de transcrição.</w:t>
      </w: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sz w:val="22"/>
          <w:szCs w:val="22"/>
        </w:rPr>
      </w:pPr>
      <w:r w:rsidRPr="00CA5AE9">
        <w:rPr>
          <w:rFonts w:ascii="Arial Narrow" w:hAnsi="Arial Narrow"/>
          <w:sz w:val="22"/>
          <w:szCs w:val="22"/>
        </w:rPr>
        <w:t>DOS PREÇOS, ESPECIFICAÇÕES E QUANTITATIVOS</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O preço registrado, as especificações do objeto e as demais condições ofertadas na(s) proposta(s) são as que seguem: </w:t>
      </w:r>
    </w:p>
    <w:p w:rsidR="0004514B" w:rsidRPr="00CA5AE9" w:rsidRDefault="0004514B" w:rsidP="00015D3C">
      <w:pPr>
        <w:rPr>
          <w:rFonts w:ascii="Arial Narrow" w:hAnsi="Arial Narrow"/>
          <w:sz w:val="22"/>
          <w:szCs w:val="22"/>
        </w:rPr>
      </w:pPr>
    </w:p>
    <w:p w:rsidR="007D075F" w:rsidRPr="00CA5AE9" w:rsidRDefault="007D075F" w:rsidP="00015D3C">
      <w:pPr>
        <w:widowControl w:val="0"/>
        <w:tabs>
          <w:tab w:val="left" w:pos="2850"/>
        </w:tabs>
        <w:autoSpaceDE w:val="0"/>
        <w:autoSpaceDN w:val="0"/>
        <w:adjustRightInd w:val="0"/>
        <w:jc w:val="both"/>
        <w:rPr>
          <w:rFonts w:ascii="Arial Narrow" w:hAnsi="Arial Narrow" w:cs="Arial"/>
          <w:sz w:val="22"/>
          <w:szCs w:val="22"/>
        </w:rPr>
      </w:pPr>
      <w:r w:rsidRPr="00CA5AE9">
        <w:rPr>
          <w:rFonts w:ascii="Arial Narrow" w:hAnsi="Arial Narrow" w:cs="Arial"/>
          <w:sz w:val="22"/>
          <w:szCs w:val="22"/>
        </w:rPr>
        <w:tab/>
      </w:r>
    </w:p>
    <w:tbl>
      <w:tblPr>
        <w:tblW w:w="8237" w:type="dxa"/>
        <w:tblInd w:w="55" w:type="dxa"/>
        <w:tblLayout w:type="fixed"/>
        <w:tblCellMar>
          <w:left w:w="70" w:type="dxa"/>
          <w:right w:w="70" w:type="dxa"/>
        </w:tblCellMar>
        <w:tblLook w:val="04A0" w:firstRow="1" w:lastRow="0" w:firstColumn="1" w:lastColumn="0" w:noHBand="0" w:noVBand="1"/>
      </w:tblPr>
      <w:tblGrid>
        <w:gridCol w:w="640"/>
        <w:gridCol w:w="3880"/>
        <w:gridCol w:w="880"/>
        <w:gridCol w:w="760"/>
        <w:gridCol w:w="2077"/>
      </w:tblGrid>
      <w:tr w:rsidR="0004514B" w:rsidRPr="00CA5AE9" w:rsidTr="0004514B">
        <w:trPr>
          <w:trHeight w:val="534"/>
        </w:trPr>
        <w:tc>
          <w:tcPr>
            <w:tcW w:w="8237" w:type="dxa"/>
            <w:gridSpan w:val="5"/>
            <w:tcBorders>
              <w:top w:val="single" w:sz="4" w:space="0" w:color="auto"/>
              <w:left w:val="single" w:sz="4" w:space="0" w:color="auto"/>
              <w:bottom w:val="single" w:sz="4" w:space="0" w:color="auto"/>
              <w:right w:val="single" w:sz="4" w:space="0" w:color="auto"/>
            </w:tcBorders>
          </w:tcPr>
          <w:p w:rsidR="0004514B" w:rsidRPr="00CA5AE9" w:rsidRDefault="0004514B" w:rsidP="00015D3C">
            <w:pPr>
              <w:widowControl w:val="0"/>
              <w:suppressAutoHyphens/>
              <w:jc w:val="center"/>
              <w:rPr>
                <w:rFonts w:ascii="Arial Narrow" w:hAnsi="Arial Narrow" w:cs="Times New Roman"/>
                <w:bCs/>
                <w:i/>
                <w:color w:val="FF0000"/>
                <w:sz w:val="22"/>
                <w:szCs w:val="22"/>
              </w:rPr>
            </w:pPr>
            <w:r w:rsidRPr="00CA5AE9">
              <w:rPr>
                <w:rFonts w:ascii="Arial Narrow" w:hAnsi="Arial Narrow" w:cs="Times New Roman"/>
                <w:bCs/>
                <w:sz w:val="22"/>
                <w:szCs w:val="22"/>
              </w:rPr>
              <w:t xml:space="preserve">Prestador do serviço </w:t>
            </w:r>
            <w:r w:rsidRPr="00CA5AE9">
              <w:rPr>
                <w:rFonts w:ascii="Arial Narrow" w:hAnsi="Arial Narrow" w:cs="Times New Roman"/>
                <w:bCs/>
                <w:i/>
                <w:color w:val="FF0000"/>
                <w:sz w:val="22"/>
                <w:szCs w:val="22"/>
              </w:rPr>
              <w:t>(razão social, CNPJ/MF, endereço, contatos, representante)</w:t>
            </w:r>
          </w:p>
          <w:p w:rsidR="0004514B" w:rsidRPr="00CA5AE9" w:rsidRDefault="0004514B" w:rsidP="00015D3C">
            <w:pPr>
              <w:jc w:val="center"/>
              <w:rPr>
                <w:rFonts w:ascii="Arial Narrow" w:hAnsi="Arial Narrow" w:cs="Times New Roman"/>
                <w:b/>
                <w:bCs/>
                <w:color w:val="000000"/>
                <w:sz w:val="22"/>
                <w:szCs w:val="22"/>
              </w:rPr>
            </w:pPr>
          </w:p>
        </w:tc>
      </w:tr>
      <w:tr w:rsidR="0004514B" w:rsidRPr="00CA5AE9" w:rsidTr="0004514B">
        <w:trPr>
          <w:trHeight w:val="1305"/>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Item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04514B" w:rsidRPr="00CA5AE9" w:rsidRDefault="0004514B"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DESCRIÇÃO/ESPECIFICAÇÕES </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04514B" w:rsidRPr="00CA5AE9" w:rsidRDefault="0004514B"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Unidade de Medida </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Quant.</w:t>
            </w:r>
          </w:p>
        </w:tc>
        <w:tc>
          <w:tcPr>
            <w:tcW w:w="2077" w:type="dxa"/>
            <w:tcBorders>
              <w:top w:val="single" w:sz="4" w:space="0" w:color="auto"/>
              <w:left w:val="nil"/>
              <w:bottom w:val="single" w:sz="4" w:space="0" w:color="auto"/>
              <w:right w:val="single" w:sz="4" w:space="0" w:color="auto"/>
            </w:tcBorders>
          </w:tcPr>
          <w:p w:rsidR="0004514B" w:rsidRPr="00CA5AE9" w:rsidRDefault="0004514B"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Valor Unitário </w:t>
            </w: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42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54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69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E5E0E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1 ao 77.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E5E0EC"/>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79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694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90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100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110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120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132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147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27</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70"/>
        </w:trPr>
        <w:tc>
          <w:tcPr>
            <w:tcW w:w="640" w:type="dxa"/>
            <w:tcBorders>
              <w:top w:val="nil"/>
              <w:left w:val="single" w:sz="4" w:space="0" w:color="auto"/>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79 ao 155.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BE97"/>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157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169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178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187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197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209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219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C5D9F1"/>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C5D9F1"/>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A"/>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230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240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250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260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272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52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285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D7E4BC"/>
            <w:vAlign w:val="center"/>
            <w:hideMark/>
          </w:tcPr>
          <w:p w:rsidR="0004514B" w:rsidRPr="00CA5AE9" w:rsidRDefault="0004514B"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D7E4BC"/>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69</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295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305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314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54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323</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324</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325</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326</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327</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328</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231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329</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330</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780"/>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331</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288 ao 330 e 332. </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r w:rsidR="0004514B" w:rsidRPr="00CA5AE9" w:rsidTr="0004514B">
        <w:trPr>
          <w:trHeight w:val="1035"/>
        </w:trPr>
        <w:tc>
          <w:tcPr>
            <w:tcW w:w="640" w:type="dxa"/>
            <w:tcBorders>
              <w:top w:val="nil"/>
              <w:left w:val="single" w:sz="4" w:space="0" w:color="auto"/>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332</w:t>
            </w:r>
          </w:p>
        </w:tc>
        <w:tc>
          <w:tcPr>
            <w:tcW w:w="3880" w:type="dxa"/>
            <w:tcBorders>
              <w:top w:val="nil"/>
              <w:left w:val="nil"/>
              <w:bottom w:val="single" w:sz="4" w:space="0" w:color="auto"/>
              <w:right w:val="single" w:sz="4" w:space="0" w:color="auto"/>
            </w:tcBorders>
            <w:shd w:val="clear" w:color="auto" w:fill="auto"/>
            <w:vAlign w:val="bottom"/>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880" w:type="dxa"/>
            <w:tcBorders>
              <w:top w:val="nil"/>
              <w:left w:val="nil"/>
              <w:bottom w:val="single" w:sz="4" w:space="0" w:color="auto"/>
              <w:right w:val="single" w:sz="4" w:space="0" w:color="auto"/>
            </w:tcBorders>
            <w:shd w:val="clear" w:color="auto" w:fill="auto"/>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Unid</w:t>
            </w:r>
          </w:p>
        </w:tc>
        <w:tc>
          <w:tcPr>
            <w:tcW w:w="760" w:type="dxa"/>
            <w:tcBorders>
              <w:top w:val="nil"/>
              <w:left w:val="nil"/>
              <w:bottom w:val="single" w:sz="4" w:space="0" w:color="auto"/>
              <w:right w:val="single" w:sz="4" w:space="0" w:color="auto"/>
            </w:tcBorders>
            <w:shd w:val="clear" w:color="000000" w:fill="B6DDE8"/>
            <w:noWrap/>
            <w:vAlign w:val="center"/>
            <w:hideMark/>
          </w:tcPr>
          <w:p w:rsidR="0004514B" w:rsidRPr="00CA5AE9" w:rsidRDefault="0004514B"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2077" w:type="dxa"/>
            <w:tcBorders>
              <w:top w:val="nil"/>
              <w:left w:val="nil"/>
              <w:bottom w:val="single" w:sz="4" w:space="0" w:color="auto"/>
              <w:right w:val="single" w:sz="4" w:space="0" w:color="auto"/>
            </w:tcBorders>
            <w:shd w:val="clear" w:color="auto" w:fill="auto"/>
          </w:tcPr>
          <w:p w:rsidR="0004514B" w:rsidRPr="00CA5AE9" w:rsidRDefault="0004514B" w:rsidP="00015D3C">
            <w:pPr>
              <w:jc w:val="center"/>
              <w:rPr>
                <w:rFonts w:ascii="Arial Narrow" w:hAnsi="Arial Narrow" w:cs="Times New Roman"/>
                <w:color w:val="000000"/>
                <w:sz w:val="22"/>
                <w:szCs w:val="22"/>
              </w:rPr>
            </w:pPr>
          </w:p>
        </w:tc>
      </w:tr>
    </w:tbl>
    <w:p w:rsidR="007D075F" w:rsidRPr="00CA5AE9" w:rsidRDefault="007D075F" w:rsidP="00015D3C">
      <w:pPr>
        <w:widowControl w:val="0"/>
        <w:tabs>
          <w:tab w:val="left" w:pos="2850"/>
        </w:tabs>
        <w:autoSpaceDE w:val="0"/>
        <w:autoSpaceDN w:val="0"/>
        <w:adjustRightInd w:val="0"/>
        <w:jc w:val="both"/>
        <w:rPr>
          <w:rFonts w:ascii="Arial Narrow" w:hAnsi="Arial Narrow" w:cs="Arial"/>
          <w:sz w:val="22"/>
          <w:szCs w:val="22"/>
        </w:rPr>
      </w:pP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color w:val="auto"/>
          <w:sz w:val="22"/>
          <w:szCs w:val="22"/>
        </w:rPr>
      </w:pPr>
      <w:r w:rsidRPr="00CA5AE9">
        <w:rPr>
          <w:rFonts w:ascii="Arial Narrow" w:hAnsi="Arial Narrow"/>
          <w:color w:val="auto"/>
          <w:sz w:val="22"/>
          <w:szCs w:val="22"/>
        </w:rPr>
        <w:t>ÓRGÃ</w:t>
      </w:r>
      <w:r w:rsidR="004E46B7" w:rsidRPr="00CA5AE9">
        <w:rPr>
          <w:rFonts w:ascii="Arial Narrow" w:hAnsi="Arial Narrow"/>
          <w:color w:val="auto"/>
          <w:sz w:val="22"/>
          <w:szCs w:val="22"/>
        </w:rPr>
        <w:t>O GERENCIADOR E PARTICIPANTES</w:t>
      </w:r>
    </w:p>
    <w:p w:rsidR="007D075F" w:rsidRPr="00CA5AE9" w:rsidRDefault="007D075F" w:rsidP="00015D3C">
      <w:pPr>
        <w:numPr>
          <w:ilvl w:val="1"/>
          <w:numId w:val="41"/>
        </w:numPr>
        <w:spacing w:before="120" w:after="120" w:line="276" w:lineRule="auto"/>
        <w:ind w:left="0" w:firstLine="0"/>
        <w:jc w:val="both"/>
        <w:rPr>
          <w:rFonts w:ascii="Arial Narrow" w:hAnsi="Arial Narrow"/>
          <w:sz w:val="22"/>
          <w:szCs w:val="22"/>
        </w:rPr>
      </w:pPr>
      <w:r w:rsidRPr="00CA5AE9">
        <w:rPr>
          <w:rFonts w:ascii="Arial Narrow" w:hAnsi="Arial Narrow" w:cs="Times New Roman"/>
          <w:sz w:val="22"/>
          <w:szCs w:val="22"/>
        </w:rPr>
        <w:t>O órgão gerenciador será o Centro de Formação de Professores da Universidade Federal de Campina Grande;</w:t>
      </w:r>
    </w:p>
    <w:p w:rsidR="007D075F" w:rsidRPr="00CA5AE9" w:rsidRDefault="007D075F" w:rsidP="00015D3C">
      <w:pPr>
        <w:numPr>
          <w:ilvl w:val="1"/>
          <w:numId w:val="41"/>
        </w:numPr>
        <w:spacing w:before="120" w:after="120" w:line="276" w:lineRule="auto"/>
        <w:ind w:left="0" w:firstLine="0"/>
        <w:jc w:val="both"/>
        <w:rPr>
          <w:rFonts w:ascii="Arial Narrow" w:hAnsi="Arial Narrow" w:cs="Times New Roman"/>
          <w:sz w:val="22"/>
          <w:szCs w:val="22"/>
        </w:rPr>
      </w:pPr>
      <w:r w:rsidRPr="00CA5AE9">
        <w:rPr>
          <w:rFonts w:ascii="Arial Narrow" w:hAnsi="Arial Narrow" w:cs="Times New Roman"/>
          <w:sz w:val="22"/>
          <w:szCs w:val="22"/>
        </w:rPr>
        <w:t>São órgãos e entidades públicas participantes do registro de preços:</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7D075F" w:rsidRPr="00CA5AE9" w:rsidTr="007D075F">
        <w:tc>
          <w:tcPr>
            <w:tcW w:w="2148" w:type="dxa"/>
          </w:tcPr>
          <w:p w:rsidR="007D075F" w:rsidRPr="00CA5AE9" w:rsidRDefault="007D075F" w:rsidP="00015D3C">
            <w:pPr>
              <w:widowControl w:val="0"/>
              <w:autoSpaceDE w:val="0"/>
              <w:autoSpaceDN w:val="0"/>
              <w:adjustRightInd w:val="0"/>
              <w:ind w:right="-30"/>
              <w:jc w:val="center"/>
              <w:rPr>
                <w:rFonts w:ascii="Arial Narrow" w:hAnsi="Arial Narrow" w:cs="Arial"/>
                <w:iCs/>
                <w:sz w:val="22"/>
                <w:szCs w:val="22"/>
              </w:rPr>
            </w:pPr>
            <w:r w:rsidRPr="00CA5AE9">
              <w:rPr>
                <w:rFonts w:ascii="Arial Narrow" w:hAnsi="Arial Narrow" w:cs="Arial"/>
                <w:iCs/>
                <w:sz w:val="22"/>
                <w:szCs w:val="22"/>
              </w:rPr>
              <w:lastRenderedPageBreak/>
              <w:t xml:space="preserve">Item nº </w:t>
            </w:r>
          </w:p>
        </w:tc>
        <w:tc>
          <w:tcPr>
            <w:tcW w:w="6607" w:type="dxa"/>
          </w:tcPr>
          <w:p w:rsidR="007D075F" w:rsidRPr="00CA5AE9" w:rsidRDefault="007D075F" w:rsidP="00015D3C">
            <w:pPr>
              <w:widowControl w:val="0"/>
              <w:autoSpaceDE w:val="0"/>
              <w:autoSpaceDN w:val="0"/>
              <w:adjustRightInd w:val="0"/>
              <w:ind w:right="-30"/>
              <w:jc w:val="center"/>
              <w:rPr>
                <w:rFonts w:ascii="Arial Narrow" w:hAnsi="Arial Narrow" w:cs="Arial"/>
                <w:iCs/>
                <w:sz w:val="22"/>
                <w:szCs w:val="22"/>
              </w:rPr>
            </w:pPr>
            <w:r w:rsidRPr="00CA5AE9">
              <w:rPr>
                <w:rFonts w:ascii="Arial Narrow" w:hAnsi="Arial Narrow" w:cs="Arial"/>
                <w:iCs/>
                <w:sz w:val="22"/>
                <w:szCs w:val="22"/>
              </w:rPr>
              <w:t>Órgãos Participantes</w:t>
            </w:r>
          </w:p>
        </w:tc>
      </w:tr>
      <w:tr w:rsidR="007D075F" w:rsidRPr="00CA5AE9" w:rsidTr="007D075F">
        <w:tc>
          <w:tcPr>
            <w:tcW w:w="2148" w:type="dxa"/>
          </w:tcPr>
          <w:p w:rsidR="007D075F" w:rsidRPr="00CA5AE9" w:rsidRDefault="007D075F" w:rsidP="00015D3C">
            <w:pPr>
              <w:widowControl w:val="0"/>
              <w:autoSpaceDE w:val="0"/>
              <w:autoSpaceDN w:val="0"/>
              <w:adjustRightInd w:val="0"/>
              <w:ind w:right="-30"/>
              <w:jc w:val="center"/>
              <w:rPr>
                <w:rFonts w:ascii="Arial Narrow" w:hAnsi="Arial Narrow" w:cs="Arial"/>
                <w:iCs/>
                <w:sz w:val="22"/>
                <w:szCs w:val="22"/>
              </w:rPr>
            </w:pPr>
            <w:r w:rsidRPr="00CA5AE9">
              <w:rPr>
                <w:rFonts w:ascii="Arial Narrow" w:hAnsi="Arial Narrow" w:cs="Arial"/>
                <w:iCs/>
                <w:sz w:val="22"/>
                <w:szCs w:val="22"/>
              </w:rPr>
              <w:t>1 à 78</w:t>
            </w:r>
          </w:p>
        </w:tc>
        <w:tc>
          <w:tcPr>
            <w:tcW w:w="6607" w:type="dxa"/>
          </w:tcPr>
          <w:p w:rsidR="007D075F" w:rsidRPr="00CA5AE9" w:rsidRDefault="007D075F" w:rsidP="00015D3C">
            <w:pPr>
              <w:spacing w:line="259" w:lineRule="auto"/>
              <w:jc w:val="both"/>
              <w:rPr>
                <w:rFonts w:ascii="Arial Narrow" w:hAnsi="Arial Narrow" w:cs="Arial"/>
                <w:iCs/>
                <w:sz w:val="22"/>
                <w:szCs w:val="22"/>
              </w:rPr>
            </w:pPr>
            <w:r w:rsidRPr="00CA5AE9">
              <w:rPr>
                <w:rFonts w:ascii="Arial Narrow" w:hAnsi="Arial Narrow" w:cs="Arial"/>
                <w:iCs/>
                <w:sz w:val="22"/>
                <w:szCs w:val="22"/>
              </w:rPr>
              <w:t xml:space="preserve">CENTRO DE CIÊNCIAS HUMANAS, SOCIAIS E AGRÁRIAS da UFPB – UASG 153074 </w:t>
            </w:r>
          </w:p>
        </w:tc>
      </w:tr>
      <w:tr w:rsidR="007D075F" w:rsidRPr="00CA5AE9" w:rsidTr="007D075F">
        <w:tc>
          <w:tcPr>
            <w:tcW w:w="2148" w:type="dxa"/>
          </w:tcPr>
          <w:p w:rsidR="007D075F" w:rsidRPr="00CA5AE9" w:rsidRDefault="007D075F" w:rsidP="00015D3C">
            <w:pPr>
              <w:widowControl w:val="0"/>
              <w:autoSpaceDE w:val="0"/>
              <w:autoSpaceDN w:val="0"/>
              <w:adjustRightInd w:val="0"/>
              <w:ind w:right="-30"/>
              <w:jc w:val="center"/>
              <w:rPr>
                <w:rFonts w:ascii="Arial Narrow" w:hAnsi="Arial Narrow" w:cs="Arial"/>
                <w:iCs/>
                <w:sz w:val="22"/>
                <w:szCs w:val="22"/>
              </w:rPr>
            </w:pPr>
            <w:r w:rsidRPr="00CA5AE9">
              <w:rPr>
                <w:rFonts w:ascii="Arial Narrow" w:hAnsi="Arial Narrow" w:cs="Arial"/>
                <w:iCs/>
                <w:sz w:val="22"/>
                <w:szCs w:val="22"/>
              </w:rPr>
              <w:t>157 à 220</w:t>
            </w:r>
          </w:p>
        </w:tc>
        <w:tc>
          <w:tcPr>
            <w:tcW w:w="6607" w:type="dxa"/>
          </w:tcPr>
          <w:p w:rsidR="007D075F" w:rsidRPr="00CA5AE9" w:rsidRDefault="007D075F" w:rsidP="00015D3C">
            <w:pPr>
              <w:spacing w:line="259" w:lineRule="auto"/>
              <w:jc w:val="both"/>
              <w:rPr>
                <w:rFonts w:ascii="Arial Narrow" w:hAnsi="Arial Narrow" w:cs="Arial"/>
                <w:iCs/>
                <w:sz w:val="22"/>
                <w:szCs w:val="22"/>
              </w:rPr>
            </w:pPr>
            <w:r w:rsidRPr="00CA5AE9">
              <w:rPr>
                <w:rFonts w:ascii="Arial Narrow" w:hAnsi="Arial Narrow" w:cs="Arial"/>
                <w:iCs/>
                <w:sz w:val="22"/>
                <w:szCs w:val="22"/>
              </w:rPr>
              <w:t>BIBLIOTECA CENTRAL DA UFPB – UASG 153070</w:t>
            </w:r>
          </w:p>
        </w:tc>
      </w:tr>
      <w:tr w:rsidR="007D075F" w:rsidRPr="00CA5AE9" w:rsidTr="007D075F">
        <w:tc>
          <w:tcPr>
            <w:tcW w:w="2148" w:type="dxa"/>
          </w:tcPr>
          <w:p w:rsidR="007D075F" w:rsidRPr="00CA5AE9" w:rsidRDefault="007D075F" w:rsidP="00015D3C">
            <w:pPr>
              <w:widowControl w:val="0"/>
              <w:autoSpaceDE w:val="0"/>
              <w:autoSpaceDN w:val="0"/>
              <w:adjustRightInd w:val="0"/>
              <w:ind w:right="-30"/>
              <w:jc w:val="center"/>
              <w:rPr>
                <w:rFonts w:ascii="Arial Narrow" w:hAnsi="Arial Narrow" w:cs="Arial"/>
                <w:iCs/>
                <w:sz w:val="22"/>
                <w:szCs w:val="22"/>
              </w:rPr>
            </w:pPr>
            <w:r w:rsidRPr="00CA5AE9">
              <w:rPr>
                <w:rFonts w:ascii="Arial Narrow" w:hAnsi="Arial Narrow" w:cs="Arial"/>
                <w:iCs/>
                <w:sz w:val="22"/>
                <w:szCs w:val="22"/>
              </w:rPr>
              <w:t>221 à 287</w:t>
            </w:r>
          </w:p>
        </w:tc>
        <w:tc>
          <w:tcPr>
            <w:tcW w:w="6607" w:type="dxa"/>
          </w:tcPr>
          <w:p w:rsidR="007D075F" w:rsidRPr="00CA5AE9" w:rsidRDefault="007D075F" w:rsidP="00015D3C">
            <w:pPr>
              <w:widowControl w:val="0"/>
              <w:autoSpaceDE w:val="0"/>
              <w:autoSpaceDN w:val="0"/>
              <w:adjustRightInd w:val="0"/>
              <w:ind w:right="-30"/>
              <w:jc w:val="both"/>
              <w:rPr>
                <w:rFonts w:ascii="Arial Narrow" w:hAnsi="Arial Narrow" w:cs="Arial"/>
                <w:iCs/>
                <w:sz w:val="22"/>
                <w:szCs w:val="22"/>
              </w:rPr>
            </w:pPr>
            <w:r w:rsidRPr="00CA5AE9">
              <w:rPr>
                <w:rFonts w:ascii="Arial Narrow" w:hAnsi="Arial Narrow" w:cs="Arial"/>
                <w:iCs/>
                <w:sz w:val="22"/>
                <w:szCs w:val="22"/>
              </w:rPr>
              <w:t>CENTRO DE CIÊNCIAS APLICADAS E EDUCAÇÃO DA UFPB – UASG 155916</w:t>
            </w:r>
          </w:p>
        </w:tc>
      </w:tr>
      <w:tr w:rsidR="007D075F" w:rsidRPr="00CA5AE9" w:rsidTr="007D075F">
        <w:tc>
          <w:tcPr>
            <w:tcW w:w="2148" w:type="dxa"/>
          </w:tcPr>
          <w:p w:rsidR="007D075F" w:rsidRPr="00CA5AE9" w:rsidRDefault="007D075F" w:rsidP="00015D3C">
            <w:pPr>
              <w:widowControl w:val="0"/>
              <w:autoSpaceDE w:val="0"/>
              <w:autoSpaceDN w:val="0"/>
              <w:adjustRightInd w:val="0"/>
              <w:ind w:right="-30"/>
              <w:jc w:val="center"/>
              <w:rPr>
                <w:rFonts w:ascii="Arial Narrow" w:hAnsi="Arial Narrow" w:cs="Arial"/>
                <w:iCs/>
                <w:sz w:val="22"/>
                <w:szCs w:val="22"/>
              </w:rPr>
            </w:pPr>
            <w:r w:rsidRPr="00CA5AE9">
              <w:rPr>
                <w:rFonts w:ascii="Arial Narrow" w:hAnsi="Arial Narrow" w:cs="Arial"/>
                <w:iCs/>
                <w:sz w:val="22"/>
                <w:szCs w:val="22"/>
              </w:rPr>
              <w:t>288 à 332</w:t>
            </w:r>
          </w:p>
        </w:tc>
        <w:tc>
          <w:tcPr>
            <w:tcW w:w="6607" w:type="dxa"/>
          </w:tcPr>
          <w:p w:rsidR="007D075F" w:rsidRPr="00CA5AE9" w:rsidRDefault="007D075F" w:rsidP="00015D3C">
            <w:pPr>
              <w:widowControl w:val="0"/>
              <w:autoSpaceDE w:val="0"/>
              <w:autoSpaceDN w:val="0"/>
              <w:adjustRightInd w:val="0"/>
              <w:ind w:right="-30"/>
              <w:jc w:val="both"/>
              <w:rPr>
                <w:rFonts w:ascii="Arial Narrow" w:hAnsi="Arial Narrow" w:cs="Arial"/>
                <w:iCs/>
                <w:sz w:val="22"/>
                <w:szCs w:val="22"/>
              </w:rPr>
            </w:pPr>
            <w:r w:rsidRPr="00CA5AE9">
              <w:rPr>
                <w:rFonts w:ascii="Arial Narrow" w:hAnsi="Arial Narrow" w:cs="Arial"/>
                <w:iCs/>
                <w:sz w:val="22"/>
                <w:szCs w:val="22"/>
              </w:rPr>
              <w:t xml:space="preserve">CENTRO DE DESENVOLVIMENTO SUSTENTÁVEL DO SEMIÁRIDO DA UFCG – UASG 158401 </w:t>
            </w:r>
          </w:p>
        </w:tc>
      </w:tr>
    </w:tbl>
    <w:p w:rsidR="007D075F" w:rsidRPr="00CA5AE9" w:rsidRDefault="007D075F" w:rsidP="00015D3C">
      <w:pPr>
        <w:widowControl w:val="0"/>
        <w:autoSpaceDE w:val="0"/>
        <w:autoSpaceDN w:val="0"/>
        <w:adjustRightInd w:val="0"/>
        <w:ind w:right="-30"/>
        <w:jc w:val="both"/>
        <w:rPr>
          <w:rFonts w:ascii="Arial Narrow" w:hAnsi="Arial Narrow" w:cs="Arial"/>
          <w:i/>
          <w:iCs/>
          <w:color w:val="FF0000"/>
          <w:sz w:val="22"/>
          <w:szCs w:val="22"/>
        </w:rPr>
      </w:pP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i/>
          <w:color w:val="FF0000"/>
          <w:sz w:val="22"/>
          <w:szCs w:val="22"/>
          <w:lang w:eastAsia="en-US"/>
        </w:rPr>
      </w:pPr>
      <w:r w:rsidRPr="00CA5AE9">
        <w:rPr>
          <w:rFonts w:ascii="Arial Narrow" w:hAnsi="Arial Narrow"/>
          <w:sz w:val="22"/>
          <w:szCs w:val="22"/>
          <w:lang w:eastAsia="en-US"/>
        </w:rPr>
        <w:t>DA ADESÃO À ATA DE REGISTRO DE PREÇOS</w:t>
      </w:r>
    </w:p>
    <w:p w:rsidR="007D075F" w:rsidRPr="00CA5AE9" w:rsidRDefault="007D075F" w:rsidP="00015D3C">
      <w:pPr>
        <w:pStyle w:val="Nivel10"/>
        <w:widowControl w:val="0"/>
        <w:numPr>
          <w:ilvl w:val="1"/>
          <w:numId w:val="41"/>
        </w:numPr>
        <w:autoSpaceDE w:val="0"/>
        <w:autoSpaceDN w:val="0"/>
        <w:adjustRightInd w:val="0"/>
        <w:spacing w:after="120"/>
        <w:ind w:left="0" w:firstLine="0"/>
        <w:rPr>
          <w:rFonts w:ascii="Arial Narrow" w:hAnsi="Arial Narrow"/>
          <w:b w:val="0"/>
          <w:color w:val="FF0000"/>
          <w:sz w:val="22"/>
          <w:szCs w:val="22"/>
          <w:lang w:eastAsia="en-US"/>
        </w:rPr>
      </w:pPr>
      <w:r w:rsidRPr="00CA5AE9">
        <w:rPr>
          <w:rFonts w:ascii="Arial Narrow" w:hAnsi="Arial Narrow"/>
          <w:b w:val="0"/>
          <w:sz w:val="22"/>
          <w:szCs w:val="22"/>
          <w:lang w:eastAsia="en-US"/>
        </w:rPr>
        <w:t xml:space="preserve">Não será admitida adesão à ata de registro de preços. </w:t>
      </w: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iCs/>
          <w:sz w:val="22"/>
          <w:szCs w:val="22"/>
        </w:rPr>
      </w:pPr>
      <w:r w:rsidRPr="00CA5AE9">
        <w:rPr>
          <w:rFonts w:ascii="Arial Narrow" w:hAnsi="Arial Narrow"/>
          <w:sz w:val="22"/>
          <w:szCs w:val="22"/>
        </w:rPr>
        <w:t xml:space="preserve">VALIDADE DA ATA </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sz w:val="22"/>
          <w:szCs w:val="22"/>
        </w:rPr>
        <w:t>A validade da Ata de Registro de Preços será de 12 meses, a partir do(a)................................, não podendo ser prorrogada.</w:t>
      </w: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sz w:val="22"/>
          <w:szCs w:val="22"/>
        </w:rPr>
      </w:pPr>
      <w:r w:rsidRPr="00CA5AE9">
        <w:rPr>
          <w:rFonts w:ascii="Arial Narrow" w:hAnsi="Arial Narrow"/>
          <w:sz w:val="22"/>
          <w:szCs w:val="22"/>
        </w:rPr>
        <w:t xml:space="preserve">REVISÃO E CANCELAMENTO </w:t>
      </w:r>
    </w:p>
    <w:p w:rsidR="007D075F" w:rsidRPr="00CA5AE9" w:rsidRDefault="007D075F" w:rsidP="00015D3C">
      <w:pPr>
        <w:pStyle w:val="PargrafodaLista"/>
        <w:numPr>
          <w:ilvl w:val="1"/>
          <w:numId w:val="41"/>
        </w:numPr>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Administração realizará pesquisa de mercado periodicamente, em intervalos não superiores a 180 (cento e oitenta) dias, a fim de verificar a vantajosidade dos preços registrados nesta Ata.</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Os preços registrados poderão ser revistos em decorrência de eventual redução dos preços praticados no mercado ou de fato que eleve o custo do objeto registrado, cabendo à Administração promover as negociações junto ao(s) fornecedor(es).</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Quando o preço registrado tornar-se superior ao preço praticado no mercado por motivo superveniente, a Administração convocará o(s) fornecedor(es) para negociar(em) a redução dos preços aos valores praticados pelo mercado.</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 fornecedor que não aceitar reduzir seu preço ao valor praticado pelo mercado será liberado do compromisso assumido, sem aplicação de penalidade.</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A ordem de classificação dos fornecedores que aceitarem reduzir seus preços aos valores de mercado observará a classificação original.</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Quando o preço de mercado tornar-se superior aos preços registrados e o fornecedor não puder cumprir o compromisso, o órgão gerenciador poderá:</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liberar o fornecedor do compromisso assumido, caso a comunicação ocorra antes do pedido de fornecimento, e sem aplicação da penalidade se confirmada a veracidade dos motivos e comprovantes apresentados; e</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convocar os demais fornecedores para assegurar igual oportunidade de negociação.</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lastRenderedPageBreak/>
        <w:t>Não havendo êxito nas negociações, o órgão gerenciador deverá proceder à revogação desta ata de registro de preços, adotando as medidas cabíveis para obtenção da contratação mais vantajosa.</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 registro do fornecedor será cancelado quando:</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descumprir as condições da ata de registro de preços;</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não retirar a nota de empenho ou instrumento equivalente no prazo estabelecido pela Administração, sem justificativa aceitável;</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não aceitar reduzir o seu preço registrado, na hipótese deste se tornar superior àqueles praticados no mercado; ou</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sofrer sanção administrativa cujo efeito torne-o proibido de celebrar contrato administrativo, alcançando o órgão gerenciador e órgão(s) participante(s).</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 cancelamento de registros nas hipóteses previstas nos itens 5.6.1, 5.6.2 e 5.6.4 será formalizado por despacho do órgão gerenciador, assegurado o contraditório e a ampla defesa.</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O cancelamento do registro de preços poderá ocorrer por fato superveniente, decorrente de caso fortuito ou força maior, que prejudique o cumprimento da ata, devidamente comprovados e justificados:</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sz w:val="22"/>
          <w:szCs w:val="22"/>
        </w:rPr>
      </w:pPr>
      <w:r w:rsidRPr="00CA5AE9">
        <w:rPr>
          <w:rFonts w:ascii="Arial Narrow" w:hAnsi="Arial Narrow" w:cs="Arial"/>
          <w:sz w:val="22"/>
          <w:szCs w:val="22"/>
        </w:rPr>
        <w:t>por razão de interesse público; ou</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i/>
          <w:sz w:val="22"/>
          <w:szCs w:val="22"/>
        </w:rPr>
      </w:pPr>
      <w:r w:rsidRPr="00CA5AE9">
        <w:rPr>
          <w:rFonts w:ascii="Arial Narrow" w:hAnsi="Arial Narrow" w:cs="Arial"/>
          <w:sz w:val="22"/>
          <w:szCs w:val="22"/>
        </w:rPr>
        <w:t>a pedido do fornecedor. </w:t>
      </w: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sz w:val="22"/>
          <w:szCs w:val="22"/>
        </w:rPr>
      </w:pPr>
      <w:r w:rsidRPr="00CA5AE9">
        <w:rPr>
          <w:rFonts w:ascii="Arial Narrow" w:hAnsi="Arial Narrow"/>
          <w:sz w:val="22"/>
          <w:szCs w:val="22"/>
        </w:rPr>
        <w:t>DAS PENALIDADES</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O descumprimento da Ata de Registro de Preços ensejará aplicação das penalidades estabelecidas no Edital.</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O órgão participante deverá comunicar ao órgão gerenciador qualquer das ocorrências previstas no art. 20 do Decreto nº 7.892/2013, dada a necessidade de instauração de procedimento para cancelamento do registro do fornecedor.</w:t>
      </w:r>
    </w:p>
    <w:p w:rsidR="007D075F" w:rsidRPr="00CA5AE9" w:rsidRDefault="007D075F" w:rsidP="00015D3C">
      <w:pPr>
        <w:pStyle w:val="Nivel10"/>
        <w:widowControl w:val="0"/>
        <w:numPr>
          <w:ilvl w:val="0"/>
          <w:numId w:val="41"/>
        </w:numPr>
        <w:autoSpaceDE w:val="0"/>
        <w:autoSpaceDN w:val="0"/>
        <w:adjustRightInd w:val="0"/>
        <w:spacing w:after="120"/>
        <w:ind w:left="0" w:firstLine="0"/>
        <w:rPr>
          <w:rFonts w:ascii="Arial Narrow" w:hAnsi="Arial Narrow"/>
          <w:sz w:val="22"/>
          <w:szCs w:val="22"/>
        </w:rPr>
      </w:pPr>
      <w:r w:rsidRPr="00CA5AE9">
        <w:rPr>
          <w:rFonts w:ascii="Arial Narrow" w:hAnsi="Arial Narrow"/>
          <w:sz w:val="22"/>
          <w:szCs w:val="22"/>
        </w:rPr>
        <w:t>CONDIÇÕES GERAIS</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 xml:space="preserve">É vedado efetuar acréscimos nos quantitativos fixados nesta ata de registro de preços, inclusive o acréscimo de que trata o § 1º do art. 65 da Lei </w:t>
      </w:r>
      <w:r w:rsidRPr="00CA5AE9">
        <w:rPr>
          <w:rFonts w:ascii="Arial Narrow" w:hAnsi="Arial Narrow" w:cs="Arial"/>
          <w:sz w:val="22"/>
          <w:szCs w:val="22"/>
        </w:rPr>
        <w:t>nº 8.666/93, nos termos do art. 12, §1º do Decreto nº 7.892/13.</w:t>
      </w:r>
    </w:p>
    <w:p w:rsidR="007D075F" w:rsidRPr="00CA5AE9" w:rsidRDefault="007D075F" w:rsidP="00015D3C">
      <w:pPr>
        <w:rPr>
          <w:rFonts w:ascii="Arial Narrow" w:hAnsi="Arial Narrow"/>
          <w:sz w:val="22"/>
          <w:szCs w:val="22"/>
        </w:rPr>
      </w:pP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sz w:val="22"/>
          <w:szCs w:val="22"/>
        </w:rPr>
        <w:lastRenderedPageBreak/>
        <w:t>No caso de adjudicação por preço global de grupo de itens, só será admitida a contratação dos itens nas seguintes hipóteses.</w:t>
      </w:r>
    </w:p>
    <w:p w:rsidR="007D075F" w:rsidRPr="00CA5AE9" w:rsidRDefault="007D075F" w:rsidP="00015D3C">
      <w:pPr>
        <w:numPr>
          <w:ilvl w:val="2"/>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 xml:space="preserve"> contratação da totalidade dos itens de grupo, respeitadas as proporções de quantitativos definidos no certame; </w:t>
      </w:r>
    </w:p>
    <w:p w:rsidR="007D075F" w:rsidRPr="00CA5AE9" w:rsidRDefault="007D075F" w:rsidP="00015D3C">
      <w:pPr>
        <w:numPr>
          <w:ilvl w:val="1"/>
          <w:numId w:val="41"/>
        </w:numPr>
        <w:autoSpaceDE w:val="0"/>
        <w:autoSpaceDN w:val="0"/>
        <w:adjustRightInd w:val="0"/>
        <w:spacing w:before="120" w:after="120" w:line="276" w:lineRule="auto"/>
        <w:ind w:left="0" w:firstLine="0"/>
        <w:jc w:val="both"/>
        <w:rPr>
          <w:rFonts w:ascii="Arial Narrow" w:hAnsi="Arial Narrow" w:cs="Arial"/>
          <w:iCs/>
          <w:sz w:val="22"/>
          <w:szCs w:val="22"/>
        </w:rPr>
      </w:pPr>
      <w:r w:rsidRPr="00CA5AE9">
        <w:rPr>
          <w:rFonts w:ascii="Arial Narrow" w:hAnsi="Arial Narrow" w:cs="Arial"/>
          <w:iCs/>
          <w:sz w:val="22"/>
          <w:szCs w:val="22"/>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rsidR="007D075F" w:rsidRPr="00CA5AE9" w:rsidRDefault="007D075F" w:rsidP="00015D3C">
      <w:pPr>
        <w:widowControl w:val="0"/>
        <w:autoSpaceDE w:val="0"/>
        <w:autoSpaceDN w:val="0"/>
        <w:adjustRightInd w:val="0"/>
        <w:spacing w:before="240"/>
        <w:ind w:right="-15"/>
        <w:jc w:val="both"/>
        <w:rPr>
          <w:rFonts w:ascii="Arial Narrow" w:hAnsi="Arial Narrow" w:cs="Arial"/>
          <w:sz w:val="22"/>
          <w:szCs w:val="22"/>
        </w:rPr>
      </w:pPr>
    </w:p>
    <w:p w:rsidR="007D075F" w:rsidRPr="00CA5AE9" w:rsidRDefault="007D075F" w:rsidP="00015D3C">
      <w:pPr>
        <w:widowControl w:val="0"/>
        <w:autoSpaceDE w:val="0"/>
        <w:autoSpaceDN w:val="0"/>
        <w:adjustRightInd w:val="0"/>
        <w:ind w:right="-15"/>
        <w:jc w:val="both"/>
        <w:rPr>
          <w:rFonts w:ascii="Arial Narrow" w:hAnsi="Arial Narrow" w:cs="Arial"/>
          <w:iCs/>
          <w:sz w:val="22"/>
          <w:szCs w:val="22"/>
        </w:rPr>
      </w:pPr>
      <w:r w:rsidRPr="00CA5AE9">
        <w:rPr>
          <w:rFonts w:ascii="Arial Narrow" w:hAnsi="Arial Narrow" w:cs="Arial"/>
          <w:sz w:val="22"/>
          <w:szCs w:val="22"/>
        </w:rPr>
        <w:t xml:space="preserve">Para firmeza e validade do pactuado, a presente Ata foi lavrada em .... (....) vias de igual teor, que, depois de lida e achada em ordem, vai assinada pelas partes </w:t>
      </w:r>
      <w:r w:rsidRPr="00CA5AE9">
        <w:rPr>
          <w:rFonts w:ascii="Arial Narrow" w:hAnsi="Arial Narrow" w:cs="Arial"/>
          <w:iCs/>
          <w:sz w:val="22"/>
          <w:szCs w:val="22"/>
        </w:rPr>
        <w:t xml:space="preserve">e encaminhada cópia aos demais órgãos participantes (se houver). </w:t>
      </w:r>
    </w:p>
    <w:p w:rsidR="007D075F" w:rsidRPr="00CA5AE9" w:rsidRDefault="007D075F" w:rsidP="00015D3C">
      <w:pPr>
        <w:widowControl w:val="0"/>
        <w:autoSpaceDE w:val="0"/>
        <w:autoSpaceDN w:val="0"/>
        <w:adjustRightInd w:val="0"/>
        <w:ind w:right="-15"/>
        <w:jc w:val="both"/>
        <w:rPr>
          <w:rFonts w:ascii="Arial Narrow" w:hAnsi="Arial Narrow" w:cs="Arial"/>
          <w:iCs/>
          <w:sz w:val="22"/>
          <w:szCs w:val="22"/>
        </w:rPr>
      </w:pPr>
    </w:p>
    <w:p w:rsidR="007D075F" w:rsidRPr="00CA5AE9" w:rsidRDefault="007D075F" w:rsidP="00015D3C">
      <w:pPr>
        <w:widowControl w:val="0"/>
        <w:autoSpaceDE w:val="0"/>
        <w:autoSpaceDN w:val="0"/>
        <w:adjustRightInd w:val="0"/>
        <w:ind w:right="-15"/>
        <w:jc w:val="both"/>
        <w:rPr>
          <w:rFonts w:ascii="Arial Narrow" w:hAnsi="Arial Narrow" w:cs="Arial"/>
          <w:i/>
          <w:iCs/>
          <w:color w:val="FF0000"/>
          <w:sz w:val="22"/>
          <w:szCs w:val="22"/>
        </w:rPr>
      </w:pPr>
    </w:p>
    <w:p w:rsidR="007D075F" w:rsidRPr="00CA5AE9" w:rsidRDefault="007D075F" w:rsidP="00015D3C">
      <w:pPr>
        <w:widowControl w:val="0"/>
        <w:autoSpaceDE w:val="0"/>
        <w:autoSpaceDN w:val="0"/>
        <w:adjustRightInd w:val="0"/>
        <w:ind w:right="-15"/>
        <w:jc w:val="both"/>
        <w:rPr>
          <w:rFonts w:ascii="Arial Narrow" w:hAnsi="Arial Narrow" w:cs="Arial"/>
          <w:i/>
          <w:iCs/>
          <w:sz w:val="22"/>
          <w:szCs w:val="22"/>
        </w:rPr>
      </w:pPr>
    </w:p>
    <w:p w:rsidR="007D075F" w:rsidRPr="00CA5AE9" w:rsidRDefault="007D075F" w:rsidP="00015D3C">
      <w:pPr>
        <w:widowControl w:val="0"/>
        <w:autoSpaceDE w:val="0"/>
        <w:autoSpaceDN w:val="0"/>
        <w:adjustRightInd w:val="0"/>
        <w:ind w:right="-30"/>
        <w:jc w:val="center"/>
        <w:rPr>
          <w:rFonts w:ascii="Arial Narrow" w:hAnsi="Arial Narrow" w:cs="Arial"/>
          <w:sz w:val="22"/>
          <w:szCs w:val="22"/>
        </w:rPr>
      </w:pPr>
      <w:r w:rsidRPr="00CA5AE9">
        <w:rPr>
          <w:rFonts w:ascii="Arial Narrow" w:hAnsi="Arial Narrow" w:cs="Arial"/>
          <w:sz w:val="22"/>
          <w:szCs w:val="22"/>
        </w:rPr>
        <w:t>Local e data</w:t>
      </w:r>
    </w:p>
    <w:p w:rsidR="007D075F" w:rsidRPr="00CA5AE9" w:rsidRDefault="007D075F" w:rsidP="00015D3C">
      <w:pPr>
        <w:widowControl w:val="0"/>
        <w:autoSpaceDE w:val="0"/>
        <w:autoSpaceDN w:val="0"/>
        <w:adjustRightInd w:val="0"/>
        <w:ind w:right="-30"/>
        <w:jc w:val="center"/>
        <w:rPr>
          <w:rFonts w:ascii="Arial Narrow" w:hAnsi="Arial Narrow" w:cs="Arial"/>
          <w:sz w:val="22"/>
          <w:szCs w:val="22"/>
        </w:rPr>
      </w:pPr>
      <w:r w:rsidRPr="00CA5AE9">
        <w:rPr>
          <w:rFonts w:ascii="Arial Narrow" w:hAnsi="Arial Narrow" w:cs="Arial"/>
          <w:sz w:val="22"/>
          <w:szCs w:val="22"/>
        </w:rPr>
        <w:t>Assinaturas</w:t>
      </w:r>
    </w:p>
    <w:p w:rsidR="007D075F" w:rsidRPr="00CA5AE9" w:rsidRDefault="007D075F" w:rsidP="00015D3C">
      <w:pPr>
        <w:widowControl w:val="0"/>
        <w:autoSpaceDE w:val="0"/>
        <w:autoSpaceDN w:val="0"/>
        <w:adjustRightInd w:val="0"/>
        <w:ind w:right="-30"/>
        <w:jc w:val="center"/>
        <w:rPr>
          <w:rFonts w:ascii="Arial Narrow" w:hAnsi="Arial Narrow" w:cs="Arial"/>
          <w:sz w:val="22"/>
          <w:szCs w:val="22"/>
        </w:rPr>
      </w:pPr>
    </w:p>
    <w:p w:rsidR="007D075F" w:rsidRPr="00CA5AE9" w:rsidRDefault="007D075F" w:rsidP="00015D3C">
      <w:pPr>
        <w:widowControl w:val="0"/>
        <w:autoSpaceDE w:val="0"/>
        <w:autoSpaceDN w:val="0"/>
        <w:adjustRightInd w:val="0"/>
        <w:ind w:right="-30"/>
        <w:jc w:val="center"/>
        <w:rPr>
          <w:rFonts w:ascii="Arial Narrow" w:hAnsi="Arial Narrow" w:cs="Arial"/>
          <w:sz w:val="22"/>
          <w:szCs w:val="22"/>
        </w:rPr>
      </w:pPr>
    </w:p>
    <w:p w:rsidR="007D075F" w:rsidRPr="00CA5AE9" w:rsidRDefault="007D075F" w:rsidP="00015D3C">
      <w:pPr>
        <w:widowControl w:val="0"/>
        <w:autoSpaceDE w:val="0"/>
        <w:autoSpaceDN w:val="0"/>
        <w:adjustRightInd w:val="0"/>
        <w:ind w:right="-30"/>
        <w:jc w:val="center"/>
        <w:rPr>
          <w:rFonts w:ascii="Arial Narrow" w:hAnsi="Arial Narrow" w:cs="Arial"/>
          <w:color w:val="FF00FF"/>
          <w:sz w:val="22"/>
          <w:szCs w:val="22"/>
        </w:rPr>
      </w:pPr>
      <w:r w:rsidRPr="00CA5AE9">
        <w:rPr>
          <w:rFonts w:ascii="Arial Narrow" w:hAnsi="Arial Narrow" w:cs="Arial"/>
          <w:sz w:val="22"/>
          <w:szCs w:val="22"/>
        </w:rPr>
        <w:t xml:space="preserve">Representante legal do órgão gerenciador e representante(s) legal(is) do(s) </w:t>
      </w:r>
      <w:r w:rsidRPr="00CA5AE9">
        <w:rPr>
          <w:rFonts w:ascii="Arial Narrow" w:hAnsi="Arial Narrow" w:cs="Arial"/>
          <w:color w:val="000000"/>
          <w:sz w:val="22"/>
          <w:szCs w:val="22"/>
        </w:rPr>
        <w:t>fornecedor(es) registrado(s)</w:t>
      </w:r>
    </w:p>
    <w:p w:rsidR="007D075F" w:rsidRPr="00CA5AE9" w:rsidRDefault="007D075F" w:rsidP="00015D3C">
      <w:pPr>
        <w:rPr>
          <w:rFonts w:ascii="Arial Narrow" w:hAnsi="Arial Narrow" w:cs="Arial"/>
          <w:sz w:val="22"/>
          <w:szCs w:val="22"/>
        </w:rPr>
      </w:pPr>
    </w:p>
    <w:p w:rsidR="007D075F" w:rsidRPr="00CA5AE9" w:rsidRDefault="007D075F" w:rsidP="00015D3C">
      <w:pPr>
        <w:jc w:val="center"/>
        <w:rPr>
          <w:rFonts w:ascii="Arial Narrow" w:hAnsi="Arial Narrow"/>
          <w:b/>
          <w:sz w:val="22"/>
          <w:szCs w:val="22"/>
        </w:rPr>
      </w:pPr>
    </w:p>
    <w:p w:rsidR="00D25E74" w:rsidRPr="00CA5AE9" w:rsidRDefault="00D25E74"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DD4488" w:rsidRPr="00CA5AE9" w:rsidRDefault="00DD4488" w:rsidP="00015D3C">
      <w:pPr>
        <w:jc w:val="center"/>
        <w:rPr>
          <w:rFonts w:ascii="Arial Narrow" w:hAnsi="Arial Narrow"/>
          <w:b/>
          <w:sz w:val="22"/>
          <w:szCs w:val="22"/>
        </w:rPr>
      </w:pPr>
    </w:p>
    <w:p w:rsidR="00315C78" w:rsidRPr="00CA5AE9" w:rsidRDefault="00315C78" w:rsidP="00015D3C">
      <w:pPr>
        <w:jc w:val="center"/>
        <w:rPr>
          <w:rFonts w:ascii="Arial Narrow" w:hAnsi="Arial Narrow"/>
          <w:b/>
          <w:sz w:val="22"/>
          <w:szCs w:val="22"/>
        </w:rPr>
      </w:pPr>
      <w:r w:rsidRPr="00CA5AE9">
        <w:rPr>
          <w:rFonts w:ascii="Arial Narrow" w:hAnsi="Arial Narrow"/>
          <w:b/>
          <w:sz w:val="22"/>
          <w:szCs w:val="22"/>
        </w:rPr>
        <w:lastRenderedPageBreak/>
        <w:t>ANEXO III</w:t>
      </w:r>
    </w:p>
    <w:p w:rsidR="00315C78" w:rsidRPr="00CA5AE9" w:rsidRDefault="00315C78" w:rsidP="00015D3C">
      <w:pPr>
        <w:jc w:val="center"/>
        <w:rPr>
          <w:rFonts w:ascii="Arial Narrow" w:hAnsi="Arial Narrow"/>
          <w:b/>
          <w:sz w:val="22"/>
          <w:szCs w:val="22"/>
        </w:rPr>
      </w:pPr>
    </w:p>
    <w:p w:rsidR="00315C78" w:rsidRPr="00CA5AE9" w:rsidRDefault="00315C78" w:rsidP="00015D3C">
      <w:pPr>
        <w:spacing w:line="276" w:lineRule="auto"/>
        <w:ind w:right="-15"/>
        <w:jc w:val="center"/>
        <w:rPr>
          <w:rFonts w:ascii="Arial Narrow" w:hAnsi="Arial Narrow" w:cs="Arial"/>
          <w:b/>
          <w:sz w:val="22"/>
          <w:szCs w:val="22"/>
        </w:rPr>
      </w:pPr>
      <w:r w:rsidRPr="00CA5AE9">
        <w:rPr>
          <w:rFonts w:ascii="Arial Narrow" w:hAnsi="Arial Narrow" w:cs="Arial"/>
          <w:b/>
          <w:sz w:val="22"/>
          <w:szCs w:val="22"/>
        </w:rPr>
        <w:t xml:space="preserve">MODELO DO TERMO DE CONTRATO DE PRESTAÇÃO DE </w:t>
      </w:r>
      <w:r w:rsidRPr="00CA5AE9">
        <w:rPr>
          <w:rFonts w:ascii="Arial Narrow" w:hAnsi="Arial Narrow" w:cs="Arial"/>
          <w:b/>
          <w:bCs/>
          <w:iCs/>
          <w:sz w:val="22"/>
          <w:szCs w:val="22"/>
        </w:rPr>
        <w:t>SERVIÇO</w:t>
      </w:r>
    </w:p>
    <w:p w:rsidR="00315C78" w:rsidRPr="00CA5AE9" w:rsidRDefault="00315C78" w:rsidP="00015D3C">
      <w:pPr>
        <w:spacing w:line="276" w:lineRule="auto"/>
        <w:ind w:right="-15"/>
        <w:jc w:val="both"/>
        <w:rPr>
          <w:rFonts w:ascii="Arial Narrow" w:hAnsi="Arial Narrow" w:cs="Arial"/>
          <w:b/>
          <w:sz w:val="22"/>
          <w:szCs w:val="22"/>
        </w:rPr>
      </w:pPr>
    </w:p>
    <w:p w:rsidR="00315C78" w:rsidRPr="00CA5AE9" w:rsidRDefault="00315C78" w:rsidP="00015D3C">
      <w:pPr>
        <w:spacing w:line="276" w:lineRule="auto"/>
        <w:ind w:right="-15"/>
        <w:jc w:val="both"/>
        <w:rPr>
          <w:rFonts w:ascii="Arial Narrow" w:hAnsi="Arial Narrow" w:cs="Arial"/>
          <w:b/>
          <w:sz w:val="22"/>
          <w:szCs w:val="22"/>
        </w:rPr>
      </w:pPr>
      <w:r w:rsidRPr="00CA5AE9">
        <w:rPr>
          <w:rFonts w:ascii="Arial Narrow" w:hAnsi="Arial Narrow" w:cs="Arial"/>
          <w:b/>
          <w:sz w:val="22"/>
          <w:szCs w:val="22"/>
        </w:rPr>
        <w:t xml:space="preserve">TERMO DE CONTRATO DE PRESTAÇÃO DE SERVIÇOS Nº XXX/2019, QUE FAZEM ENTRE SI A UNIÃO, POR INTERMÉDIO DO CENTRO DE FORMAÇÃO DE PROFESSORES E A EMPRESA .............................................................  </w:t>
      </w:r>
    </w:p>
    <w:p w:rsidR="00315C78" w:rsidRPr="00CA5AE9" w:rsidRDefault="00315C78" w:rsidP="00015D3C">
      <w:pPr>
        <w:spacing w:after="120" w:line="360" w:lineRule="auto"/>
        <w:ind w:right="-15"/>
        <w:jc w:val="center"/>
        <w:rPr>
          <w:rFonts w:ascii="Arial Narrow" w:hAnsi="Arial Narrow" w:cs="Times New Roman"/>
          <w:b/>
          <w:sz w:val="22"/>
          <w:szCs w:val="22"/>
        </w:rPr>
      </w:pPr>
    </w:p>
    <w:p w:rsidR="00315C78" w:rsidRPr="00CA5AE9" w:rsidRDefault="00315C78" w:rsidP="00015D3C">
      <w:pPr>
        <w:spacing w:after="120" w:line="360" w:lineRule="auto"/>
        <w:ind w:right="-15"/>
        <w:jc w:val="center"/>
        <w:rPr>
          <w:rFonts w:ascii="Arial Narrow" w:hAnsi="Arial Narrow" w:cs="Times New Roman"/>
          <w:b/>
          <w:sz w:val="22"/>
          <w:szCs w:val="22"/>
        </w:rPr>
      </w:pPr>
    </w:p>
    <w:p w:rsidR="00315C78" w:rsidRPr="00CA5AE9" w:rsidRDefault="00315C78" w:rsidP="00015D3C">
      <w:pPr>
        <w:spacing w:after="120" w:line="360" w:lineRule="auto"/>
        <w:jc w:val="both"/>
        <w:rPr>
          <w:rFonts w:ascii="Arial Narrow" w:hAnsi="Arial Narrow" w:cs="Times New Roman"/>
          <w:b/>
          <w:sz w:val="22"/>
          <w:szCs w:val="22"/>
        </w:rPr>
      </w:pPr>
      <w:r w:rsidRPr="00CA5AE9">
        <w:rPr>
          <w:rFonts w:ascii="Arial Narrow" w:hAnsi="Arial Narrow" w:cs="Times New Roman"/>
          <w:b/>
          <w:sz w:val="22"/>
          <w:szCs w:val="22"/>
        </w:rPr>
        <w:t xml:space="preserve">TERMO DE CONTRATO DE PRESTAÇÃO DE SERVIÇOS  Nº ......../2019, QUE FAZEM ENTRE SI A UNIÃO, POR INTERMÉDIO DO CENTRO DE FORMAÇÃO DE PROFESSORES DA UFCG E A EMPRESA .............................................................  </w:t>
      </w:r>
    </w:p>
    <w:p w:rsidR="00315C78" w:rsidRPr="00CA5AE9" w:rsidRDefault="00315C78" w:rsidP="00015D3C">
      <w:pPr>
        <w:spacing w:after="120" w:line="360" w:lineRule="auto"/>
        <w:ind w:right="-15"/>
        <w:jc w:val="both"/>
        <w:rPr>
          <w:rFonts w:ascii="Arial Narrow" w:hAnsi="Arial Narrow" w:cs="Times New Roman"/>
          <w:b/>
          <w:color w:val="FF0000"/>
          <w:sz w:val="22"/>
          <w:szCs w:val="22"/>
        </w:rPr>
      </w:pPr>
    </w:p>
    <w:p w:rsidR="00315C78" w:rsidRPr="00CA5AE9" w:rsidRDefault="00315C78" w:rsidP="00015D3C">
      <w:pPr>
        <w:spacing w:before="120" w:after="120" w:line="276" w:lineRule="auto"/>
        <w:jc w:val="both"/>
        <w:rPr>
          <w:rFonts w:ascii="Arial Narrow" w:hAnsi="Arial Narrow" w:cs="Times New Roman"/>
          <w:sz w:val="22"/>
          <w:szCs w:val="22"/>
        </w:rPr>
      </w:pPr>
      <w:r w:rsidRPr="00CA5AE9">
        <w:rPr>
          <w:rFonts w:ascii="Arial Narrow" w:hAnsi="Arial Narrow" w:cs="Times New Roman"/>
          <w:sz w:val="22"/>
          <w:szCs w:val="22"/>
        </w:rPr>
        <w:t xml:space="preserve">A UNIVERSIDADE FEDRAL DE CAMPINA GRANDE por intermédio do CENTRO DE FORMAÇÃO DE PROFESSORES, com sede na Rua Sérgio Moreira de Figueiredo, S/N, Casas Populare, na cidade de Cajazeiras/PB, inscrito no CNPJ sob o nº 05.055.128/0003-38, neste ato representado pelo seu Diretor, Sr Antônio Fernandes Filho, nomeado(a) pela  Portaria nº 1.429, de 05 de junho de 2018, publicada no </w:t>
      </w:r>
      <w:r w:rsidRPr="00CA5AE9">
        <w:rPr>
          <w:rFonts w:ascii="Arial Narrow" w:hAnsi="Arial Narrow" w:cs="Times New Roman"/>
          <w:iCs/>
          <w:sz w:val="22"/>
          <w:szCs w:val="22"/>
        </w:rPr>
        <w:t>DOU</w:t>
      </w:r>
      <w:r w:rsidRPr="00CA5AE9">
        <w:rPr>
          <w:rFonts w:ascii="Arial Narrow" w:hAnsi="Arial Narrow" w:cs="Times New Roman"/>
          <w:sz w:val="22"/>
          <w:szCs w:val="22"/>
        </w:rPr>
        <w:t xml:space="preserve"> de 07 de junho de 2018, inscrito no CPF nº 981.448.984-00, portador da Carteira de Identidade nº 1585150 – SSP - PB, doravante denominada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w:t>
      </w:r>
      <w:r w:rsidRPr="00CA5AE9">
        <w:rPr>
          <w:rFonts w:ascii="Arial Narrow" w:hAnsi="Arial Narrow"/>
          <w:sz w:val="22"/>
          <w:szCs w:val="22"/>
        </w:rPr>
        <w:t xml:space="preserve">do Decreto nº </w:t>
      </w:r>
      <w:r w:rsidRPr="00CA5AE9">
        <w:rPr>
          <w:rFonts w:ascii="Arial Narrow" w:hAnsi="Arial Narrow" w:cs="Arial"/>
          <w:sz w:val="22"/>
          <w:szCs w:val="22"/>
        </w:rPr>
        <w:t xml:space="preserve">7.892, de 23 de janeiro de 2013, </w:t>
      </w:r>
      <w:r w:rsidRPr="00CA5AE9">
        <w:rPr>
          <w:rFonts w:ascii="Arial Narrow" w:hAnsi="Arial Narrow" w:cs="Times New Roman"/>
          <w:sz w:val="22"/>
          <w:szCs w:val="22"/>
        </w:rPr>
        <w:t>do Decreto nº 9.507, de 21 de setembro de 2018 e da Instrução Normativa SEGES/MP nº 5, de 26 de maio de 2017 e suas alterações, resolvem celebrar o presente Termo de Contrato, decorrente do Pregão por Sistema de Registro de Preços nº ........../2019, mediante as cláusulas e condições a seguir enunciadas.</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PRIMEIRA – OBJETO</w:t>
      </w:r>
    </w:p>
    <w:p w:rsidR="00315C78" w:rsidRPr="00CA5AE9" w:rsidRDefault="00315C78" w:rsidP="00015D3C">
      <w:pPr>
        <w:numPr>
          <w:ilvl w:val="1"/>
          <w:numId w:val="42"/>
        </w:numPr>
        <w:spacing w:before="120" w:after="120" w:line="276" w:lineRule="auto"/>
        <w:ind w:left="0"/>
        <w:jc w:val="both"/>
        <w:rPr>
          <w:rFonts w:ascii="Arial Narrow" w:hAnsi="Arial Narrow" w:cs="Times New Roman"/>
          <w:color w:val="000000"/>
          <w:sz w:val="22"/>
          <w:szCs w:val="22"/>
        </w:rPr>
      </w:pPr>
      <w:r w:rsidRPr="00CA5AE9">
        <w:rPr>
          <w:rFonts w:ascii="Arial Narrow" w:hAnsi="Arial Narrow" w:cs="Times New Roman"/>
          <w:sz w:val="22"/>
          <w:szCs w:val="22"/>
        </w:rPr>
        <w:t xml:space="preserve">O objeto do presente instrumento é a contratação de serviços </w:t>
      </w:r>
      <w:r w:rsidRPr="00CA5AE9">
        <w:rPr>
          <w:rFonts w:ascii="Arial Narrow" w:hAnsi="Arial Narrow" w:cs="Arial"/>
          <w:sz w:val="22"/>
          <w:szCs w:val="22"/>
        </w:rPr>
        <w:t>de</w:t>
      </w:r>
      <w:r w:rsidRPr="00CA5AE9">
        <w:rPr>
          <w:rFonts w:ascii="Arial Narrow" w:eastAsia="Arial" w:hAnsi="Arial Narrow" w:cs="Arial"/>
          <w:sz w:val="22"/>
          <w:szCs w:val="22"/>
        </w:rPr>
        <w:t xml:space="preserve"> </w:t>
      </w:r>
      <w:r w:rsidRPr="00CA5AE9">
        <w:rPr>
          <w:rFonts w:ascii="Arial Narrow" w:hAnsi="Arial Narrow" w:cs="Arial"/>
          <w:sz w:val="22"/>
          <w:szCs w:val="22"/>
        </w:rPr>
        <w:t>manutenção e instalação,</w:t>
      </w:r>
      <w:r w:rsidRPr="00CA5AE9">
        <w:rPr>
          <w:rFonts w:ascii="Arial Narrow" w:eastAsia="Arial" w:hAnsi="Arial Narrow" w:cs="Arial"/>
          <w:sz w:val="22"/>
          <w:szCs w:val="22"/>
        </w:rPr>
        <w:t xml:space="preserve"> com fornecimento de peças, </w:t>
      </w:r>
      <w:r w:rsidRPr="00CA5AE9">
        <w:rPr>
          <w:rFonts w:ascii="Arial Narrow" w:hAnsi="Arial Narrow" w:cs="Arial"/>
          <w:sz w:val="22"/>
          <w:szCs w:val="22"/>
        </w:rPr>
        <w:t>de</w:t>
      </w:r>
      <w:r w:rsidRPr="00CA5AE9">
        <w:rPr>
          <w:rFonts w:ascii="Arial Narrow" w:eastAsia="Arial" w:hAnsi="Arial Narrow" w:cs="Arial"/>
          <w:sz w:val="22"/>
          <w:szCs w:val="22"/>
        </w:rPr>
        <w:t xml:space="preserve"> </w:t>
      </w:r>
      <w:r w:rsidRPr="00CA5AE9">
        <w:rPr>
          <w:rFonts w:ascii="Arial Narrow" w:hAnsi="Arial Narrow" w:cs="Arial"/>
          <w:sz w:val="22"/>
          <w:szCs w:val="22"/>
        </w:rPr>
        <w:t>forma</w:t>
      </w:r>
      <w:r w:rsidRPr="00CA5AE9">
        <w:rPr>
          <w:rFonts w:ascii="Arial Narrow" w:eastAsia="Arial" w:hAnsi="Arial Narrow" w:cs="Arial"/>
          <w:sz w:val="22"/>
          <w:szCs w:val="22"/>
        </w:rPr>
        <w:t xml:space="preserve"> </w:t>
      </w:r>
      <w:r w:rsidRPr="00CA5AE9">
        <w:rPr>
          <w:rFonts w:ascii="Arial Narrow" w:hAnsi="Arial Narrow" w:cs="Arial"/>
          <w:sz w:val="22"/>
          <w:szCs w:val="22"/>
        </w:rPr>
        <w:t>continuada,</w:t>
      </w:r>
      <w:r w:rsidRPr="00CA5AE9">
        <w:rPr>
          <w:rFonts w:ascii="Arial Narrow" w:eastAsia="Arial" w:hAnsi="Arial Narrow" w:cs="Arial"/>
          <w:sz w:val="22"/>
          <w:szCs w:val="22"/>
        </w:rPr>
        <w:t xml:space="preserve"> em caráter preventivo e corretivo dos aparelhos de refrigeração do Centro de Formação de Professores da UFCG</w:t>
      </w:r>
      <w:r w:rsidRPr="00CA5AE9">
        <w:rPr>
          <w:rFonts w:ascii="Arial Narrow" w:hAnsi="Arial Narrow" w:cs="Times New Roman"/>
          <w:sz w:val="22"/>
          <w:szCs w:val="22"/>
        </w:rPr>
        <w:t>, que serão</w:t>
      </w:r>
      <w:r w:rsidRPr="00CA5AE9">
        <w:rPr>
          <w:rFonts w:ascii="Arial Narrow" w:hAnsi="Arial Narrow" w:cs="Times New Roman"/>
          <w:color w:val="000000"/>
          <w:sz w:val="22"/>
          <w:szCs w:val="22"/>
        </w:rPr>
        <w:t xml:space="preserve"> prestados nas condições estabelecidas no Termo de Referência, anexo do Edital.</w:t>
      </w:r>
    </w:p>
    <w:p w:rsidR="00315C78" w:rsidRPr="00CA5AE9" w:rsidRDefault="00315C78" w:rsidP="00015D3C">
      <w:pPr>
        <w:numPr>
          <w:ilvl w:val="1"/>
          <w:numId w:val="42"/>
        </w:numPr>
        <w:spacing w:before="120" w:after="120" w:line="276" w:lineRule="auto"/>
        <w:ind w:left="0"/>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 Este Termo de Contrato vincula-se ao Edital do Pregão, identificado no preâmbulo e à proposta vencedora, independentemente de transcrição.</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Objeto da contratação:</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315C78" w:rsidRPr="00CA5AE9" w:rsidTr="005429E6">
        <w:tc>
          <w:tcPr>
            <w:tcW w:w="1620" w:type="dxa"/>
          </w:tcPr>
          <w:p w:rsidR="00315C78" w:rsidRPr="00CA5AE9" w:rsidRDefault="00315C78" w:rsidP="00015D3C">
            <w:pPr>
              <w:pStyle w:val="TtulodaTabela"/>
              <w:suppressLineNumbers w:val="0"/>
              <w:spacing w:after="0"/>
              <w:rPr>
                <w:rFonts w:ascii="Arial Narrow" w:hAnsi="Arial Narrow"/>
                <w:b w:val="0"/>
                <w:bCs w:val="0"/>
                <w:i w:val="0"/>
                <w:iCs w:val="0"/>
                <w:color w:val="FF0000"/>
                <w:sz w:val="22"/>
                <w:szCs w:val="22"/>
              </w:rPr>
            </w:pPr>
            <w:r w:rsidRPr="00CA5AE9">
              <w:rPr>
                <w:rFonts w:ascii="Arial Narrow" w:hAnsi="Arial Narrow"/>
                <w:b w:val="0"/>
                <w:bCs w:val="0"/>
                <w:i w:val="0"/>
                <w:iCs w:val="0"/>
                <w:color w:val="FF0000"/>
                <w:sz w:val="22"/>
                <w:szCs w:val="22"/>
              </w:rPr>
              <w:t xml:space="preserve">ITEM </w:t>
            </w:r>
            <w:r w:rsidRPr="00CA5AE9">
              <w:rPr>
                <w:rFonts w:ascii="Arial Narrow" w:hAnsi="Arial Narrow"/>
                <w:b w:val="0"/>
                <w:bCs w:val="0"/>
                <w:i w:val="0"/>
                <w:iCs w:val="0"/>
                <w:color w:val="FF0000"/>
                <w:sz w:val="22"/>
                <w:szCs w:val="22"/>
              </w:rPr>
              <w:lastRenderedPageBreak/>
              <w:t>(SERVIÇO)</w:t>
            </w:r>
          </w:p>
        </w:tc>
        <w:tc>
          <w:tcPr>
            <w:tcW w:w="1620" w:type="dxa"/>
          </w:tcPr>
          <w:p w:rsidR="00315C78" w:rsidRPr="00CA5AE9" w:rsidRDefault="00315C78" w:rsidP="00015D3C">
            <w:pPr>
              <w:pStyle w:val="TtulodaTabela"/>
              <w:suppressLineNumbers w:val="0"/>
              <w:spacing w:after="0"/>
              <w:rPr>
                <w:rFonts w:ascii="Arial Narrow" w:hAnsi="Arial Narrow"/>
                <w:b w:val="0"/>
                <w:color w:val="FF0000"/>
                <w:sz w:val="22"/>
                <w:szCs w:val="22"/>
              </w:rPr>
            </w:pPr>
            <w:r w:rsidRPr="00CA5AE9">
              <w:rPr>
                <w:rFonts w:ascii="Arial Narrow" w:hAnsi="Arial Narrow"/>
                <w:b w:val="0"/>
                <w:bCs w:val="0"/>
                <w:i w:val="0"/>
                <w:iCs w:val="0"/>
                <w:color w:val="FF0000"/>
                <w:sz w:val="22"/>
                <w:szCs w:val="22"/>
              </w:rPr>
              <w:lastRenderedPageBreak/>
              <w:t xml:space="preserve">LOCAL DE </w:t>
            </w:r>
            <w:r w:rsidRPr="00CA5AE9">
              <w:rPr>
                <w:rFonts w:ascii="Arial Narrow" w:hAnsi="Arial Narrow"/>
                <w:b w:val="0"/>
                <w:bCs w:val="0"/>
                <w:i w:val="0"/>
                <w:iCs w:val="0"/>
                <w:color w:val="FF0000"/>
                <w:sz w:val="22"/>
                <w:szCs w:val="22"/>
              </w:rPr>
              <w:lastRenderedPageBreak/>
              <w:t>EXECUÇÃO</w:t>
            </w:r>
          </w:p>
        </w:tc>
        <w:tc>
          <w:tcPr>
            <w:tcW w:w="1980" w:type="dxa"/>
          </w:tcPr>
          <w:p w:rsidR="00315C78" w:rsidRPr="00CA5AE9" w:rsidRDefault="00315C78" w:rsidP="00015D3C">
            <w:pPr>
              <w:jc w:val="center"/>
              <w:rPr>
                <w:rFonts w:ascii="Arial Narrow" w:hAnsi="Arial Narrow"/>
                <w:color w:val="FF0000"/>
                <w:sz w:val="22"/>
                <w:szCs w:val="22"/>
              </w:rPr>
            </w:pPr>
            <w:r w:rsidRPr="00CA5AE9">
              <w:rPr>
                <w:rFonts w:ascii="Arial Narrow" w:hAnsi="Arial Narrow"/>
                <w:color w:val="FF0000"/>
                <w:sz w:val="22"/>
                <w:szCs w:val="22"/>
              </w:rPr>
              <w:lastRenderedPageBreak/>
              <w:t>QUANTIDADE</w:t>
            </w:r>
          </w:p>
          <w:p w:rsidR="00315C78" w:rsidRPr="00CA5AE9" w:rsidRDefault="00315C78" w:rsidP="00015D3C">
            <w:pPr>
              <w:jc w:val="center"/>
              <w:rPr>
                <w:rFonts w:ascii="Arial Narrow" w:hAnsi="Arial Narrow"/>
                <w:color w:val="FF0000"/>
                <w:sz w:val="22"/>
                <w:szCs w:val="22"/>
              </w:rPr>
            </w:pPr>
          </w:p>
        </w:tc>
        <w:tc>
          <w:tcPr>
            <w:tcW w:w="1440" w:type="dxa"/>
          </w:tcPr>
          <w:p w:rsidR="00315C78" w:rsidRPr="00CA5AE9" w:rsidRDefault="00315C78" w:rsidP="00015D3C">
            <w:pPr>
              <w:jc w:val="center"/>
              <w:rPr>
                <w:rFonts w:ascii="Arial Narrow" w:hAnsi="Arial Narrow"/>
                <w:color w:val="FF0000"/>
                <w:sz w:val="22"/>
                <w:szCs w:val="22"/>
              </w:rPr>
            </w:pPr>
            <w:r w:rsidRPr="00CA5AE9">
              <w:rPr>
                <w:rFonts w:ascii="Arial Narrow" w:hAnsi="Arial Narrow"/>
                <w:color w:val="FF0000"/>
                <w:sz w:val="22"/>
                <w:szCs w:val="22"/>
              </w:rPr>
              <w:lastRenderedPageBreak/>
              <w:t>HORÁRIO/</w:t>
            </w:r>
          </w:p>
          <w:p w:rsidR="00315C78" w:rsidRPr="00CA5AE9" w:rsidRDefault="00315C78" w:rsidP="00015D3C">
            <w:pPr>
              <w:jc w:val="center"/>
              <w:rPr>
                <w:rFonts w:ascii="Arial Narrow" w:hAnsi="Arial Narrow"/>
                <w:color w:val="FF0000"/>
                <w:sz w:val="22"/>
                <w:szCs w:val="22"/>
              </w:rPr>
            </w:pPr>
            <w:r w:rsidRPr="00CA5AE9">
              <w:rPr>
                <w:rFonts w:ascii="Arial Narrow" w:hAnsi="Arial Narrow"/>
                <w:color w:val="FF0000"/>
                <w:sz w:val="22"/>
                <w:szCs w:val="22"/>
              </w:rPr>
              <w:lastRenderedPageBreak/>
              <w:t>PERÍODO</w:t>
            </w:r>
          </w:p>
        </w:tc>
        <w:tc>
          <w:tcPr>
            <w:tcW w:w="1980" w:type="dxa"/>
          </w:tcPr>
          <w:p w:rsidR="00315C78" w:rsidRPr="00CA5AE9" w:rsidRDefault="00315C78" w:rsidP="00015D3C">
            <w:pPr>
              <w:jc w:val="center"/>
              <w:rPr>
                <w:rFonts w:ascii="Arial Narrow" w:hAnsi="Arial Narrow"/>
                <w:color w:val="FF0000"/>
                <w:sz w:val="22"/>
                <w:szCs w:val="22"/>
              </w:rPr>
            </w:pPr>
            <w:r w:rsidRPr="00CA5AE9">
              <w:rPr>
                <w:rFonts w:ascii="Arial Narrow" w:hAnsi="Arial Narrow"/>
                <w:color w:val="FF0000"/>
                <w:sz w:val="22"/>
                <w:szCs w:val="22"/>
              </w:rPr>
              <w:lastRenderedPageBreak/>
              <w:t>VALORES</w:t>
            </w:r>
          </w:p>
        </w:tc>
      </w:tr>
      <w:tr w:rsidR="00315C78" w:rsidRPr="00CA5AE9" w:rsidTr="005429E6">
        <w:tc>
          <w:tcPr>
            <w:tcW w:w="1620" w:type="dxa"/>
          </w:tcPr>
          <w:p w:rsidR="00315C78" w:rsidRPr="00CA5AE9" w:rsidRDefault="00315C78" w:rsidP="00015D3C">
            <w:pPr>
              <w:spacing w:after="120"/>
              <w:rPr>
                <w:rFonts w:ascii="Arial Narrow" w:hAnsi="Arial Narrow"/>
                <w:sz w:val="22"/>
                <w:szCs w:val="22"/>
              </w:rPr>
            </w:pPr>
          </w:p>
        </w:tc>
        <w:tc>
          <w:tcPr>
            <w:tcW w:w="162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c>
          <w:tcPr>
            <w:tcW w:w="144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r>
      <w:tr w:rsidR="00315C78" w:rsidRPr="00CA5AE9" w:rsidTr="005429E6">
        <w:tc>
          <w:tcPr>
            <w:tcW w:w="1620" w:type="dxa"/>
          </w:tcPr>
          <w:p w:rsidR="00315C78" w:rsidRPr="00CA5AE9" w:rsidRDefault="00315C78" w:rsidP="00015D3C">
            <w:pPr>
              <w:spacing w:after="120"/>
              <w:rPr>
                <w:rFonts w:ascii="Arial Narrow" w:hAnsi="Arial Narrow"/>
                <w:sz w:val="22"/>
                <w:szCs w:val="22"/>
              </w:rPr>
            </w:pPr>
          </w:p>
        </w:tc>
        <w:tc>
          <w:tcPr>
            <w:tcW w:w="162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c>
          <w:tcPr>
            <w:tcW w:w="144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r>
      <w:tr w:rsidR="00315C78" w:rsidRPr="00CA5AE9" w:rsidTr="005429E6">
        <w:tc>
          <w:tcPr>
            <w:tcW w:w="1620" w:type="dxa"/>
          </w:tcPr>
          <w:p w:rsidR="00315C78" w:rsidRPr="00CA5AE9" w:rsidRDefault="00315C78" w:rsidP="00015D3C">
            <w:pPr>
              <w:spacing w:after="120"/>
              <w:rPr>
                <w:rFonts w:ascii="Arial Narrow" w:hAnsi="Arial Narrow"/>
                <w:sz w:val="22"/>
                <w:szCs w:val="22"/>
              </w:rPr>
            </w:pPr>
          </w:p>
        </w:tc>
        <w:tc>
          <w:tcPr>
            <w:tcW w:w="162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c>
          <w:tcPr>
            <w:tcW w:w="144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r>
      <w:tr w:rsidR="00315C78" w:rsidRPr="00CA5AE9" w:rsidTr="005429E6">
        <w:tc>
          <w:tcPr>
            <w:tcW w:w="1620" w:type="dxa"/>
          </w:tcPr>
          <w:p w:rsidR="00315C78" w:rsidRPr="00CA5AE9" w:rsidRDefault="00315C78" w:rsidP="00015D3C">
            <w:pPr>
              <w:spacing w:after="120"/>
              <w:rPr>
                <w:rFonts w:ascii="Arial Narrow" w:hAnsi="Arial Narrow"/>
                <w:sz w:val="22"/>
                <w:szCs w:val="22"/>
              </w:rPr>
            </w:pPr>
          </w:p>
        </w:tc>
        <w:tc>
          <w:tcPr>
            <w:tcW w:w="162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c>
          <w:tcPr>
            <w:tcW w:w="1440" w:type="dxa"/>
          </w:tcPr>
          <w:p w:rsidR="00315C78" w:rsidRPr="00CA5AE9" w:rsidRDefault="00315C78" w:rsidP="00015D3C">
            <w:pPr>
              <w:spacing w:after="120"/>
              <w:rPr>
                <w:rFonts w:ascii="Arial Narrow" w:hAnsi="Arial Narrow"/>
                <w:sz w:val="22"/>
                <w:szCs w:val="22"/>
              </w:rPr>
            </w:pPr>
          </w:p>
        </w:tc>
        <w:tc>
          <w:tcPr>
            <w:tcW w:w="1980" w:type="dxa"/>
          </w:tcPr>
          <w:p w:rsidR="00315C78" w:rsidRPr="00CA5AE9" w:rsidRDefault="00315C78" w:rsidP="00015D3C">
            <w:pPr>
              <w:spacing w:after="120"/>
              <w:rPr>
                <w:rFonts w:ascii="Arial Narrow" w:hAnsi="Arial Narrow"/>
                <w:sz w:val="22"/>
                <w:szCs w:val="22"/>
              </w:rPr>
            </w:pPr>
          </w:p>
        </w:tc>
      </w:tr>
    </w:tbl>
    <w:p w:rsidR="00315C78" w:rsidRPr="00CA5AE9" w:rsidRDefault="00315C78" w:rsidP="00015D3C">
      <w:pPr>
        <w:spacing w:before="120" w:after="120" w:line="276" w:lineRule="auto"/>
        <w:jc w:val="both"/>
        <w:rPr>
          <w:rFonts w:ascii="Arial Narrow" w:hAnsi="Arial Narrow" w:cs="Times New Roman"/>
          <w:sz w:val="22"/>
          <w:szCs w:val="22"/>
        </w:rPr>
      </w:pP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SEGUNDA – VIGÊNCIA</w:t>
      </w:r>
    </w:p>
    <w:p w:rsidR="00315C78" w:rsidRPr="00CA5AE9" w:rsidRDefault="00315C78" w:rsidP="00015D3C">
      <w:pPr>
        <w:pStyle w:val="PargrafodaLista"/>
        <w:numPr>
          <w:ilvl w:val="1"/>
          <w:numId w:val="42"/>
        </w:numPr>
        <w:ind w:left="0"/>
        <w:rPr>
          <w:rFonts w:ascii="Arial Narrow" w:hAnsi="Arial Narrow"/>
          <w:sz w:val="22"/>
          <w:szCs w:val="22"/>
        </w:rPr>
      </w:pPr>
      <w:r w:rsidRPr="00CA5AE9">
        <w:rPr>
          <w:rFonts w:ascii="Arial Narrow" w:hAnsi="Arial Narrow" w:cs="Arial"/>
          <w:bCs/>
          <w:iCs/>
          <w:sz w:val="22"/>
          <w:szCs w:val="22"/>
        </w:rPr>
        <w:t xml:space="preserve">O prazo de vigência deste Termo de Contrato é aquele fixado no Edital, com início na data de .........../......../........ e encerramento em .........../........./.........., </w:t>
      </w:r>
      <w:r w:rsidRPr="00CA5AE9">
        <w:rPr>
          <w:rFonts w:ascii="Arial Narrow" w:hAnsi="Arial Narrow" w:cs="Times New Roman"/>
          <w:sz w:val="22"/>
          <w:szCs w:val="22"/>
        </w:rPr>
        <w:t>O prazo de vigência do contrato é de 12 meses, podendo ser prorrogado por interesse das partes até o limite de 60 (sessenta) meses, com base no artigo 57, II, da Lei 8.666, de 1993.</w:t>
      </w:r>
    </w:p>
    <w:p w:rsidR="00315C78" w:rsidRPr="00CA5AE9" w:rsidRDefault="00315C78" w:rsidP="00015D3C">
      <w:pPr>
        <w:rPr>
          <w:rFonts w:ascii="Arial Narrow" w:hAnsi="Arial Narrow"/>
          <w:sz w:val="22"/>
          <w:szCs w:val="22"/>
          <w:lang w:eastAsia="en-US"/>
        </w:rPr>
      </w:pPr>
    </w:p>
    <w:p w:rsidR="00315C78" w:rsidRPr="00CA5AE9" w:rsidRDefault="00315C78" w:rsidP="00015D3C">
      <w:pPr>
        <w:pStyle w:val="Nivel10"/>
        <w:numPr>
          <w:ilvl w:val="0"/>
          <w:numId w:val="42"/>
        </w:numPr>
        <w:spacing w:after="120"/>
        <w:rPr>
          <w:rFonts w:ascii="Arial Narrow" w:hAnsi="Arial Narrow"/>
          <w:bCs/>
          <w:color w:val="auto"/>
          <w:sz w:val="22"/>
          <w:szCs w:val="22"/>
        </w:rPr>
      </w:pPr>
      <w:r w:rsidRPr="00CA5AE9">
        <w:rPr>
          <w:rFonts w:ascii="Arial Narrow" w:hAnsi="Arial Narrow"/>
          <w:sz w:val="22"/>
          <w:szCs w:val="22"/>
        </w:rPr>
        <w:t xml:space="preserve">CLÁUSULA TERCEIRA – </w:t>
      </w:r>
      <w:r w:rsidRPr="00CA5AE9">
        <w:rPr>
          <w:rFonts w:ascii="Arial Narrow" w:hAnsi="Arial Narrow"/>
          <w:color w:val="auto"/>
          <w:sz w:val="22"/>
          <w:szCs w:val="22"/>
        </w:rPr>
        <w:t>PREÇO</w:t>
      </w:r>
    </w:p>
    <w:p w:rsidR="00315C78" w:rsidRPr="00CA5AE9" w:rsidRDefault="00315C78" w:rsidP="00015D3C">
      <w:pPr>
        <w:spacing w:before="120" w:after="120" w:line="276" w:lineRule="auto"/>
        <w:jc w:val="both"/>
        <w:rPr>
          <w:rFonts w:ascii="Arial Narrow" w:hAnsi="Arial Narrow" w:cs="Times New Roman"/>
          <w:sz w:val="22"/>
          <w:szCs w:val="22"/>
        </w:rPr>
      </w:pPr>
      <w:r w:rsidRPr="00CA5AE9">
        <w:rPr>
          <w:rFonts w:ascii="Arial Narrow" w:hAnsi="Arial Narrow" w:cs="Times New Roman"/>
          <w:sz w:val="22"/>
          <w:szCs w:val="22"/>
        </w:rPr>
        <w:t>3.1. O valor total da contratação é de R$ 755.782,45 (setecentos e cinquenta e cinco mil setecentos e oitenta e dois reais e quarenta e cinco centavos).</w:t>
      </w:r>
    </w:p>
    <w:p w:rsidR="00315C78" w:rsidRPr="00CA5AE9" w:rsidRDefault="00315C78" w:rsidP="00015D3C">
      <w:pPr>
        <w:spacing w:before="120" w:after="120" w:line="276" w:lineRule="auto"/>
        <w:jc w:val="both"/>
        <w:rPr>
          <w:rFonts w:ascii="Arial Narrow" w:hAnsi="Arial Narrow" w:cs="Times New Roman"/>
          <w:sz w:val="22"/>
          <w:szCs w:val="22"/>
        </w:rPr>
      </w:pPr>
      <w:r w:rsidRPr="00CA5AE9">
        <w:rPr>
          <w:rFonts w:ascii="Arial Narrow" w:hAnsi="Arial Narrow" w:cs="Times New Roman"/>
          <w:sz w:val="22"/>
          <w:szCs w:val="22"/>
        </w:rPr>
        <w:t>3.2.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15C78" w:rsidRPr="00CA5AE9" w:rsidRDefault="00315C78" w:rsidP="00015D3C">
      <w:pPr>
        <w:spacing w:before="120" w:after="120" w:line="276" w:lineRule="auto"/>
        <w:jc w:val="both"/>
        <w:rPr>
          <w:rFonts w:ascii="Arial Narrow" w:hAnsi="Arial Narrow" w:cs="Times New Roman"/>
          <w:color w:val="FF0000"/>
          <w:sz w:val="22"/>
          <w:szCs w:val="22"/>
        </w:rPr>
      </w:pPr>
      <w:r w:rsidRPr="00CA5AE9">
        <w:rPr>
          <w:rFonts w:ascii="Arial Narrow" w:hAnsi="Arial Narrow" w:cs="Times New Roman"/>
          <w:sz w:val="22"/>
          <w:szCs w:val="22"/>
        </w:rPr>
        <w:t>3.3. O valor acima é meramente estimativo, de forma que os pagamentos devidos à CONTRATADA dependerão dos quantitativos de serviços efetivamente prestados.</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QUARTA – DOTAÇÃO ORÇAMENTÁRIA</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As despesas decorrentes desta contratação estão programadas em dotação orçamentária própria, prevista no orçamento da União, para o exercício de 20...., na classificação abaixo:</w:t>
      </w:r>
    </w:p>
    <w:p w:rsidR="00315C78" w:rsidRPr="00CA5AE9" w:rsidRDefault="00315C78" w:rsidP="00015D3C">
      <w:pPr>
        <w:spacing w:before="120" w:after="120" w:line="276" w:lineRule="auto"/>
        <w:jc w:val="both"/>
        <w:rPr>
          <w:rFonts w:ascii="Arial Narrow" w:hAnsi="Arial Narrow" w:cs="Arial"/>
          <w:b/>
          <w:sz w:val="22"/>
          <w:szCs w:val="22"/>
          <w:u w:val="single"/>
        </w:rPr>
      </w:pPr>
      <w:r w:rsidRPr="00CA5AE9">
        <w:rPr>
          <w:rFonts w:ascii="Arial Narrow" w:hAnsi="Arial Narrow" w:cs="Arial"/>
          <w:sz w:val="22"/>
          <w:szCs w:val="22"/>
        </w:rPr>
        <w:t xml:space="preserve">Gestão/Unidade: </w:t>
      </w:r>
      <w:r w:rsidRPr="00CA5AE9">
        <w:rPr>
          <w:rFonts w:ascii="Arial Narrow" w:hAnsi="Arial Narrow" w:cs="Arial"/>
          <w:b/>
          <w:sz w:val="22"/>
          <w:szCs w:val="22"/>
          <w:u w:val="single"/>
        </w:rPr>
        <w:t>15281/158197</w:t>
      </w:r>
    </w:p>
    <w:p w:rsidR="00315C78" w:rsidRPr="00CA5AE9" w:rsidRDefault="00315C78" w:rsidP="00015D3C">
      <w:pPr>
        <w:spacing w:before="120" w:after="120" w:line="276" w:lineRule="auto"/>
        <w:jc w:val="both"/>
        <w:rPr>
          <w:rFonts w:ascii="Arial Narrow" w:hAnsi="Arial Narrow" w:cs="Arial"/>
          <w:sz w:val="22"/>
          <w:szCs w:val="22"/>
        </w:rPr>
      </w:pPr>
      <w:r w:rsidRPr="00CA5AE9">
        <w:rPr>
          <w:rFonts w:ascii="Arial Narrow" w:hAnsi="Arial Narrow" w:cs="Arial"/>
          <w:sz w:val="22"/>
          <w:szCs w:val="22"/>
        </w:rPr>
        <w:t xml:space="preserve">Fonte: </w:t>
      </w:r>
    </w:p>
    <w:p w:rsidR="00315C78" w:rsidRPr="00CA5AE9" w:rsidRDefault="00315C78" w:rsidP="00015D3C">
      <w:pPr>
        <w:spacing w:before="120" w:after="120" w:line="276" w:lineRule="auto"/>
        <w:jc w:val="both"/>
        <w:rPr>
          <w:rFonts w:ascii="Arial Narrow" w:hAnsi="Arial Narrow" w:cs="Arial"/>
          <w:sz w:val="22"/>
          <w:szCs w:val="22"/>
        </w:rPr>
      </w:pPr>
      <w:r w:rsidRPr="00CA5AE9">
        <w:rPr>
          <w:rFonts w:ascii="Arial Narrow" w:hAnsi="Arial Narrow" w:cs="Arial"/>
          <w:sz w:val="22"/>
          <w:szCs w:val="22"/>
        </w:rPr>
        <w:t xml:space="preserve">Programa de Trabalho:  </w:t>
      </w:r>
    </w:p>
    <w:p w:rsidR="00315C78" w:rsidRPr="00CA5AE9" w:rsidRDefault="00315C78" w:rsidP="00015D3C">
      <w:pPr>
        <w:spacing w:before="120" w:after="120" w:line="276" w:lineRule="auto"/>
        <w:jc w:val="both"/>
        <w:rPr>
          <w:rFonts w:ascii="Arial Narrow" w:hAnsi="Arial Narrow" w:cs="Arial"/>
          <w:sz w:val="22"/>
          <w:szCs w:val="22"/>
        </w:rPr>
      </w:pPr>
      <w:r w:rsidRPr="00CA5AE9">
        <w:rPr>
          <w:rFonts w:ascii="Arial Narrow" w:hAnsi="Arial Narrow" w:cs="Arial"/>
          <w:sz w:val="22"/>
          <w:szCs w:val="22"/>
        </w:rPr>
        <w:t xml:space="preserve">Elemento de Despesa:  </w:t>
      </w:r>
    </w:p>
    <w:p w:rsidR="00315C78" w:rsidRPr="00CA5AE9" w:rsidRDefault="00315C78" w:rsidP="00015D3C">
      <w:pPr>
        <w:spacing w:before="120" w:after="120" w:line="276" w:lineRule="auto"/>
        <w:jc w:val="both"/>
        <w:rPr>
          <w:rFonts w:ascii="Arial Narrow" w:hAnsi="Arial Narrow" w:cs="Arial"/>
          <w:sz w:val="22"/>
          <w:szCs w:val="22"/>
        </w:rPr>
      </w:pPr>
      <w:r w:rsidRPr="00CA5AE9">
        <w:rPr>
          <w:rFonts w:ascii="Arial Narrow" w:hAnsi="Arial Narrow" w:cs="Arial"/>
          <w:sz w:val="22"/>
          <w:szCs w:val="22"/>
        </w:rPr>
        <w:t>PI:</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Arial"/>
          <w:sz w:val="22"/>
          <w:szCs w:val="22"/>
        </w:rPr>
        <w:t>No(s) exercício(s) seguinte(s), as despesas correspondentes correrão à conta dos recursos próprios para atender às despesas da mesma natureza, cuja alocação será feita no início de cada exercício financeiro.</w:t>
      </w:r>
      <w:r w:rsidRPr="00CA5AE9">
        <w:rPr>
          <w:rFonts w:ascii="Arial Narrow" w:hAnsi="Arial Narrow" w:cs="Times New Roman"/>
          <w:b/>
          <w:sz w:val="22"/>
          <w:szCs w:val="22"/>
        </w:rPr>
        <w:t xml:space="preserve"> </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lastRenderedPageBreak/>
        <w:t>CLÁUSULA QUINTA – PAGAMENTO</w:t>
      </w:r>
    </w:p>
    <w:p w:rsidR="00315C78" w:rsidRPr="00CA5AE9" w:rsidRDefault="00315C78" w:rsidP="00015D3C">
      <w:pPr>
        <w:numPr>
          <w:ilvl w:val="1"/>
          <w:numId w:val="42"/>
        </w:numPr>
        <w:spacing w:before="120" w:after="120" w:line="276" w:lineRule="auto"/>
        <w:ind w:left="0"/>
        <w:jc w:val="both"/>
        <w:rPr>
          <w:rFonts w:ascii="Arial Narrow" w:hAnsi="Arial Narrow" w:cs="Arial"/>
          <w:sz w:val="22"/>
          <w:szCs w:val="22"/>
        </w:rPr>
      </w:pPr>
      <w:r w:rsidRPr="00CA5AE9">
        <w:rPr>
          <w:rFonts w:ascii="Arial Narrow" w:hAnsi="Arial Narrow" w:cs="Arial"/>
          <w:sz w:val="22"/>
          <w:szCs w:val="22"/>
        </w:rPr>
        <w:t xml:space="preserve">O prazo para pagamento à CONTRATADA e demais condições a ele referentes encontram-se definidos no Termo de Referência e no Anexo XI da IN SEGES/MP n. 5/2017. </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SEXTA – REAJUSTE</w:t>
      </w:r>
    </w:p>
    <w:p w:rsidR="00315C78" w:rsidRPr="00CA5AE9" w:rsidRDefault="00315C78" w:rsidP="00015D3C">
      <w:pPr>
        <w:numPr>
          <w:ilvl w:val="1"/>
          <w:numId w:val="42"/>
        </w:numPr>
        <w:spacing w:before="120" w:after="120" w:line="276" w:lineRule="auto"/>
        <w:ind w:left="0"/>
        <w:jc w:val="both"/>
        <w:rPr>
          <w:rFonts w:ascii="Arial Narrow" w:eastAsiaTheme="majorEastAsia" w:hAnsi="Arial Narrow" w:cs="Arial"/>
          <w:bCs/>
          <w:sz w:val="22"/>
          <w:szCs w:val="22"/>
        </w:rPr>
      </w:pPr>
      <w:r w:rsidRPr="00CA5AE9">
        <w:rPr>
          <w:rFonts w:ascii="Arial Narrow" w:hAnsi="Arial Narrow" w:cs="Arial"/>
          <w:sz w:val="22"/>
          <w:szCs w:val="22"/>
        </w:rPr>
        <w:t>As</w:t>
      </w:r>
      <w:r w:rsidRPr="00CA5AE9">
        <w:rPr>
          <w:rFonts w:ascii="Arial Narrow" w:eastAsiaTheme="majorEastAsia" w:hAnsi="Arial Narrow" w:cs="Arial"/>
          <w:bCs/>
          <w:sz w:val="22"/>
          <w:szCs w:val="22"/>
        </w:rPr>
        <w:t xml:space="preserve"> regras acerca do reajuste do valor contratual são as estabelecidas no Termo de Referência, anexo a este Contrato.</w:t>
      </w:r>
    </w:p>
    <w:p w:rsidR="00315C78" w:rsidRPr="00CA5AE9" w:rsidRDefault="00315C78" w:rsidP="00015D3C">
      <w:pPr>
        <w:pStyle w:val="Nivel10"/>
        <w:numPr>
          <w:ilvl w:val="0"/>
          <w:numId w:val="42"/>
        </w:numPr>
        <w:spacing w:after="120"/>
        <w:rPr>
          <w:rFonts w:ascii="Arial Narrow" w:hAnsi="Arial Narrow"/>
          <w:color w:val="auto"/>
          <w:sz w:val="22"/>
          <w:szCs w:val="22"/>
        </w:rPr>
      </w:pPr>
      <w:r w:rsidRPr="00CA5AE9">
        <w:rPr>
          <w:rFonts w:ascii="Arial Narrow" w:hAnsi="Arial Narrow"/>
          <w:color w:val="auto"/>
          <w:sz w:val="22"/>
          <w:szCs w:val="22"/>
        </w:rPr>
        <w:t>CLÁUSULA SÉTIMA – GARANTIA DE EXECUÇÃO</w:t>
      </w:r>
    </w:p>
    <w:p w:rsidR="00315C78" w:rsidRPr="00CA5AE9" w:rsidRDefault="00315C78" w:rsidP="00015D3C">
      <w:pPr>
        <w:spacing w:before="100" w:beforeAutospacing="1" w:after="100" w:afterAutospacing="1"/>
        <w:rPr>
          <w:rFonts w:ascii="Arial Narrow" w:hAnsi="Arial Narrow" w:cs="Arial"/>
          <w:sz w:val="22"/>
          <w:szCs w:val="22"/>
        </w:rPr>
      </w:pPr>
      <w:r w:rsidRPr="00CA5AE9">
        <w:rPr>
          <w:rFonts w:ascii="Arial Narrow" w:hAnsi="Arial Narrow" w:cs="Arial"/>
          <w:sz w:val="22"/>
          <w:szCs w:val="22"/>
        </w:rPr>
        <w:t>7.1. Será exigida a prestação de garantia na presente contratação, conforme regras constantes do Termo de Referência.</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OITAVA – REGIME DE EXECUÇÃO DOS SERVIÇOS E FISCALIZAÇÃO</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Arial"/>
          <w:sz w:val="22"/>
          <w:szCs w:val="22"/>
        </w:rPr>
        <w:t>O regime de execução dos serviços a serem executados pela CONTRATADA, os materiais que serão empregados e a fiscalização pela CONTRATANTE são aqueles previstos no Termo de Referência, anexo do Edital.</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NONA – OBRIGAÇÕES DA CONTRATANTE E DA CONTRATADA</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As obrigações da CONTRATANTE e da CONTRATADA são aquelas previstas no Termo de Referência, anexo do Edital.</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DÉCIMA – SANÇÕES ADMINISTRATIVAS.</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As sanções relacionadas à execução do contrato são aquelas previstas no Termo de Referência, anexo do Edital.</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DÉCIMA PRIMEIRA – RESCISÃO</w:t>
      </w:r>
    </w:p>
    <w:p w:rsidR="00315C78" w:rsidRPr="00CA5AE9" w:rsidRDefault="00315C78" w:rsidP="00015D3C">
      <w:pPr>
        <w:numPr>
          <w:ilvl w:val="1"/>
          <w:numId w:val="42"/>
        </w:numPr>
        <w:spacing w:before="120" w:after="120" w:line="276" w:lineRule="auto"/>
        <w:ind w:left="0"/>
        <w:jc w:val="both"/>
        <w:rPr>
          <w:rFonts w:ascii="Arial Narrow" w:hAnsi="Arial Narrow" w:cs="Arial"/>
          <w:sz w:val="22"/>
          <w:szCs w:val="22"/>
        </w:rPr>
      </w:pPr>
      <w:r w:rsidRPr="00CA5AE9">
        <w:rPr>
          <w:rFonts w:ascii="Arial Narrow" w:hAnsi="Arial Narrow"/>
          <w:sz w:val="22"/>
          <w:szCs w:val="22"/>
        </w:rPr>
        <w:t>O presente Termo de Contrato poderá ser rescindido</w:t>
      </w:r>
      <w:r w:rsidRPr="00CA5AE9">
        <w:rPr>
          <w:rFonts w:ascii="Arial Narrow" w:hAnsi="Arial Narrow" w:cs="Arial"/>
          <w:sz w:val="22"/>
          <w:szCs w:val="22"/>
        </w:rPr>
        <w:t>:</w:t>
      </w:r>
    </w:p>
    <w:p w:rsidR="00315C78" w:rsidRPr="00CA5AE9" w:rsidRDefault="00315C78" w:rsidP="00015D3C">
      <w:pPr>
        <w:numPr>
          <w:ilvl w:val="2"/>
          <w:numId w:val="42"/>
        </w:numPr>
        <w:spacing w:before="120" w:after="120" w:line="276" w:lineRule="auto"/>
        <w:ind w:left="0"/>
        <w:jc w:val="both"/>
        <w:rPr>
          <w:rFonts w:ascii="Arial Narrow" w:hAnsi="Arial Narrow"/>
          <w:sz w:val="22"/>
          <w:szCs w:val="22"/>
        </w:rPr>
      </w:pPr>
      <w:r w:rsidRPr="00CA5AE9">
        <w:rPr>
          <w:rFonts w:ascii="Arial Narrow" w:hAnsi="Arial Narrow" w:cs="Arial"/>
          <w:sz w:val="22"/>
          <w:szCs w:val="22"/>
        </w:rPr>
        <w:t>por ato unilateral e escrito da Administração,</w:t>
      </w:r>
      <w:r w:rsidRPr="00CA5AE9">
        <w:rPr>
          <w:rFonts w:ascii="Arial Narrow" w:hAnsi="Arial Narrow"/>
          <w:sz w:val="22"/>
          <w:szCs w:val="22"/>
        </w:rPr>
        <w:t xml:space="preserve"> nas </w:t>
      </w:r>
      <w:r w:rsidRPr="00CA5AE9">
        <w:rPr>
          <w:rFonts w:ascii="Arial Narrow" w:hAnsi="Arial Narrow" w:cs="Arial"/>
          <w:sz w:val="22"/>
          <w:szCs w:val="22"/>
        </w:rPr>
        <w:t>situações</w:t>
      </w:r>
      <w:r w:rsidRPr="00CA5AE9">
        <w:rPr>
          <w:rFonts w:ascii="Arial Narrow" w:hAnsi="Arial Narrow"/>
          <w:sz w:val="22"/>
          <w:szCs w:val="22"/>
        </w:rPr>
        <w:t xml:space="preserve"> previstas </w:t>
      </w:r>
      <w:r w:rsidRPr="00CA5AE9">
        <w:rPr>
          <w:rFonts w:ascii="Arial Narrow" w:hAnsi="Arial Narrow" w:cs="Arial"/>
          <w:sz w:val="22"/>
          <w:szCs w:val="22"/>
        </w:rPr>
        <w:t>nos incisos I a XII e XVII do</w:t>
      </w:r>
      <w:r w:rsidRPr="00CA5AE9">
        <w:rPr>
          <w:rFonts w:ascii="Arial Narrow" w:hAnsi="Arial Narrow"/>
          <w:sz w:val="22"/>
          <w:szCs w:val="22"/>
        </w:rPr>
        <w:t xml:space="preserve"> art. 78 da Lei nº 8.666, de 1993,</w:t>
      </w:r>
      <w:r w:rsidRPr="00CA5AE9">
        <w:rPr>
          <w:rFonts w:ascii="Arial Narrow" w:hAnsi="Arial Narrow" w:cs="Arial"/>
          <w:sz w:val="22"/>
          <w:szCs w:val="22"/>
        </w:rPr>
        <w:t xml:space="preserve"> e</w:t>
      </w:r>
      <w:r w:rsidRPr="00CA5AE9">
        <w:rPr>
          <w:rFonts w:ascii="Arial Narrow" w:hAnsi="Arial Narrow"/>
          <w:sz w:val="22"/>
          <w:szCs w:val="22"/>
        </w:rPr>
        <w:t xml:space="preserve"> com as consequências indicadas no art. 80 da mesma Lei, sem prejuízo da aplicação das sanções previstas no Termo de Referência, anexo </w:t>
      </w:r>
      <w:r w:rsidRPr="00CA5AE9">
        <w:rPr>
          <w:rFonts w:ascii="Arial Narrow" w:hAnsi="Arial Narrow" w:cs="Arial"/>
          <w:sz w:val="22"/>
          <w:szCs w:val="22"/>
        </w:rPr>
        <w:t>ao</w:t>
      </w:r>
      <w:r w:rsidRPr="00CA5AE9">
        <w:rPr>
          <w:rFonts w:ascii="Arial Narrow" w:hAnsi="Arial Narrow"/>
          <w:sz w:val="22"/>
          <w:szCs w:val="22"/>
        </w:rPr>
        <w:t xml:space="preserve"> Edital</w:t>
      </w:r>
      <w:r w:rsidRPr="00CA5AE9">
        <w:rPr>
          <w:rFonts w:ascii="Arial Narrow" w:hAnsi="Arial Narrow" w:cs="Arial"/>
          <w:sz w:val="22"/>
          <w:szCs w:val="22"/>
        </w:rPr>
        <w:t>;</w:t>
      </w:r>
    </w:p>
    <w:p w:rsidR="00315C78" w:rsidRPr="00CA5AE9" w:rsidRDefault="00315C78" w:rsidP="00015D3C">
      <w:pPr>
        <w:numPr>
          <w:ilvl w:val="2"/>
          <w:numId w:val="42"/>
        </w:numPr>
        <w:spacing w:before="120" w:after="120" w:line="276" w:lineRule="auto"/>
        <w:ind w:left="0"/>
        <w:jc w:val="both"/>
        <w:rPr>
          <w:rFonts w:ascii="Arial Narrow" w:hAnsi="Arial Narrow" w:cs="Arial"/>
          <w:sz w:val="22"/>
          <w:szCs w:val="22"/>
        </w:rPr>
      </w:pPr>
      <w:r w:rsidRPr="00CA5AE9">
        <w:rPr>
          <w:rFonts w:ascii="Arial Narrow" w:hAnsi="Arial Narrow" w:cs="Arial"/>
          <w:sz w:val="22"/>
          <w:szCs w:val="22"/>
        </w:rPr>
        <w:t xml:space="preserve">amigavelmente, nos termos do art. 79, inciso II, da Lei nº 8.666, de 1993. </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Os casos de rescisão contratual serão formalmente motivados, assegurando-se à CONTRATADA o direito à prévia e ampla defesa.</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lastRenderedPageBreak/>
        <w:t>A CONTRATADA reconhece os direitos da CONTRATANTE em caso de rescisão administrativa prevista no art. 77 da Lei nº 8.666, de 1993.</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O termo de rescisão, sempre que possível, será precedido:</w:t>
      </w:r>
    </w:p>
    <w:p w:rsidR="00315C78" w:rsidRPr="00CA5AE9" w:rsidRDefault="00315C78" w:rsidP="00015D3C">
      <w:pPr>
        <w:numPr>
          <w:ilvl w:val="2"/>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Balanço dos eventos contratuais já cumpridos ou parcialmente cumpridos;</w:t>
      </w:r>
    </w:p>
    <w:p w:rsidR="00315C78" w:rsidRPr="00CA5AE9" w:rsidRDefault="00315C78" w:rsidP="00015D3C">
      <w:pPr>
        <w:numPr>
          <w:ilvl w:val="2"/>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Relação dos pagamentos já efetuados e ainda devidos;</w:t>
      </w:r>
    </w:p>
    <w:p w:rsidR="00315C78" w:rsidRPr="00CA5AE9" w:rsidRDefault="00315C78" w:rsidP="00015D3C">
      <w:pPr>
        <w:numPr>
          <w:ilvl w:val="2"/>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Indenizações e multas.</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DÉCIMA SEGUNDA – VEDAÇÕES</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É vedado à CONTRATADA:</w:t>
      </w:r>
    </w:p>
    <w:p w:rsidR="00315C78" w:rsidRPr="00CA5AE9" w:rsidRDefault="00315C78" w:rsidP="00015D3C">
      <w:pPr>
        <w:numPr>
          <w:ilvl w:val="2"/>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Caucionar ou utilizar este Termo de Contrato para qualquer operação financeira;</w:t>
      </w:r>
    </w:p>
    <w:p w:rsidR="00315C78" w:rsidRPr="00CA5AE9" w:rsidRDefault="00315C78" w:rsidP="00015D3C">
      <w:pPr>
        <w:numPr>
          <w:ilvl w:val="2"/>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Interromper a execução dos serviços sob alegação de inadimplemento por parte da CONTRATANTE, salvo nos casos previstos em lei.</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DÉCIMA TERCEIRA – ALTERAÇÕES</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Eventuais alterações contratuais reger-se-ão pela disciplina do art. 65 da Lei nº 8.666, de 1993.</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A CONTRATADA é obrigada a aceitar, nas mesmas condições contratuais, os acréscimos ou supressões que se fizerem necessários, até o limite de 25% (vinte e cinco por cento) do valor inicial atualizado do contrato.</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As supressões resultantes de acordo celebrado entre as partes contratantes poderão exceder o limite de 25% (vinte e cinco por cento) do valor inicial atualizado do contrato.</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DÉCIMA QUARTA – DOS CASOS OMISSOS</w:t>
      </w:r>
    </w:p>
    <w:p w:rsidR="00315C78" w:rsidRPr="00CA5AE9" w:rsidRDefault="00315C78" w:rsidP="00015D3C">
      <w:pPr>
        <w:pStyle w:val="Nivel10"/>
        <w:numPr>
          <w:ilvl w:val="1"/>
          <w:numId w:val="42"/>
        </w:numPr>
        <w:spacing w:after="120"/>
        <w:ind w:left="0"/>
        <w:rPr>
          <w:rFonts w:ascii="Arial Narrow" w:hAnsi="Arial Narrow"/>
          <w:b w:val="0"/>
          <w:sz w:val="22"/>
          <w:szCs w:val="22"/>
        </w:rPr>
      </w:pPr>
      <w:r w:rsidRPr="00CA5AE9">
        <w:rPr>
          <w:rFonts w:ascii="Arial Narrow" w:hAnsi="Arial Narrow"/>
          <w:b w:val="0"/>
          <w:sz w:val="22"/>
          <w:szCs w:val="22"/>
        </w:rPr>
        <w:t>Os casos omissos serão decididos pela CONTRATANTE, segundo as disposições contidas na Lei nº 8.666, de 1993, na Lei nº 10.520, de 2002 e demais normas federais aplicáveis e, subsidiariamente, normas e princípios gerais dos contratos.</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DÉCIMA QUINTA – PUBLICAÇÃO</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Incumbirá à CONTRATANTE providenciar a publicação deste instrumento, por extrato, no Diário Oficial da União, no prazo previsto na Lei nº 8.666, de 1993.</w:t>
      </w:r>
    </w:p>
    <w:p w:rsidR="00315C78" w:rsidRPr="00CA5AE9" w:rsidRDefault="00315C78" w:rsidP="00015D3C">
      <w:pPr>
        <w:pStyle w:val="Nivel10"/>
        <w:numPr>
          <w:ilvl w:val="0"/>
          <w:numId w:val="42"/>
        </w:numPr>
        <w:spacing w:after="120"/>
        <w:rPr>
          <w:rFonts w:ascii="Arial Narrow" w:hAnsi="Arial Narrow"/>
          <w:sz w:val="22"/>
          <w:szCs w:val="22"/>
        </w:rPr>
      </w:pPr>
      <w:r w:rsidRPr="00CA5AE9">
        <w:rPr>
          <w:rFonts w:ascii="Arial Narrow" w:hAnsi="Arial Narrow"/>
          <w:sz w:val="22"/>
          <w:szCs w:val="22"/>
        </w:rPr>
        <w:t>CLÁUSULA DÉCIMA SEXTA – FORO</w:t>
      </w:r>
    </w:p>
    <w:p w:rsidR="00315C78" w:rsidRPr="00CA5AE9" w:rsidRDefault="00315C78" w:rsidP="00015D3C">
      <w:pPr>
        <w:numPr>
          <w:ilvl w:val="1"/>
          <w:numId w:val="42"/>
        </w:numPr>
        <w:spacing w:before="120" w:after="120" w:line="276" w:lineRule="auto"/>
        <w:ind w:left="0"/>
        <w:jc w:val="both"/>
        <w:rPr>
          <w:rFonts w:ascii="Arial Narrow" w:hAnsi="Arial Narrow" w:cs="Times New Roman"/>
          <w:sz w:val="22"/>
          <w:szCs w:val="22"/>
        </w:rPr>
      </w:pPr>
      <w:r w:rsidRPr="00CA5AE9">
        <w:rPr>
          <w:rFonts w:ascii="Arial Narrow" w:hAnsi="Arial Narrow" w:cs="Times New Roman"/>
          <w:sz w:val="22"/>
          <w:szCs w:val="22"/>
        </w:rPr>
        <w:t xml:space="preserve">O Foro para solucionar os litígios que decorrerem da execução deste Termo de Contrato será o da </w:t>
      </w:r>
      <w:r w:rsidRPr="00CA5AE9">
        <w:rPr>
          <w:rFonts w:ascii="Arial Narrow" w:hAnsi="Arial Narrow" w:cs="Times New Roman"/>
          <w:color w:val="000000"/>
          <w:sz w:val="22"/>
          <w:szCs w:val="22"/>
        </w:rPr>
        <w:t xml:space="preserve">Seção </w:t>
      </w:r>
      <w:r w:rsidRPr="00CA5AE9">
        <w:rPr>
          <w:rFonts w:ascii="Arial Narrow" w:hAnsi="Arial Narrow" w:cs="Times New Roman"/>
          <w:sz w:val="22"/>
          <w:szCs w:val="22"/>
        </w:rPr>
        <w:t>Judiciária da cidade de Sousa – PB da Justiça Federal.</w:t>
      </w:r>
    </w:p>
    <w:p w:rsidR="00315C78" w:rsidRPr="00CA5AE9" w:rsidRDefault="00315C78" w:rsidP="00015D3C">
      <w:pPr>
        <w:spacing w:after="120" w:line="360" w:lineRule="auto"/>
        <w:ind w:right="-15"/>
        <w:jc w:val="both"/>
        <w:rPr>
          <w:rFonts w:ascii="Arial Narrow" w:hAnsi="Arial Narrow" w:cs="Times New Roman"/>
          <w:sz w:val="22"/>
          <w:szCs w:val="22"/>
        </w:rPr>
      </w:pPr>
    </w:p>
    <w:p w:rsidR="00315C78" w:rsidRPr="00CA5AE9" w:rsidRDefault="00315C78" w:rsidP="00015D3C">
      <w:pPr>
        <w:spacing w:before="120" w:after="120" w:line="276" w:lineRule="auto"/>
        <w:jc w:val="both"/>
        <w:rPr>
          <w:rFonts w:ascii="Arial Narrow" w:hAnsi="Arial Narrow" w:cs="Times New Roman"/>
          <w:sz w:val="22"/>
          <w:szCs w:val="22"/>
        </w:rPr>
      </w:pPr>
      <w:r w:rsidRPr="00CA5AE9">
        <w:rPr>
          <w:rFonts w:ascii="Arial Narrow" w:hAnsi="Arial Narrow" w:cs="Times New Roman"/>
          <w:sz w:val="22"/>
          <w:szCs w:val="22"/>
        </w:rPr>
        <w:lastRenderedPageBreak/>
        <w:t xml:space="preserve">Para firmeza e validade do pactuado, o presente Termo de Contrato foi lavrado em duas (duas) vias de igual teor, que, depois de lido e achado em ordem, vai assinado pelos contraentes. </w:t>
      </w:r>
    </w:p>
    <w:p w:rsidR="00315C78" w:rsidRPr="00CA5AE9" w:rsidRDefault="00315C78" w:rsidP="00015D3C">
      <w:pPr>
        <w:spacing w:after="120" w:line="360" w:lineRule="auto"/>
        <w:ind w:right="-15"/>
        <w:jc w:val="both"/>
        <w:rPr>
          <w:rFonts w:ascii="Arial Narrow" w:hAnsi="Arial Narrow" w:cs="Times New Roman"/>
          <w:sz w:val="22"/>
          <w:szCs w:val="22"/>
        </w:rPr>
      </w:pPr>
      <w:r w:rsidRPr="00CA5AE9">
        <w:rPr>
          <w:rFonts w:ascii="Arial Narrow" w:hAnsi="Arial Narrow" w:cs="Times New Roman"/>
          <w:sz w:val="22"/>
          <w:szCs w:val="22"/>
        </w:rPr>
        <w:t>...........................................,  .......... de.......................................... de 20.....</w:t>
      </w:r>
    </w:p>
    <w:p w:rsidR="00315C78" w:rsidRPr="00CA5AE9" w:rsidRDefault="00315C78" w:rsidP="00015D3C">
      <w:pPr>
        <w:spacing w:after="120"/>
        <w:jc w:val="both"/>
        <w:rPr>
          <w:rFonts w:ascii="Arial Narrow" w:hAnsi="Arial Narrow" w:cs="Times New Roman"/>
          <w:bCs/>
          <w:sz w:val="22"/>
          <w:szCs w:val="22"/>
        </w:rPr>
      </w:pPr>
    </w:p>
    <w:p w:rsidR="00315C78" w:rsidRPr="00CA5AE9" w:rsidRDefault="00315C78" w:rsidP="00015D3C">
      <w:pPr>
        <w:spacing w:after="120"/>
        <w:jc w:val="center"/>
        <w:rPr>
          <w:rFonts w:ascii="Arial Narrow" w:hAnsi="Arial Narrow" w:cs="Times New Roman"/>
          <w:bCs/>
          <w:sz w:val="22"/>
          <w:szCs w:val="22"/>
        </w:rPr>
      </w:pPr>
      <w:r w:rsidRPr="00CA5AE9">
        <w:rPr>
          <w:rFonts w:ascii="Arial Narrow" w:hAnsi="Arial Narrow" w:cs="Times New Roman"/>
          <w:bCs/>
          <w:sz w:val="22"/>
          <w:szCs w:val="22"/>
        </w:rPr>
        <w:t>_________________________</w:t>
      </w:r>
    </w:p>
    <w:p w:rsidR="00315C78" w:rsidRPr="00CA5AE9" w:rsidRDefault="00315C78" w:rsidP="00015D3C">
      <w:pPr>
        <w:spacing w:after="120"/>
        <w:jc w:val="center"/>
        <w:rPr>
          <w:rFonts w:ascii="Arial Narrow" w:hAnsi="Arial Narrow" w:cs="Times New Roman"/>
          <w:bCs/>
          <w:sz w:val="22"/>
          <w:szCs w:val="22"/>
        </w:rPr>
      </w:pPr>
      <w:r w:rsidRPr="00CA5AE9">
        <w:rPr>
          <w:rFonts w:ascii="Arial Narrow" w:hAnsi="Arial Narrow" w:cs="Times New Roman"/>
          <w:bCs/>
          <w:sz w:val="22"/>
          <w:szCs w:val="22"/>
        </w:rPr>
        <w:t>Representante legal da CONTRATANTE</w:t>
      </w:r>
    </w:p>
    <w:p w:rsidR="00315C78" w:rsidRPr="00CA5AE9" w:rsidRDefault="00315C78" w:rsidP="00015D3C">
      <w:pPr>
        <w:spacing w:after="120"/>
        <w:jc w:val="center"/>
        <w:rPr>
          <w:rFonts w:ascii="Arial Narrow" w:hAnsi="Arial Narrow" w:cs="Times New Roman"/>
          <w:sz w:val="22"/>
          <w:szCs w:val="22"/>
        </w:rPr>
      </w:pPr>
      <w:r w:rsidRPr="00CA5AE9">
        <w:rPr>
          <w:rFonts w:ascii="Arial Narrow" w:hAnsi="Arial Narrow" w:cs="Times New Roman"/>
          <w:sz w:val="22"/>
          <w:szCs w:val="22"/>
        </w:rPr>
        <w:t>_________________________</w:t>
      </w:r>
    </w:p>
    <w:p w:rsidR="00315C78" w:rsidRPr="00CA5AE9" w:rsidRDefault="00315C78" w:rsidP="00015D3C">
      <w:pPr>
        <w:spacing w:after="120"/>
        <w:jc w:val="center"/>
        <w:rPr>
          <w:rFonts w:ascii="Arial Narrow" w:hAnsi="Arial Narrow" w:cs="Times New Roman"/>
          <w:sz w:val="22"/>
          <w:szCs w:val="22"/>
        </w:rPr>
      </w:pPr>
      <w:r w:rsidRPr="00CA5AE9">
        <w:rPr>
          <w:rFonts w:ascii="Arial Narrow" w:hAnsi="Arial Narrow" w:cs="Times New Roman"/>
          <w:bCs/>
          <w:sz w:val="22"/>
          <w:szCs w:val="22"/>
        </w:rPr>
        <w:t>Representante</w:t>
      </w:r>
      <w:r w:rsidRPr="00CA5AE9">
        <w:rPr>
          <w:rFonts w:ascii="Arial Narrow" w:hAnsi="Arial Narrow" w:cs="Times New Roman"/>
          <w:sz w:val="22"/>
          <w:szCs w:val="22"/>
        </w:rPr>
        <w:t xml:space="preserve"> legal da CONTRATADA</w:t>
      </w:r>
    </w:p>
    <w:p w:rsidR="00315C78" w:rsidRPr="00CA5AE9" w:rsidRDefault="00315C78" w:rsidP="00015D3C">
      <w:pPr>
        <w:spacing w:after="120"/>
        <w:jc w:val="both"/>
        <w:rPr>
          <w:rFonts w:ascii="Arial Narrow" w:hAnsi="Arial Narrow" w:cs="Times New Roman"/>
          <w:sz w:val="22"/>
          <w:szCs w:val="22"/>
        </w:rPr>
      </w:pPr>
    </w:p>
    <w:p w:rsidR="00315C78" w:rsidRPr="00CA5AE9" w:rsidRDefault="00315C78" w:rsidP="00015D3C">
      <w:pPr>
        <w:spacing w:after="120"/>
        <w:jc w:val="both"/>
        <w:rPr>
          <w:rFonts w:ascii="Arial Narrow" w:hAnsi="Arial Narrow" w:cs="Times New Roman"/>
          <w:sz w:val="22"/>
          <w:szCs w:val="22"/>
        </w:rPr>
      </w:pPr>
    </w:p>
    <w:p w:rsidR="00315C78" w:rsidRPr="00CA5AE9" w:rsidRDefault="00315C78" w:rsidP="00015D3C">
      <w:pPr>
        <w:spacing w:after="120"/>
        <w:jc w:val="both"/>
        <w:rPr>
          <w:rFonts w:ascii="Arial Narrow" w:hAnsi="Arial Narrow" w:cs="Times New Roman"/>
          <w:sz w:val="22"/>
          <w:szCs w:val="22"/>
        </w:rPr>
      </w:pPr>
      <w:r w:rsidRPr="00CA5AE9">
        <w:rPr>
          <w:rFonts w:ascii="Arial Narrow" w:hAnsi="Arial Narrow" w:cs="Times New Roman"/>
          <w:sz w:val="22"/>
          <w:szCs w:val="22"/>
        </w:rPr>
        <w:t>TESTEMUNHAS:</w:t>
      </w:r>
    </w:p>
    <w:p w:rsidR="00315C78" w:rsidRPr="00CA5AE9" w:rsidRDefault="00315C78"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8233A" w:rsidRPr="00CA5AE9" w:rsidRDefault="0028233A" w:rsidP="00015D3C">
      <w:pPr>
        <w:jc w:val="center"/>
        <w:rPr>
          <w:rFonts w:ascii="Arial Narrow" w:hAnsi="Arial Narrow"/>
          <w:b/>
          <w:sz w:val="22"/>
          <w:szCs w:val="22"/>
        </w:rPr>
      </w:pPr>
    </w:p>
    <w:p w:rsidR="002F53EA" w:rsidRPr="00CA5AE9" w:rsidRDefault="002F53EA" w:rsidP="00015D3C">
      <w:pPr>
        <w:jc w:val="center"/>
        <w:rPr>
          <w:rFonts w:ascii="Arial Narrow" w:hAnsi="Arial Narrow"/>
          <w:b/>
          <w:sz w:val="22"/>
          <w:szCs w:val="22"/>
        </w:rPr>
      </w:pPr>
    </w:p>
    <w:p w:rsidR="00817EE2" w:rsidRPr="00CA5AE9" w:rsidRDefault="00817EE2" w:rsidP="00015D3C">
      <w:pPr>
        <w:jc w:val="center"/>
        <w:rPr>
          <w:rFonts w:ascii="Arial Narrow" w:hAnsi="Arial Narrow"/>
          <w:b/>
          <w:sz w:val="22"/>
          <w:szCs w:val="22"/>
        </w:rPr>
      </w:pPr>
      <w:r w:rsidRPr="00CA5AE9">
        <w:rPr>
          <w:rFonts w:ascii="Arial Narrow" w:hAnsi="Arial Narrow"/>
          <w:b/>
          <w:sz w:val="22"/>
          <w:szCs w:val="22"/>
        </w:rPr>
        <w:lastRenderedPageBreak/>
        <w:t xml:space="preserve">ANEXO IV </w:t>
      </w:r>
    </w:p>
    <w:p w:rsidR="00817EE2" w:rsidRPr="00CA5AE9" w:rsidRDefault="00817EE2" w:rsidP="00015D3C">
      <w:pPr>
        <w:jc w:val="center"/>
        <w:rPr>
          <w:rFonts w:ascii="Arial Narrow" w:hAnsi="Arial Narrow"/>
          <w:b/>
          <w:sz w:val="22"/>
          <w:szCs w:val="22"/>
        </w:rPr>
      </w:pPr>
    </w:p>
    <w:p w:rsidR="0028233A" w:rsidRPr="00CA5AE9" w:rsidRDefault="00C32F20" w:rsidP="00015D3C">
      <w:pPr>
        <w:jc w:val="center"/>
        <w:rPr>
          <w:rFonts w:ascii="Arial Narrow" w:hAnsi="Arial Narrow"/>
          <w:b/>
          <w:sz w:val="22"/>
          <w:szCs w:val="22"/>
        </w:rPr>
      </w:pPr>
      <w:r w:rsidRPr="00CA5AE9">
        <w:rPr>
          <w:rFonts w:ascii="Arial Narrow" w:hAnsi="Arial Narrow"/>
          <w:b/>
          <w:sz w:val="22"/>
          <w:szCs w:val="22"/>
        </w:rPr>
        <w:t xml:space="preserve"> ESTUDOS PRELIMINARES DA CONTRATAÇÃO</w:t>
      </w:r>
    </w:p>
    <w:p w:rsidR="00817EE2" w:rsidRPr="00CA5AE9" w:rsidRDefault="00817EE2" w:rsidP="00015D3C">
      <w:pPr>
        <w:jc w:val="center"/>
        <w:rPr>
          <w:rFonts w:ascii="Arial Narrow" w:hAnsi="Arial Narrow"/>
          <w:b/>
          <w:sz w:val="22"/>
          <w:szCs w:val="22"/>
        </w:rPr>
      </w:pPr>
    </w:p>
    <w:p w:rsidR="00817EE2" w:rsidRPr="00CA5AE9" w:rsidRDefault="00817EE2" w:rsidP="00015D3C">
      <w:pPr>
        <w:rPr>
          <w:rStyle w:val="Forte"/>
          <w:rFonts w:ascii="Arial Narrow" w:hAnsi="Arial Narrow" w:cs="Times New Roman"/>
          <w:bCs w:val="0"/>
          <w:color w:val="000000" w:themeColor="text1"/>
          <w:sz w:val="22"/>
          <w:szCs w:val="22"/>
        </w:rPr>
      </w:pPr>
    </w:p>
    <w:tbl>
      <w:tblPr>
        <w:tblW w:w="992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62"/>
        <w:gridCol w:w="3561"/>
      </w:tblGrid>
      <w:tr w:rsidR="00817EE2" w:rsidRPr="00CA5AE9" w:rsidTr="005429E6">
        <w:trPr>
          <w:trHeight w:hRule="exact" w:val="922"/>
        </w:trPr>
        <w:tc>
          <w:tcPr>
            <w:tcW w:w="9923" w:type="dxa"/>
            <w:gridSpan w:val="2"/>
            <w:shd w:val="clear" w:color="auto" w:fill="D9D9D9"/>
          </w:tcPr>
          <w:p w:rsidR="00817EE2" w:rsidRPr="00CA5AE9" w:rsidRDefault="00817EE2" w:rsidP="00015D3C">
            <w:pPr>
              <w:pStyle w:val="TableParagraph"/>
              <w:spacing w:before="120"/>
              <w:ind w:left="0"/>
              <w:rPr>
                <w:rFonts w:ascii="Arial Narrow" w:hAnsi="Arial Narrow"/>
                <w:b/>
                <w:color w:val="000000" w:themeColor="text1"/>
                <w:lang w:val="pt-BR"/>
              </w:rPr>
            </w:pPr>
            <w:r w:rsidRPr="00CA5AE9">
              <w:rPr>
                <w:rFonts w:ascii="Arial Narrow" w:hAnsi="Arial Narrow"/>
                <w:b/>
                <w:color w:val="000000" w:themeColor="text1"/>
                <w:lang w:val="pt-BR"/>
              </w:rPr>
              <w:t xml:space="preserve">Órgão: </w:t>
            </w:r>
          </w:p>
          <w:p w:rsidR="00817EE2" w:rsidRPr="00CA5AE9" w:rsidRDefault="00817EE2" w:rsidP="00015D3C">
            <w:pPr>
              <w:pStyle w:val="TableParagraph"/>
              <w:spacing w:before="120"/>
              <w:ind w:left="0"/>
              <w:rPr>
                <w:rFonts w:ascii="Arial Narrow" w:hAnsi="Arial Narrow"/>
                <w:b/>
                <w:color w:val="000000" w:themeColor="text1"/>
                <w:lang w:val="pt-BR"/>
              </w:rPr>
            </w:pPr>
            <w:r w:rsidRPr="00CA5AE9">
              <w:rPr>
                <w:rFonts w:ascii="Arial Narrow" w:hAnsi="Arial Narrow"/>
                <w:b/>
                <w:color w:val="000000" w:themeColor="text1"/>
                <w:lang w:val="pt-BR"/>
              </w:rPr>
              <w:t>Universidade Federal De Campina Grande – Centro de Formação de Professores (CFP)</w:t>
            </w:r>
          </w:p>
        </w:tc>
      </w:tr>
      <w:tr w:rsidR="00817EE2" w:rsidRPr="00CA5AE9" w:rsidTr="005429E6">
        <w:trPr>
          <w:trHeight w:hRule="exact" w:val="863"/>
        </w:trPr>
        <w:tc>
          <w:tcPr>
            <w:tcW w:w="9923" w:type="dxa"/>
            <w:gridSpan w:val="2"/>
            <w:shd w:val="clear" w:color="auto" w:fill="auto"/>
          </w:tcPr>
          <w:p w:rsidR="00817EE2" w:rsidRPr="00CA5AE9" w:rsidRDefault="00817EE2" w:rsidP="00015D3C">
            <w:pPr>
              <w:pStyle w:val="TableParagraph"/>
              <w:spacing w:before="120"/>
              <w:ind w:left="0"/>
              <w:rPr>
                <w:rFonts w:ascii="Arial Narrow" w:hAnsi="Arial Narrow"/>
                <w:b/>
                <w:color w:val="000000" w:themeColor="text1"/>
                <w:lang w:val="pt-BR"/>
              </w:rPr>
            </w:pPr>
            <w:r w:rsidRPr="00CA5AE9">
              <w:rPr>
                <w:rFonts w:ascii="Arial Narrow" w:hAnsi="Arial Narrow"/>
                <w:b/>
                <w:color w:val="000000" w:themeColor="text1"/>
                <w:lang w:val="pt-BR"/>
              </w:rPr>
              <w:t xml:space="preserve">Setor Requisitante (Unidade/Setor/Depto): </w:t>
            </w:r>
          </w:p>
          <w:p w:rsidR="00817EE2" w:rsidRPr="00CA5AE9" w:rsidRDefault="00817EE2" w:rsidP="00015D3C">
            <w:pPr>
              <w:pStyle w:val="TableParagraph"/>
              <w:spacing w:before="120"/>
              <w:ind w:left="0"/>
              <w:rPr>
                <w:rFonts w:ascii="Arial Narrow" w:hAnsi="Arial Narrow"/>
                <w:color w:val="000000" w:themeColor="text1"/>
                <w:lang w:val="pt-BR"/>
              </w:rPr>
            </w:pPr>
            <w:r w:rsidRPr="00CA5AE9">
              <w:rPr>
                <w:rFonts w:ascii="Arial Narrow" w:hAnsi="Arial Narrow"/>
                <w:color w:val="000000" w:themeColor="text1"/>
                <w:lang w:val="pt-BR"/>
              </w:rPr>
              <w:t xml:space="preserve">CFP/Subprefeitura </w:t>
            </w:r>
          </w:p>
          <w:p w:rsidR="00817EE2" w:rsidRPr="00CA5AE9" w:rsidRDefault="00817EE2" w:rsidP="00015D3C">
            <w:pPr>
              <w:pStyle w:val="TableParagraph"/>
              <w:ind w:left="0"/>
              <w:rPr>
                <w:rFonts w:ascii="Arial Narrow" w:hAnsi="Arial Narrow"/>
                <w:color w:val="000000" w:themeColor="text1"/>
                <w:lang w:val="pt-BR"/>
              </w:rPr>
            </w:pPr>
          </w:p>
          <w:p w:rsidR="00817EE2" w:rsidRPr="00CA5AE9" w:rsidRDefault="00817EE2" w:rsidP="00015D3C">
            <w:pPr>
              <w:pStyle w:val="TableParagraph"/>
              <w:ind w:left="0"/>
              <w:rPr>
                <w:rFonts w:ascii="Arial Narrow" w:hAnsi="Arial Narrow"/>
                <w:color w:val="000000" w:themeColor="text1"/>
                <w:lang w:val="pt-BR"/>
              </w:rPr>
            </w:pPr>
          </w:p>
          <w:p w:rsidR="00817EE2" w:rsidRPr="00CA5AE9" w:rsidRDefault="00817EE2" w:rsidP="00015D3C">
            <w:pPr>
              <w:pStyle w:val="TableParagraph"/>
              <w:ind w:left="0"/>
              <w:rPr>
                <w:rFonts w:ascii="Arial Narrow" w:hAnsi="Arial Narrow"/>
                <w:b/>
                <w:color w:val="000000" w:themeColor="text1"/>
                <w:lang w:val="pt-BR"/>
              </w:rPr>
            </w:pPr>
          </w:p>
        </w:tc>
      </w:tr>
      <w:tr w:rsidR="00817EE2" w:rsidRPr="00CA5AE9" w:rsidTr="005429E6">
        <w:trPr>
          <w:trHeight w:hRule="exact" w:val="901"/>
        </w:trPr>
        <w:tc>
          <w:tcPr>
            <w:tcW w:w="6362" w:type="dxa"/>
            <w:shd w:val="clear" w:color="auto" w:fill="auto"/>
          </w:tcPr>
          <w:p w:rsidR="00817EE2" w:rsidRPr="00CA5AE9" w:rsidRDefault="00817EE2" w:rsidP="00015D3C">
            <w:pPr>
              <w:pStyle w:val="TableParagraph"/>
              <w:spacing w:before="120"/>
              <w:ind w:left="0"/>
              <w:rPr>
                <w:rFonts w:ascii="Arial Narrow" w:hAnsi="Arial Narrow"/>
                <w:color w:val="000000" w:themeColor="text1"/>
                <w:lang w:val="pt-BR"/>
              </w:rPr>
            </w:pPr>
            <w:r w:rsidRPr="00CA5AE9">
              <w:rPr>
                <w:rFonts w:ascii="Arial Narrow" w:hAnsi="Arial Narrow"/>
                <w:b/>
                <w:color w:val="000000" w:themeColor="text1"/>
                <w:lang w:val="pt-BR"/>
              </w:rPr>
              <w:t xml:space="preserve">Responsável pela Demanda: </w:t>
            </w:r>
          </w:p>
          <w:p w:rsidR="00817EE2" w:rsidRPr="00CA5AE9" w:rsidRDefault="00817EE2" w:rsidP="00015D3C">
            <w:pPr>
              <w:pStyle w:val="TableParagraph"/>
              <w:spacing w:before="120"/>
              <w:ind w:left="0"/>
              <w:rPr>
                <w:rFonts w:ascii="Arial Narrow" w:hAnsi="Arial Narrow"/>
                <w:color w:val="000000" w:themeColor="text1"/>
                <w:lang w:val="pt-BR"/>
              </w:rPr>
            </w:pPr>
            <w:r w:rsidRPr="00CA5AE9">
              <w:rPr>
                <w:rFonts w:ascii="Arial Narrow" w:hAnsi="Arial Narrow"/>
                <w:color w:val="000000" w:themeColor="text1"/>
                <w:lang w:val="pt-BR"/>
              </w:rPr>
              <w:t>Maria de Fátima Pinheiro Santos e Borges</w:t>
            </w:r>
          </w:p>
          <w:p w:rsidR="00817EE2" w:rsidRPr="00CA5AE9" w:rsidRDefault="00817EE2" w:rsidP="00015D3C">
            <w:pPr>
              <w:pStyle w:val="TableParagraph"/>
              <w:ind w:left="0"/>
              <w:rPr>
                <w:rFonts w:ascii="Arial Narrow" w:hAnsi="Arial Narrow"/>
                <w:color w:val="000000" w:themeColor="text1"/>
                <w:lang w:val="pt-BR"/>
              </w:rPr>
            </w:pPr>
          </w:p>
          <w:p w:rsidR="00817EE2" w:rsidRPr="00CA5AE9" w:rsidRDefault="00817EE2" w:rsidP="00015D3C">
            <w:pPr>
              <w:pStyle w:val="TableParagraph"/>
              <w:ind w:left="0"/>
              <w:rPr>
                <w:rFonts w:ascii="Arial Narrow" w:hAnsi="Arial Narrow"/>
                <w:b/>
                <w:color w:val="000000" w:themeColor="text1"/>
                <w:lang w:val="pt-BR"/>
              </w:rPr>
            </w:pPr>
          </w:p>
        </w:tc>
        <w:tc>
          <w:tcPr>
            <w:tcW w:w="3561" w:type="dxa"/>
            <w:shd w:val="clear" w:color="auto" w:fill="auto"/>
          </w:tcPr>
          <w:p w:rsidR="00817EE2" w:rsidRPr="00CA5AE9" w:rsidRDefault="00817EE2" w:rsidP="00015D3C">
            <w:pPr>
              <w:pStyle w:val="TableParagraph"/>
              <w:spacing w:before="120"/>
              <w:ind w:left="0"/>
              <w:rPr>
                <w:rFonts w:ascii="Arial Narrow" w:hAnsi="Arial Narrow"/>
                <w:b/>
                <w:color w:val="000000" w:themeColor="text1"/>
              </w:rPr>
            </w:pPr>
            <w:r w:rsidRPr="00CA5AE9">
              <w:rPr>
                <w:rFonts w:ascii="Arial Narrow" w:hAnsi="Arial Narrow"/>
                <w:b/>
                <w:color w:val="000000" w:themeColor="text1"/>
              </w:rPr>
              <w:t xml:space="preserve">Matrícula/SIAPE: </w:t>
            </w:r>
          </w:p>
          <w:p w:rsidR="00817EE2" w:rsidRPr="00CA5AE9" w:rsidRDefault="00817EE2" w:rsidP="00BC35C1">
            <w:pPr>
              <w:pStyle w:val="TableParagraph"/>
              <w:spacing w:before="120"/>
              <w:ind w:left="0"/>
              <w:rPr>
                <w:rFonts w:ascii="Arial Narrow" w:hAnsi="Arial Narrow"/>
                <w:b/>
                <w:color w:val="000000" w:themeColor="text1"/>
              </w:rPr>
            </w:pPr>
            <w:r w:rsidRPr="00CA5AE9">
              <w:rPr>
                <w:rFonts w:ascii="Arial Narrow" w:hAnsi="Arial Narrow"/>
                <w:color w:val="000000" w:themeColor="text1"/>
              </w:rPr>
              <w:t>0334800</w:t>
            </w:r>
          </w:p>
        </w:tc>
      </w:tr>
      <w:tr w:rsidR="00817EE2" w:rsidRPr="00CA5AE9" w:rsidTr="005429E6">
        <w:trPr>
          <w:trHeight w:hRule="exact" w:val="527"/>
        </w:trPr>
        <w:tc>
          <w:tcPr>
            <w:tcW w:w="6362" w:type="dxa"/>
            <w:shd w:val="clear" w:color="auto" w:fill="auto"/>
          </w:tcPr>
          <w:p w:rsidR="00817EE2" w:rsidRPr="00CA5AE9" w:rsidRDefault="00817EE2" w:rsidP="00015D3C">
            <w:pPr>
              <w:pStyle w:val="TableParagraph"/>
              <w:spacing w:before="120"/>
              <w:ind w:left="0"/>
              <w:rPr>
                <w:rFonts w:ascii="Arial Narrow" w:hAnsi="Arial Narrow"/>
                <w:color w:val="000000" w:themeColor="text1"/>
                <w:lang w:val="pt-BR"/>
              </w:rPr>
            </w:pPr>
            <w:r w:rsidRPr="00CA5AE9">
              <w:rPr>
                <w:rFonts w:ascii="Arial Narrow" w:hAnsi="Arial Narrow"/>
                <w:b/>
                <w:color w:val="000000" w:themeColor="text1"/>
                <w:lang w:val="pt-BR"/>
              </w:rPr>
              <w:t xml:space="preserve">E-mail: </w:t>
            </w:r>
            <w:r w:rsidRPr="00CA5AE9">
              <w:rPr>
                <w:rFonts w:ascii="Arial Narrow" w:hAnsi="Arial Narrow"/>
                <w:lang w:val="pt-BR"/>
              </w:rPr>
              <w:t>amitafpin@bol.com.br</w:t>
            </w:r>
          </w:p>
        </w:tc>
        <w:tc>
          <w:tcPr>
            <w:tcW w:w="3561" w:type="dxa"/>
            <w:shd w:val="clear" w:color="auto" w:fill="auto"/>
          </w:tcPr>
          <w:p w:rsidR="00817EE2" w:rsidRPr="00CA5AE9" w:rsidRDefault="00817EE2" w:rsidP="00015D3C">
            <w:pPr>
              <w:pStyle w:val="TableParagraph"/>
              <w:spacing w:before="120"/>
              <w:ind w:left="0"/>
              <w:rPr>
                <w:rFonts w:ascii="Arial Narrow" w:hAnsi="Arial Narrow"/>
                <w:color w:val="000000" w:themeColor="text1"/>
              </w:rPr>
            </w:pPr>
            <w:r w:rsidRPr="00CA5AE9">
              <w:rPr>
                <w:rFonts w:ascii="Arial Narrow" w:hAnsi="Arial Narrow"/>
                <w:b/>
                <w:color w:val="000000" w:themeColor="text1"/>
              </w:rPr>
              <w:t xml:space="preserve">Telefone: </w:t>
            </w:r>
            <w:r w:rsidRPr="00CA5AE9">
              <w:rPr>
                <w:rFonts w:ascii="Arial Narrow" w:hAnsi="Arial Narrow"/>
                <w:color w:val="000000" w:themeColor="text1"/>
              </w:rPr>
              <w:t>(83) 3532-2007</w:t>
            </w:r>
          </w:p>
        </w:tc>
      </w:tr>
      <w:tr w:rsidR="00817EE2" w:rsidRPr="00CA5AE9" w:rsidTr="005429E6">
        <w:trPr>
          <w:trHeight w:hRule="exact" w:val="1374"/>
        </w:trPr>
        <w:tc>
          <w:tcPr>
            <w:tcW w:w="9923" w:type="dxa"/>
            <w:gridSpan w:val="2"/>
            <w:shd w:val="clear" w:color="auto" w:fill="auto"/>
          </w:tcPr>
          <w:p w:rsidR="00817EE2" w:rsidRPr="00CA5AE9" w:rsidRDefault="00817EE2" w:rsidP="00015D3C">
            <w:pPr>
              <w:pStyle w:val="TableParagraph"/>
              <w:spacing w:before="120"/>
              <w:ind w:left="0"/>
              <w:rPr>
                <w:rFonts w:ascii="Arial Narrow" w:hAnsi="Arial Narrow"/>
                <w:b/>
                <w:color w:val="000000" w:themeColor="text1"/>
                <w:lang w:val="pt-BR"/>
              </w:rPr>
            </w:pPr>
            <w:r w:rsidRPr="00CA5AE9">
              <w:rPr>
                <w:rFonts w:ascii="Arial Narrow" w:hAnsi="Arial Narrow"/>
                <w:b/>
                <w:color w:val="000000" w:themeColor="text1"/>
                <w:lang w:val="pt-BR"/>
              </w:rPr>
              <w:t>Objeto da futura contratação:</w:t>
            </w:r>
          </w:p>
          <w:p w:rsidR="00817EE2" w:rsidRPr="00CA5AE9" w:rsidRDefault="00817EE2" w:rsidP="00015D3C">
            <w:pPr>
              <w:pStyle w:val="TableParagraph"/>
              <w:spacing w:before="120"/>
              <w:ind w:left="0"/>
              <w:jc w:val="both"/>
              <w:rPr>
                <w:rFonts w:ascii="Arial Narrow" w:hAnsi="Arial Narrow"/>
                <w:color w:val="000000" w:themeColor="text1"/>
                <w:lang w:val="pt-BR"/>
              </w:rPr>
            </w:pPr>
            <w:r w:rsidRPr="00CA5AE9">
              <w:rPr>
                <w:rFonts w:ascii="Arial Narrow" w:hAnsi="Arial Narrow"/>
                <w:color w:val="000000" w:themeColor="text1"/>
                <w:lang w:val="pt-BR"/>
              </w:rPr>
              <w:t>Contratação</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de</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empresa</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especializada</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na</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prestação</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de</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serviços</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de</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manutenção e instalação,</w:t>
            </w:r>
            <w:r w:rsidRPr="00CA5AE9">
              <w:rPr>
                <w:rFonts w:ascii="Arial Narrow" w:eastAsia="Arial" w:hAnsi="Arial Narrow"/>
                <w:color w:val="000000" w:themeColor="text1"/>
                <w:lang w:val="pt-BR"/>
              </w:rPr>
              <w:t xml:space="preserve"> com fornecimento de peças, </w:t>
            </w:r>
            <w:r w:rsidRPr="00CA5AE9">
              <w:rPr>
                <w:rFonts w:ascii="Arial Narrow" w:hAnsi="Arial Narrow"/>
                <w:color w:val="000000" w:themeColor="text1"/>
                <w:lang w:val="pt-BR"/>
              </w:rPr>
              <w:t>de</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forma</w:t>
            </w:r>
            <w:r w:rsidRPr="00CA5AE9">
              <w:rPr>
                <w:rFonts w:ascii="Arial Narrow" w:eastAsia="Arial" w:hAnsi="Arial Narrow"/>
                <w:color w:val="000000" w:themeColor="text1"/>
                <w:lang w:val="pt-BR"/>
              </w:rPr>
              <w:t xml:space="preserve"> </w:t>
            </w:r>
            <w:r w:rsidRPr="00CA5AE9">
              <w:rPr>
                <w:rFonts w:ascii="Arial Narrow" w:hAnsi="Arial Narrow"/>
                <w:color w:val="000000" w:themeColor="text1"/>
                <w:lang w:val="pt-BR"/>
              </w:rPr>
              <w:t>continuada,</w:t>
            </w:r>
            <w:r w:rsidRPr="00CA5AE9">
              <w:rPr>
                <w:rFonts w:ascii="Arial Narrow" w:eastAsia="Arial" w:hAnsi="Arial Narrow"/>
                <w:color w:val="000000" w:themeColor="text1"/>
                <w:lang w:val="pt-BR"/>
              </w:rPr>
              <w:t xml:space="preserve"> para a manutenção preventiva, corretiva e instalação dos aparelhos de refrigeração (ar condicionados, bebedouros, geladeiras, etc) do Centro de Formação de Professores da UFCG. </w:t>
            </w:r>
          </w:p>
        </w:tc>
      </w:tr>
    </w:tbl>
    <w:p w:rsidR="00817EE2" w:rsidRPr="00CA5AE9" w:rsidRDefault="00817EE2" w:rsidP="00015D3C">
      <w:pPr>
        <w:pStyle w:val="NormalWeb"/>
        <w:shd w:val="clear" w:color="auto" w:fill="FFFFFF"/>
        <w:spacing w:before="0" w:beforeAutospacing="0" w:after="0" w:afterAutospacing="0"/>
        <w:jc w:val="center"/>
        <w:textAlignment w:val="baseline"/>
        <w:rPr>
          <w:rStyle w:val="Forte"/>
          <w:rFonts w:ascii="Arial Narrow" w:eastAsia="MS Mincho" w:hAnsi="Arial Narrow"/>
          <w:color w:val="000000" w:themeColor="text1"/>
          <w:sz w:val="22"/>
          <w:szCs w:val="22"/>
        </w:rPr>
      </w:pPr>
    </w:p>
    <w:p w:rsidR="00817EE2" w:rsidRPr="00CA5AE9" w:rsidRDefault="00817EE2" w:rsidP="00015D3C">
      <w:pPr>
        <w:pStyle w:val="NormalWeb"/>
        <w:shd w:val="clear" w:color="auto" w:fill="FFFFFF"/>
        <w:spacing w:before="0" w:beforeAutospacing="0" w:after="0" w:afterAutospacing="0"/>
        <w:jc w:val="center"/>
        <w:textAlignment w:val="baseline"/>
        <w:rPr>
          <w:rFonts w:ascii="Arial Narrow" w:hAnsi="Arial Narrow"/>
          <w:color w:val="000000" w:themeColor="text1"/>
          <w:sz w:val="22"/>
          <w:szCs w:val="22"/>
        </w:rPr>
      </w:pPr>
      <w:r w:rsidRPr="00CA5AE9">
        <w:rPr>
          <w:rStyle w:val="Forte"/>
          <w:rFonts w:ascii="Arial Narrow" w:eastAsia="MS Mincho" w:hAnsi="Arial Narrow"/>
          <w:color w:val="000000" w:themeColor="text1"/>
          <w:sz w:val="22"/>
          <w:szCs w:val="22"/>
        </w:rPr>
        <w:t>ESTUDOS PRELIMINARES</w:t>
      </w:r>
    </w:p>
    <w:p w:rsidR="00817EE2" w:rsidRPr="00CA5AE9" w:rsidRDefault="00817EE2" w:rsidP="00015D3C">
      <w:pPr>
        <w:pStyle w:val="NormalWeb"/>
        <w:shd w:val="clear" w:color="auto" w:fill="FFFFFF"/>
        <w:spacing w:before="0" w:beforeAutospacing="0" w:after="0" w:afterAutospacing="0"/>
        <w:jc w:val="center"/>
        <w:textAlignment w:val="baseline"/>
        <w:rPr>
          <w:rFonts w:ascii="Arial Narrow" w:hAnsi="Arial Narrow"/>
          <w:b/>
          <w:color w:val="000000" w:themeColor="text1"/>
          <w:sz w:val="22"/>
          <w:szCs w:val="22"/>
          <w:u w:val="single"/>
        </w:rPr>
      </w:pPr>
    </w:p>
    <w:tbl>
      <w:tblPr>
        <w:tblStyle w:val="Tabelacomgrade"/>
        <w:tblW w:w="0" w:type="auto"/>
        <w:tblInd w:w="108" w:type="dxa"/>
        <w:tblLook w:val="04A0" w:firstRow="1" w:lastRow="0" w:firstColumn="1" w:lastColumn="0" w:noHBand="0" w:noVBand="1"/>
      </w:tblPr>
      <w:tblGrid>
        <w:gridCol w:w="8953"/>
      </w:tblGrid>
      <w:tr w:rsidR="00817EE2" w:rsidRPr="00CA5AE9" w:rsidTr="005429E6">
        <w:tc>
          <w:tcPr>
            <w:tcW w:w="9746" w:type="dxa"/>
            <w:shd w:val="clear" w:color="auto" w:fill="BFBFBF" w:themeFill="background1" w:themeFillShade="BF"/>
            <w:vAlign w:val="center"/>
          </w:tcPr>
          <w:p w:rsidR="00817EE2" w:rsidRPr="00CA5AE9" w:rsidRDefault="00BB4F7D" w:rsidP="00BB4F7D">
            <w:pPr>
              <w:pStyle w:val="NormalWeb"/>
              <w:numPr>
                <w:ilvl w:val="0"/>
                <w:numId w:val="44"/>
              </w:numPr>
              <w:spacing w:before="0" w:beforeAutospacing="0" w:after="0" w:afterAutospacing="0"/>
              <w:jc w:val="both"/>
              <w:rPr>
                <w:rFonts w:ascii="Arial Narrow" w:hAnsi="Arial Narrow"/>
                <w:b/>
                <w:color w:val="000000" w:themeColor="text1"/>
                <w:sz w:val="22"/>
                <w:szCs w:val="22"/>
              </w:rPr>
            </w:pPr>
            <w:r w:rsidRPr="00CA5AE9">
              <w:rPr>
                <w:rFonts w:ascii="Arial Narrow" w:hAnsi="Arial Narrow"/>
                <w:b/>
                <w:color w:val="000000" w:themeColor="text1"/>
                <w:sz w:val="22"/>
                <w:szCs w:val="22"/>
              </w:rPr>
              <w:t xml:space="preserve">– </w:t>
            </w:r>
            <w:r w:rsidR="00817EE2" w:rsidRPr="00CA5AE9">
              <w:rPr>
                <w:rFonts w:ascii="Arial Narrow" w:hAnsi="Arial Narrow"/>
                <w:b/>
                <w:color w:val="000000" w:themeColor="text1"/>
                <w:sz w:val="22"/>
                <w:szCs w:val="22"/>
              </w:rPr>
              <w:t>Necessidade da contratação:</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O presente estudo trata da análise da solicitação de contratação de empresa especializada na prestação de serviços de manutenção preventiva, corretiva e instalação, com fornecimento de peças, de forma continuada, para os equipamentos de refrigeração, a fim de atender as necessidades do Centro de Formação de Professores da UFCG, conforme consta no processo administrativo n.º 23096.205778/2018-24, demandado através do Sistema Eletrônico de Informações – SEI;</w:t>
            </w:r>
          </w:p>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Justifica-se a contratação de empresa especializada na prestação de serviços de manutenção preventiva, corretiva e instalação de equipamentos de refrigeração, com a finalidade de se manter a atual e futura estrutura de equipamentos refrigerantes do CFP/UFCG em condições de uso, dando suporte aos diversos ambientes da instituição, em suas diversas atividades: graduação; atividades de ensino de pós-graduação, de pesquisa e de extensão universitária; atividades de serviços administrativos; atividades científicas, esportivas, culturais e de política estudantil;</w:t>
            </w:r>
          </w:p>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Dessa forma, o cronograma das manutenções preventivas e as demandas que são geradas pelas diversas unidades do CFP/UFCG, serão gerenciados pelo setor da subprefeitura deste Centro, que na qualidade de responsável pelos serviços de manutenção centralizam todas as ocorrências.</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A relação de equipamentos de refrigeração pertencentes ao Centro de Formação de Professores da UFCG é composta pelos itens da Tabela I e II, as Tabelas III e IV são compostas pelos aparelhos de ar condicionado a serem instalados e desinstalados. </w:t>
            </w:r>
          </w:p>
          <w:p w:rsidR="00817EE2" w:rsidRPr="00CA5AE9" w:rsidRDefault="00817EE2" w:rsidP="00015D3C">
            <w:pPr>
              <w:spacing w:after="120"/>
              <w:jc w:val="both"/>
              <w:rPr>
                <w:rFonts w:ascii="Arial Narrow" w:hAnsi="Arial Narrow" w:cs="Times New Roman"/>
                <w:color w:val="000000" w:themeColor="text1"/>
                <w:sz w:val="22"/>
                <w:szCs w:val="22"/>
              </w:rPr>
            </w:pPr>
          </w:p>
          <w:p w:rsidR="00817EE2" w:rsidRPr="00CA5AE9" w:rsidRDefault="00817EE2" w:rsidP="00015D3C">
            <w:pPr>
              <w:pStyle w:val="Corpodetexto23"/>
              <w:widowControl/>
              <w:tabs>
                <w:tab w:val="left" w:pos="0"/>
              </w:tabs>
              <w:suppressAutoHyphens w:val="0"/>
              <w:overflowPunct w:val="0"/>
              <w:autoSpaceDE w:val="0"/>
              <w:spacing w:line="240" w:lineRule="auto"/>
              <w:ind w:right="-23"/>
              <w:textAlignment w:val="baseline"/>
              <w:rPr>
                <w:rFonts w:ascii="Arial Narrow" w:hAnsi="Arial Narrow"/>
                <w:color w:val="000000" w:themeColor="text1"/>
                <w:sz w:val="22"/>
                <w:szCs w:val="22"/>
              </w:rPr>
            </w:pPr>
          </w:p>
          <w:p w:rsidR="00817EE2" w:rsidRPr="00CA5AE9" w:rsidRDefault="00817EE2" w:rsidP="00015D3C">
            <w:pPr>
              <w:pStyle w:val="Corpodetexto23"/>
              <w:widowControl/>
              <w:tabs>
                <w:tab w:val="left" w:pos="0"/>
              </w:tabs>
              <w:suppressAutoHyphens w:val="0"/>
              <w:overflowPunct w:val="0"/>
              <w:autoSpaceDE w:val="0"/>
              <w:spacing w:line="240" w:lineRule="auto"/>
              <w:ind w:right="-23"/>
              <w:textAlignment w:val="baseline"/>
              <w:rPr>
                <w:rFonts w:ascii="Arial Narrow" w:hAnsi="Arial Narrow"/>
                <w:color w:val="000000" w:themeColor="text1"/>
                <w:sz w:val="22"/>
                <w:szCs w:val="22"/>
              </w:rPr>
            </w:pPr>
          </w:p>
          <w:p w:rsidR="00817EE2" w:rsidRPr="00CA5AE9" w:rsidRDefault="00817EE2" w:rsidP="00015D3C">
            <w:pPr>
              <w:pStyle w:val="Corpodetexto23"/>
              <w:widowControl/>
              <w:tabs>
                <w:tab w:val="left" w:pos="0"/>
              </w:tabs>
              <w:suppressAutoHyphens w:val="0"/>
              <w:overflowPunct w:val="0"/>
              <w:autoSpaceDE w:val="0"/>
              <w:spacing w:line="240" w:lineRule="auto"/>
              <w:ind w:right="-23"/>
              <w:textAlignment w:val="baseline"/>
              <w:rPr>
                <w:rFonts w:ascii="Arial Narrow" w:hAnsi="Arial Narrow"/>
                <w:color w:val="000000" w:themeColor="text1"/>
                <w:sz w:val="22"/>
                <w:szCs w:val="22"/>
              </w:rPr>
            </w:pPr>
          </w:p>
          <w:p w:rsidR="00817EE2" w:rsidRPr="00CA5AE9" w:rsidRDefault="00817EE2" w:rsidP="00015D3C">
            <w:pPr>
              <w:pStyle w:val="Corpodetexto23"/>
              <w:widowControl/>
              <w:tabs>
                <w:tab w:val="left" w:pos="0"/>
              </w:tabs>
              <w:suppressAutoHyphens w:val="0"/>
              <w:overflowPunct w:val="0"/>
              <w:autoSpaceDE w:val="0"/>
              <w:spacing w:line="240" w:lineRule="auto"/>
              <w:ind w:right="-23"/>
              <w:jc w:val="center"/>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Tabela I</w:t>
            </w:r>
          </w:p>
          <w:tbl>
            <w:tblPr>
              <w:tblW w:w="5380" w:type="dxa"/>
              <w:tblInd w:w="2072" w:type="dxa"/>
              <w:tblCellMar>
                <w:left w:w="70" w:type="dxa"/>
                <w:right w:w="70" w:type="dxa"/>
              </w:tblCellMar>
              <w:tblLook w:val="04A0" w:firstRow="1" w:lastRow="0" w:firstColumn="1" w:lastColumn="0" w:noHBand="0" w:noVBand="1"/>
            </w:tblPr>
            <w:tblGrid>
              <w:gridCol w:w="1273"/>
              <w:gridCol w:w="1753"/>
              <w:gridCol w:w="2354"/>
            </w:tblGrid>
            <w:tr w:rsidR="00817EE2" w:rsidRPr="00CA5AE9" w:rsidTr="005429E6">
              <w:trPr>
                <w:trHeight w:val="300"/>
              </w:trPr>
              <w:tc>
                <w:tcPr>
                  <w:tcW w:w="53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Ar condicionado em funcionamento </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Tipo </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Potência </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Quantidade </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Janela</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7.500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Janela</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51</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Janela</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Janela </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273</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Janela</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36</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94</w:t>
                  </w:r>
                </w:p>
              </w:tc>
            </w:tr>
            <w:tr w:rsidR="00817EE2" w:rsidRPr="00CA5AE9" w:rsidTr="005429E6">
              <w:trPr>
                <w:trHeight w:val="300"/>
              </w:trPr>
              <w:tc>
                <w:tcPr>
                  <w:tcW w:w="1273"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1753"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30.000</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r>
            <w:tr w:rsidR="00817EE2" w:rsidRPr="00CA5AE9" w:rsidTr="005429E6">
              <w:trPr>
                <w:trHeight w:val="300"/>
              </w:trPr>
              <w:tc>
                <w:tcPr>
                  <w:tcW w:w="302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 xml:space="preserve">Total </w:t>
                  </w:r>
                </w:p>
              </w:tc>
              <w:tc>
                <w:tcPr>
                  <w:tcW w:w="2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490</w:t>
                  </w:r>
                </w:p>
              </w:tc>
            </w:tr>
          </w:tbl>
          <w:p w:rsidR="00817EE2" w:rsidRPr="00CA5AE9" w:rsidRDefault="00817EE2" w:rsidP="00015D3C">
            <w:pPr>
              <w:pStyle w:val="Corpodetexto23"/>
              <w:widowControl/>
              <w:tabs>
                <w:tab w:val="left" w:pos="0"/>
              </w:tabs>
              <w:suppressAutoHyphens w:val="0"/>
              <w:overflowPunct w:val="0"/>
              <w:autoSpaceDE w:val="0"/>
              <w:spacing w:line="240" w:lineRule="auto"/>
              <w:ind w:right="-23"/>
              <w:jc w:val="center"/>
              <w:textAlignment w:val="baseline"/>
              <w:rPr>
                <w:rFonts w:ascii="Arial Narrow" w:hAnsi="Arial Narrow"/>
                <w:color w:val="000000" w:themeColor="text1"/>
                <w:sz w:val="22"/>
                <w:szCs w:val="22"/>
              </w:rPr>
            </w:pPr>
          </w:p>
          <w:p w:rsidR="00817EE2" w:rsidRPr="00CA5AE9" w:rsidRDefault="00817EE2" w:rsidP="00015D3C">
            <w:pPr>
              <w:pStyle w:val="Corpodetexto23"/>
              <w:widowControl/>
              <w:tabs>
                <w:tab w:val="left" w:pos="0"/>
              </w:tabs>
              <w:suppressAutoHyphens w:val="0"/>
              <w:overflowPunct w:val="0"/>
              <w:autoSpaceDE w:val="0"/>
              <w:spacing w:line="240" w:lineRule="auto"/>
              <w:ind w:right="-23"/>
              <w:jc w:val="center"/>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Tabela II</w:t>
            </w:r>
          </w:p>
          <w:tbl>
            <w:tblPr>
              <w:tblW w:w="5528" w:type="dxa"/>
              <w:tblInd w:w="2014" w:type="dxa"/>
              <w:tblCellMar>
                <w:left w:w="70" w:type="dxa"/>
                <w:right w:w="70" w:type="dxa"/>
              </w:tblCellMar>
              <w:tblLook w:val="04A0" w:firstRow="1" w:lastRow="0" w:firstColumn="1" w:lastColumn="0" w:noHBand="0" w:noVBand="1"/>
            </w:tblPr>
            <w:tblGrid>
              <w:gridCol w:w="3118"/>
              <w:gridCol w:w="2410"/>
            </w:tblGrid>
            <w:tr w:rsidR="00817EE2" w:rsidRPr="00CA5AE9" w:rsidTr="005429E6">
              <w:trPr>
                <w:trHeight w:val="535"/>
              </w:trPr>
              <w:tc>
                <w:tcPr>
                  <w:tcW w:w="5528" w:type="dxa"/>
                  <w:gridSpan w:val="2"/>
                  <w:tcBorders>
                    <w:top w:val="single" w:sz="4" w:space="0" w:color="auto"/>
                    <w:left w:val="single" w:sz="4" w:space="0" w:color="auto"/>
                    <w:bottom w:val="single" w:sz="4" w:space="0" w:color="auto"/>
                    <w:right w:val="single" w:sz="4" w:space="0" w:color="auto"/>
                  </w:tcBorders>
                  <w:shd w:val="clear" w:color="auto" w:fill="auto"/>
                  <w:hideMark/>
                </w:tcPr>
                <w:p w:rsidR="00817EE2" w:rsidRPr="00CA5AE9" w:rsidRDefault="00817EE2" w:rsidP="00015D3C">
                  <w:pPr>
                    <w:spacing w:before="120"/>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Demais Equipamentos em funcionamento </w:t>
                  </w:r>
                </w:p>
              </w:tc>
            </w:tr>
            <w:tr w:rsidR="00817EE2" w:rsidRPr="00CA5AE9" w:rsidTr="005429E6">
              <w:trPr>
                <w:trHeight w:val="390"/>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Equipamento</w:t>
                  </w:r>
                </w:p>
              </w:tc>
              <w:tc>
                <w:tcPr>
                  <w:tcW w:w="2410" w:type="dxa"/>
                  <w:tcBorders>
                    <w:top w:val="nil"/>
                    <w:left w:val="nil"/>
                    <w:bottom w:val="single" w:sz="4" w:space="0" w:color="auto"/>
                    <w:right w:val="single" w:sz="4" w:space="0" w:color="auto"/>
                  </w:tcBorders>
                  <w:shd w:val="clear" w:color="auto" w:fill="auto"/>
                  <w:hideMark/>
                </w:tcPr>
                <w:p w:rsidR="00817EE2" w:rsidRPr="00CA5AE9" w:rsidRDefault="00817EE2"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Quantidade</w:t>
                  </w:r>
                </w:p>
              </w:tc>
            </w:tr>
            <w:tr w:rsidR="00817EE2" w:rsidRPr="00CA5AE9" w:rsidTr="005429E6">
              <w:trPr>
                <w:trHeight w:val="315"/>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Bebedouro grande </w:t>
                  </w:r>
                </w:p>
              </w:tc>
              <w:tc>
                <w:tcPr>
                  <w:tcW w:w="24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r>
            <w:tr w:rsidR="00817EE2" w:rsidRPr="00CA5AE9" w:rsidTr="005429E6">
              <w:trPr>
                <w:trHeight w:val="315"/>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Bebedouro pequeno</w:t>
                  </w:r>
                </w:p>
              </w:tc>
              <w:tc>
                <w:tcPr>
                  <w:tcW w:w="24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r>
            <w:tr w:rsidR="00817EE2" w:rsidRPr="00CA5AE9" w:rsidTr="005429E6">
              <w:trPr>
                <w:trHeight w:val="315"/>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Freezer</w:t>
                  </w:r>
                </w:p>
              </w:tc>
              <w:tc>
                <w:tcPr>
                  <w:tcW w:w="24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r>
            <w:tr w:rsidR="00817EE2" w:rsidRPr="00CA5AE9" w:rsidTr="005429E6">
              <w:trPr>
                <w:trHeight w:val="315"/>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Frigobar</w:t>
                  </w:r>
                </w:p>
              </w:tc>
              <w:tc>
                <w:tcPr>
                  <w:tcW w:w="24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r>
            <w:tr w:rsidR="00817EE2" w:rsidRPr="00CA5AE9" w:rsidTr="005429E6">
              <w:trPr>
                <w:trHeight w:val="315"/>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Gela Água</w:t>
                  </w:r>
                </w:p>
              </w:tc>
              <w:tc>
                <w:tcPr>
                  <w:tcW w:w="24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r>
            <w:tr w:rsidR="00817EE2" w:rsidRPr="00CA5AE9" w:rsidTr="005429E6">
              <w:trPr>
                <w:trHeight w:val="315"/>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Refrigerador</w:t>
                  </w:r>
                </w:p>
              </w:tc>
              <w:tc>
                <w:tcPr>
                  <w:tcW w:w="24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r>
            <w:tr w:rsidR="00817EE2" w:rsidRPr="00CA5AE9" w:rsidTr="005429E6">
              <w:trPr>
                <w:trHeight w:val="315"/>
              </w:trPr>
              <w:tc>
                <w:tcPr>
                  <w:tcW w:w="3118" w:type="dxa"/>
                  <w:tcBorders>
                    <w:top w:val="nil"/>
                    <w:left w:val="single" w:sz="4" w:space="0" w:color="auto"/>
                    <w:bottom w:val="single" w:sz="4" w:space="0" w:color="auto"/>
                    <w:right w:val="single" w:sz="4" w:space="0" w:color="auto"/>
                  </w:tcBorders>
                  <w:shd w:val="clear" w:color="auto" w:fill="auto"/>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Total</w:t>
                  </w:r>
                </w:p>
              </w:tc>
              <w:tc>
                <w:tcPr>
                  <w:tcW w:w="24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84</w:t>
                  </w:r>
                </w:p>
              </w:tc>
            </w:tr>
          </w:tbl>
          <w:p w:rsidR="00817EE2" w:rsidRPr="00CA5AE9" w:rsidRDefault="00817EE2" w:rsidP="00015D3C">
            <w:pPr>
              <w:pStyle w:val="Corpodetexto23"/>
              <w:widowControl/>
              <w:tabs>
                <w:tab w:val="left" w:pos="0"/>
              </w:tabs>
              <w:suppressAutoHyphens w:val="0"/>
              <w:overflowPunct w:val="0"/>
              <w:autoSpaceDE w:val="0"/>
              <w:spacing w:line="240" w:lineRule="auto"/>
              <w:ind w:right="-23"/>
              <w:jc w:val="center"/>
              <w:textAlignment w:val="baseline"/>
              <w:rPr>
                <w:rFonts w:ascii="Arial Narrow" w:hAnsi="Arial Narrow"/>
                <w:color w:val="000000" w:themeColor="text1"/>
                <w:sz w:val="22"/>
                <w:szCs w:val="22"/>
              </w:rPr>
            </w:pPr>
          </w:p>
          <w:p w:rsidR="00817EE2" w:rsidRPr="00CA5AE9" w:rsidRDefault="00817EE2" w:rsidP="00015D3C">
            <w:pPr>
              <w:pStyle w:val="Corpodetexto23"/>
              <w:widowControl/>
              <w:tabs>
                <w:tab w:val="left" w:pos="0"/>
              </w:tabs>
              <w:suppressAutoHyphens w:val="0"/>
              <w:overflowPunct w:val="0"/>
              <w:autoSpaceDE w:val="0"/>
              <w:spacing w:line="240" w:lineRule="auto"/>
              <w:ind w:right="-23"/>
              <w:jc w:val="center"/>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Tabela III</w:t>
            </w:r>
          </w:p>
          <w:tbl>
            <w:tblPr>
              <w:tblW w:w="5528" w:type="dxa"/>
              <w:tblInd w:w="2014" w:type="dxa"/>
              <w:tblCellMar>
                <w:left w:w="70" w:type="dxa"/>
                <w:right w:w="70" w:type="dxa"/>
              </w:tblCellMar>
              <w:tblLook w:val="04A0" w:firstRow="1" w:lastRow="0" w:firstColumn="1" w:lastColumn="0" w:noHBand="0" w:noVBand="1"/>
            </w:tblPr>
            <w:tblGrid>
              <w:gridCol w:w="1842"/>
              <w:gridCol w:w="1776"/>
              <w:gridCol w:w="1910"/>
            </w:tblGrid>
            <w:tr w:rsidR="00817EE2" w:rsidRPr="00CA5AE9" w:rsidTr="005429E6">
              <w:trPr>
                <w:trHeight w:val="300"/>
              </w:trPr>
              <w:tc>
                <w:tcPr>
                  <w:tcW w:w="5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de Ar condicionado</w:t>
                  </w:r>
                </w:p>
              </w:tc>
            </w:tr>
            <w:tr w:rsidR="00817EE2" w:rsidRPr="00CA5AE9" w:rsidTr="005429E6">
              <w:trPr>
                <w:trHeight w:val="300"/>
              </w:trPr>
              <w:tc>
                <w:tcPr>
                  <w:tcW w:w="1842" w:type="dxa"/>
                  <w:tcBorders>
                    <w:top w:val="nil"/>
                    <w:left w:val="single" w:sz="4" w:space="0" w:color="auto"/>
                    <w:bottom w:val="single" w:sz="4" w:space="0" w:color="auto"/>
                    <w:right w:val="single" w:sz="4" w:space="0" w:color="auto"/>
                  </w:tcBorders>
                  <w:shd w:val="clear" w:color="auto" w:fill="FFFFFF" w:themeFill="background1"/>
                  <w:vAlign w:val="bottom"/>
                  <w:hideMark/>
                </w:tcPr>
                <w:p w:rsidR="00817EE2" w:rsidRPr="00CA5AE9" w:rsidRDefault="00817EE2" w:rsidP="00015D3C">
                  <w:pPr>
                    <w:jc w:val="center"/>
                    <w:rPr>
                      <w:rFonts w:ascii="Arial Narrow" w:hAnsi="Arial Narrow" w:cs="Arial"/>
                      <w:bCs/>
                      <w:color w:val="000000"/>
                      <w:sz w:val="22"/>
                      <w:szCs w:val="22"/>
                    </w:rPr>
                  </w:pPr>
                  <w:r w:rsidRPr="00CA5AE9">
                    <w:rPr>
                      <w:rFonts w:ascii="Arial Narrow" w:hAnsi="Arial Narrow" w:cs="Arial"/>
                      <w:bCs/>
                      <w:smallCaps/>
                      <w:color w:val="000000"/>
                      <w:sz w:val="22"/>
                      <w:szCs w:val="22"/>
                    </w:rPr>
                    <w:t xml:space="preserve">Tipo </w:t>
                  </w:r>
                </w:p>
              </w:tc>
              <w:tc>
                <w:tcPr>
                  <w:tcW w:w="1776" w:type="dxa"/>
                  <w:tcBorders>
                    <w:top w:val="nil"/>
                    <w:left w:val="nil"/>
                    <w:bottom w:val="single" w:sz="4" w:space="0" w:color="auto"/>
                    <w:right w:val="single" w:sz="4" w:space="0" w:color="auto"/>
                  </w:tcBorders>
                  <w:shd w:val="clear" w:color="auto" w:fill="FFFFFF" w:themeFill="background1"/>
                  <w:vAlign w:val="bottom"/>
                  <w:hideMark/>
                </w:tcPr>
                <w:p w:rsidR="00817EE2" w:rsidRPr="00CA5AE9" w:rsidRDefault="00817EE2" w:rsidP="00015D3C">
                  <w:pPr>
                    <w:jc w:val="center"/>
                    <w:rPr>
                      <w:rFonts w:ascii="Arial Narrow" w:hAnsi="Arial Narrow" w:cs="Arial"/>
                      <w:bCs/>
                      <w:color w:val="000000"/>
                      <w:sz w:val="22"/>
                      <w:szCs w:val="22"/>
                    </w:rPr>
                  </w:pPr>
                  <w:r w:rsidRPr="00CA5AE9">
                    <w:rPr>
                      <w:rFonts w:ascii="Arial Narrow" w:hAnsi="Arial Narrow" w:cs="Arial"/>
                      <w:bCs/>
                      <w:smallCaps/>
                      <w:color w:val="000000"/>
                      <w:sz w:val="22"/>
                      <w:szCs w:val="22"/>
                    </w:rPr>
                    <w:t xml:space="preserve">Potência </w:t>
                  </w:r>
                </w:p>
              </w:tc>
              <w:tc>
                <w:tcPr>
                  <w:tcW w:w="1910" w:type="dxa"/>
                  <w:tcBorders>
                    <w:top w:val="nil"/>
                    <w:left w:val="nil"/>
                    <w:bottom w:val="single" w:sz="4" w:space="0" w:color="auto"/>
                    <w:right w:val="single" w:sz="4" w:space="0" w:color="auto"/>
                  </w:tcBorders>
                  <w:shd w:val="clear" w:color="auto" w:fill="FFFFFF" w:themeFill="background1"/>
                  <w:vAlign w:val="bottom"/>
                  <w:hideMark/>
                </w:tcPr>
                <w:p w:rsidR="00817EE2" w:rsidRPr="00CA5AE9" w:rsidRDefault="00817EE2" w:rsidP="00015D3C">
                  <w:pPr>
                    <w:jc w:val="center"/>
                    <w:rPr>
                      <w:rFonts w:ascii="Arial Narrow" w:hAnsi="Arial Narrow" w:cs="Arial"/>
                      <w:bCs/>
                      <w:color w:val="000000"/>
                      <w:sz w:val="22"/>
                      <w:szCs w:val="22"/>
                    </w:rPr>
                  </w:pPr>
                  <w:r w:rsidRPr="00CA5AE9">
                    <w:rPr>
                      <w:rFonts w:ascii="Arial Narrow" w:hAnsi="Arial Narrow" w:cs="Arial"/>
                      <w:bCs/>
                      <w:smallCaps/>
                      <w:color w:val="000000"/>
                      <w:sz w:val="22"/>
                      <w:szCs w:val="22"/>
                    </w:rPr>
                    <w:t xml:space="preserve">Quantidade </w:t>
                  </w:r>
                </w:p>
              </w:tc>
            </w:tr>
            <w:tr w:rsidR="00817EE2" w:rsidRPr="00CA5AE9" w:rsidTr="005429E6">
              <w:trPr>
                <w:trHeight w:val="300"/>
              </w:trPr>
              <w:tc>
                <w:tcPr>
                  <w:tcW w:w="1842" w:type="dxa"/>
                  <w:tcBorders>
                    <w:top w:val="nil"/>
                    <w:left w:val="single" w:sz="4" w:space="0" w:color="auto"/>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bCs/>
                      <w:color w:val="000000"/>
                      <w:sz w:val="22"/>
                      <w:szCs w:val="22"/>
                    </w:rPr>
                  </w:pPr>
                  <w:r w:rsidRPr="00CA5AE9">
                    <w:rPr>
                      <w:rFonts w:ascii="Arial Narrow" w:hAnsi="Arial Narrow" w:cs="Arial"/>
                      <w:bCs/>
                      <w:color w:val="000000"/>
                      <w:sz w:val="22"/>
                      <w:szCs w:val="22"/>
                    </w:rPr>
                    <w:t>Split</w:t>
                  </w:r>
                </w:p>
              </w:tc>
              <w:tc>
                <w:tcPr>
                  <w:tcW w:w="1776" w:type="dxa"/>
                  <w:tcBorders>
                    <w:top w:val="nil"/>
                    <w:left w:val="nil"/>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color w:val="000000"/>
                      <w:sz w:val="22"/>
                      <w:szCs w:val="22"/>
                    </w:rPr>
                  </w:pPr>
                  <w:r w:rsidRPr="00CA5AE9">
                    <w:rPr>
                      <w:rFonts w:ascii="Arial Narrow" w:hAnsi="Arial Narrow" w:cs="Arial"/>
                      <w:color w:val="000000"/>
                      <w:sz w:val="22"/>
                      <w:szCs w:val="22"/>
                    </w:rPr>
                    <w:t>12.000</w:t>
                  </w:r>
                </w:p>
              </w:tc>
              <w:tc>
                <w:tcPr>
                  <w:tcW w:w="1910" w:type="dxa"/>
                  <w:tcBorders>
                    <w:top w:val="nil"/>
                    <w:left w:val="nil"/>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color w:val="000000"/>
                      <w:sz w:val="22"/>
                      <w:szCs w:val="22"/>
                    </w:rPr>
                  </w:pPr>
                  <w:r w:rsidRPr="00CA5AE9">
                    <w:rPr>
                      <w:rFonts w:ascii="Arial Narrow" w:hAnsi="Arial Narrow" w:cs="Arial"/>
                      <w:color w:val="000000"/>
                      <w:sz w:val="22"/>
                      <w:szCs w:val="22"/>
                    </w:rPr>
                    <w:t>30</w:t>
                  </w:r>
                </w:p>
              </w:tc>
            </w:tr>
            <w:tr w:rsidR="00817EE2" w:rsidRPr="00CA5AE9" w:rsidTr="005429E6">
              <w:trPr>
                <w:trHeight w:val="300"/>
              </w:trPr>
              <w:tc>
                <w:tcPr>
                  <w:tcW w:w="1842" w:type="dxa"/>
                  <w:tcBorders>
                    <w:top w:val="nil"/>
                    <w:left w:val="single" w:sz="4" w:space="0" w:color="auto"/>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bCs/>
                      <w:color w:val="000000"/>
                      <w:sz w:val="22"/>
                      <w:szCs w:val="22"/>
                    </w:rPr>
                  </w:pPr>
                  <w:r w:rsidRPr="00CA5AE9">
                    <w:rPr>
                      <w:rFonts w:ascii="Arial Narrow" w:hAnsi="Arial Narrow" w:cs="Arial"/>
                      <w:bCs/>
                      <w:color w:val="000000"/>
                      <w:sz w:val="22"/>
                      <w:szCs w:val="22"/>
                    </w:rPr>
                    <w:t xml:space="preserve">Split </w:t>
                  </w:r>
                </w:p>
              </w:tc>
              <w:tc>
                <w:tcPr>
                  <w:tcW w:w="1776" w:type="dxa"/>
                  <w:tcBorders>
                    <w:top w:val="nil"/>
                    <w:left w:val="nil"/>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color w:val="000000"/>
                      <w:sz w:val="22"/>
                      <w:szCs w:val="22"/>
                    </w:rPr>
                  </w:pPr>
                  <w:r w:rsidRPr="00CA5AE9">
                    <w:rPr>
                      <w:rFonts w:ascii="Arial Narrow" w:hAnsi="Arial Narrow" w:cs="Arial"/>
                      <w:color w:val="000000"/>
                      <w:sz w:val="22"/>
                      <w:szCs w:val="22"/>
                    </w:rPr>
                    <w:t>18.000</w:t>
                  </w:r>
                </w:p>
              </w:tc>
              <w:tc>
                <w:tcPr>
                  <w:tcW w:w="1910" w:type="dxa"/>
                  <w:tcBorders>
                    <w:top w:val="nil"/>
                    <w:left w:val="nil"/>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color w:val="000000"/>
                      <w:sz w:val="22"/>
                      <w:szCs w:val="22"/>
                    </w:rPr>
                  </w:pPr>
                  <w:r w:rsidRPr="00CA5AE9">
                    <w:rPr>
                      <w:rFonts w:ascii="Arial Narrow" w:hAnsi="Arial Narrow" w:cs="Arial"/>
                      <w:color w:val="000000"/>
                      <w:sz w:val="22"/>
                      <w:szCs w:val="22"/>
                    </w:rPr>
                    <w:t>18</w:t>
                  </w:r>
                </w:p>
              </w:tc>
            </w:tr>
            <w:tr w:rsidR="00817EE2" w:rsidRPr="00CA5AE9" w:rsidTr="005429E6">
              <w:trPr>
                <w:trHeight w:val="300"/>
              </w:trPr>
              <w:tc>
                <w:tcPr>
                  <w:tcW w:w="1842" w:type="dxa"/>
                  <w:tcBorders>
                    <w:top w:val="nil"/>
                    <w:left w:val="single" w:sz="4" w:space="0" w:color="auto"/>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bCs/>
                      <w:color w:val="000000"/>
                      <w:sz w:val="22"/>
                      <w:szCs w:val="22"/>
                    </w:rPr>
                  </w:pPr>
                  <w:r w:rsidRPr="00CA5AE9">
                    <w:rPr>
                      <w:rFonts w:ascii="Arial Narrow" w:hAnsi="Arial Narrow" w:cs="Arial"/>
                      <w:bCs/>
                      <w:color w:val="000000"/>
                      <w:sz w:val="22"/>
                      <w:szCs w:val="22"/>
                    </w:rPr>
                    <w:t>Split</w:t>
                  </w:r>
                </w:p>
              </w:tc>
              <w:tc>
                <w:tcPr>
                  <w:tcW w:w="1776" w:type="dxa"/>
                  <w:tcBorders>
                    <w:top w:val="nil"/>
                    <w:left w:val="nil"/>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color w:val="000000"/>
                      <w:sz w:val="22"/>
                      <w:szCs w:val="22"/>
                    </w:rPr>
                  </w:pPr>
                  <w:r w:rsidRPr="00CA5AE9">
                    <w:rPr>
                      <w:rFonts w:ascii="Arial Narrow" w:hAnsi="Arial Narrow" w:cs="Arial"/>
                      <w:color w:val="000000"/>
                      <w:sz w:val="22"/>
                      <w:szCs w:val="22"/>
                    </w:rPr>
                    <w:t>24.000</w:t>
                  </w:r>
                </w:p>
              </w:tc>
              <w:tc>
                <w:tcPr>
                  <w:tcW w:w="1910" w:type="dxa"/>
                  <w:tcBorders>
                    <w:top w:val="nil"/>
                    <w:left w:val="nil"/>
                    <w:bottom w:val="single" w:sz="4" w:space="0" w:color="auto"/>
                    <w:right w:val="single" w:sz="4" w:space="0" w:color="auto"/>
                  </w:tcBorders>
                  <w:shd w:val="clear" w:color="000000" w:fill="FFFFFF"/>
                  <w:vAlign w:val="bottom"/>
                  <w:hideMark/>
                </w:tcPr>
                <w:p w:rsidR="00817EE2" w:rsidRPr="00CA5AE9" w:rsidRDefault="00817EE2" w:rsidP="00015D3C">
                  <w:pPr>
                    <w:jc w:val="center"/>
                    <w:rPr>
                      <w:rFonts w:ascii="Arial Narrow" w:hAnsi="Arial Narrow" w:cs="Arial"/>
                      <w:color w:val="000000"/>
                      <w:sz w:val="22"/>
                      <w:szCs w:val="22"/>
                    </w:rPr>
                  </w:pPr>
                  <w:r w:rsidRPr="00CA5AE9">
                    <w:rPr>
                      <w:rFonts w:ascii="Arial Narrow" w:hAnsi="Arial Narrow" w:cs="Arial"/>
                      <w:color w:val="000000"/>
                      <w:sz w:val="22"/>
                      <w:szCs w:val="22"/>
                    </w:rPr>
                    <w:t>19</w:t>
                  </w:r>
                </w:p>
              </w:tc>
            </w:tr>
            <w:tr w:rsidR="00817EE2" w:rsidRPr="00CA5AE9" w:rsidTr="005429E6">
              <w:trPr>
                <w:trHeight w:val="300"/>
              </w:trPr>
              <w:tc>
                <w:tcPr>
                  <w:tcW w:w="36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lastRenderedPageBreak/>
                    <w:t xml:space="preserve">Total </w:t>
                  </w:r>
                </w:p>
              </w:tc>
              <w:tc>
                <w:tcPr>
                  <w:tcW w:w="1910"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67</w:t>
                  </w:r>
                </w:p>
              </w:tc>
            </w:tr>
          </w:tbl>
          <w:p w:rsidR="00817EE2" w:rsidRPr="00CA5AE9" w:rsidRDefault="00817EE2" w:rsidP="00015D3C">
            <w:pPr>
              <w:pStyle w:val="Corpodetexto23"/>
              <w:widowControl/>
              <w:tabs>
                <w:tab w:val="left" w:pos="0"/>
              </w:tabs>
              <w:suppressAutoHyphens w:val="0"/>
              <w:overflowPunct w:val="0"/>
              <w:autoSpaceDE w:val="0"/>
              <w:spacing w:line="240" w:lineRule="auto"/>
              <w:ind w:right="-23"/>
              <w:jc w:val="center"/>
              <w:textAlignment w:val="baseline"/>
              <w:rPr>
                <w:rFonts w:ascii="Arial Narrow" w:hAnsi="Arial Narrow"/>
                <w:color w:val="000000" w:themeColor="text1"/>
                <w:sz w:val="22"/>
                <w:szCs w:val="22"/>
              </w:rPr>
            </w:pPr>
          </w:p>
          <w:p w:rsidR="00817EE2" w:rsidRPr="00CA5AE9" w:rsidRDefault="00817EE2" w:rsidP="00015D3C">
            <w:pPr>
              <w:pStyle w:val="Corpodetexto23"/>
              <w:widowControl/>
              <w:tabs>
                <w:tab w:val="left" w:pos="0"/>
              </w:tabs>
              <w:suppressAutoHyphens w:val="0"/>
              <w:overflowPunct w:val="0"/>
              <w:autoSpaceDE w:val="0"/>
              <w:spacing w:line="240" w:lineRule="auto"/>
              <w:ind w:right="-23"/>
              <w:textAlignment w:val="baseline"/>
              <w:rPr>
                <w:rFonts w:ascii="Arial Narrow" w:hAnsi="Arial Narrow"/>
                <w:color w:val="000000" w:themeColor="text1"/>
                <w:sz w:val="22"/>
                <w:szCs w:val="22"/>
              </w:rPr>
            </w:pPr>
          </w:p>
          <w:p w:rsidR="00817EE2" w:rsidRPr="00CA5AE9" w:rsidRDefault="00817EE2" w:rsidP="00015D3C">
            <w:pPr>
              <w:pStyle w:val="PargrafodaLista"/>
              <w:widowControl w:val="0"/>
              <w:tabs>
                <w:tab w:val="left" w:pos="284"/>
                <w:tab w:val="left" w:pos="993"/>
              </w:tabs>
              <w:ind w:left="0"/>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TABELA IV</w:t>
            </w:r>
          </w:p>
          <w:p w:rsidR="00817EE2" w:rsidRPr="00CA5AE9" w:rsidRDefault="00817EE2" w:rsidP="00015D3C">
            <w:pPr>
              <w:pStyle w:val="PargrafodaLista"/>
              <w:widowControl w:val="0"/>
              <w:tabs>
                <w:tab w:val="left" w:pos="284"/>
                <w:tab w:val="left" w:pos="993"/>
              </w:tabs>
              <w:ind w:left="0"/>
              <w:jc w:val="both"/>
              <w:rPr>
                <w:rFonts w:ascii="Arial Narrow" w:hAnsi="Arial Narrow" w:cs="Times New Roman"/>
                <w:b/>
                <w:color w:val="000000"/>
                <w:sz w:val="22"/>
                <w:szCs w:val="22"/>
              </w:rPr>
            </w:pPr>
          </w:p>
          <w:p w:rsidR="00817EE2" w:rsidRPr="00CA5AE9" w:rsidRDefault="00817EE2" w:rsidP="00015D3C">
            <w:pPr>
              <w:widowControl w:val="0"/>
              <w:tabs>
                <w:tab w:val="left" w:pos="2780"/>
              </w:tabs>
              <w:rPr>
                <w:rFonts w:ascii="Arial Narrow" w:hAnsi="Arial Narrow" w:cs="Times New Roman"/>
                <w:b/>
                <w:color w:val="000000"/>
                <w:sz w:val="22"/>
                <w:szCs w:val="22"/>
              </w:rPr>
            </w:pPr>
            <w:r w:rsidRPr="00CA5AE9">
              <w:rPr>
                <w:rFonts w:ascii="Arial Narrow" w:hAnsi="Arial Narrow" w:cs="Times New Roman"/>
                <w:b/>
                <w:color w:val="000000"/>
                <w:sz w:val="22"/>
                <w:szCs w:val="22"/>
              </w:rPr>
              <w:tab/>
            </w:r>
          </w:p>
          <w:tbl>
            <w:tblPr>
              <w:tblW w:w="8593" w:type="dxa"/>
              <w:tblInd w:w="628" w:type="dxa"/>
              <w:tblCellMar>
                <w:left w:w="70" w:type="dxa"/>
                <w:right w:w="70" w:type="dxa"/>
              </w:tblCellMar>
              <w:tblLook w:val="04A0" w:firstRow="1" w:lastRow="0" w:firstColumn="1" w:lastColumn="0" w:noHBand="0" w:noVBand="1"/>
            </w:tblPr>
            <w:tblGrid>
              <w:gridCol w:w="1477"/>
              <w:gridCol w:w="1275"/>
              <w:gridCol w:w="1921"/>
              <w:gridCol w:w="1696"/>
              <w:gridCol w:w="370"/>
              <w:gridCol w:w="159"/>
              <w:gridCol w:w="1201"/>
            </w:tblGrid>
            <w:tr w:rsidR="00817EE2" w:rsidRPr="00CA5AE9" w:rsidTr="005429E6">
              <w:trPr>
                <w:trHeight w:val="360"/>
              </w:trPr>
              <w:tc>
                <w:tcPr>
                  <w:tcW w:w="1569" w:type="dxa"/>
                  <w:tcBorders>
                    <w:top w:val="single" w:sz="4" w:space="0" w:color="auto"/>
                    <w:left w:val="single" w:sz="4" w:space="0" w:color="auto"/>
                    <w:bottom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p>
              </w:tc>
              <w:tc>
                <w:tcPr>
                  <w:tcW w:w="5203" w:type="dxa"/>
                  <w:gridSpan w:val="3"/>
                  <w:tcBorders>
                    <w:top w:val="single" w:sz="4" w:space="0" w:color="auto"/>
                    <w:bottom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 xml:space="preserve">           Desinstalação de ar condicionado. </w:t>
                  </w:r>
                </w:p>
              </w:tc>
              <w:tc>
                <w:tcPr>
                  <w:tcW w:w="386" w:type="dxa"/>
                  <w:tcBorders>
                    <w:top w:val="single" w:sz="4" w:space="0" w:color="auto"/>
                    <w:bottom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p>
              </w:tc>
              <w:tc>
                <w:tcPr>
                  <w:tcW w:w="160" w:type="dxa"/>
                  <w:tcBorders>
                    <w:top w:val="single" w:sz="4" w:space="0" w:color="auto"/>
                    <w:bottom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p>
              </w:tc>
              <w:tc>
                <w:tcPr>
                  <w:tcW w:w="1275" w:type="dxa"/>
                  <w:tcBorders>
                    <w:top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p>
              </w:tc>
            </w:tr>
            <w:tr w:rsidR="00817EE2" w:rsidRPr="00CA5AE9" w:rsidTr="005429E6">
              <w:trPr>
                <w:trHeight w:val="360"/>
              </w:trPr>
              <w:tc>
                <w:tcPr>
                  <w:tcW w:w="1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 xml:space="preserve">Potencia </w:t>
                  </w:r>
                </w:p>
              </w:tc>
              <w:tc>
                <w:tcPr>
                  <w:tcW w:w="1354" w:type="dxa"/>
                  <w:tcBorders>
                    <w:top w:val="single" w:sz="4" w:space="0" w:color="auto"/>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Tipo</w:t>
                  </w:r>
                </w:p>
              </w:tc>
              <w:tc>
                <w:tcPr>
                  <w:tcW w:w="2045" w:type="dxa"/>
                  <w:tcBorders>
                    <w:top w:val="single" w:sz="4" w:space="0" w:color="auto"/>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 xml:space="preserve">Quantidade imediata </w:t>
                  </w:r>
                </w:p>
              </w:tc>
              <w:tc>
                <w:tcPr>
                  <w:tcW w:w="2350" w:type="dxa"/>
                  <w:gridSpan w:val="3"/>
                  <w:tcBorders>
                    <w:top w:val="single" w:sz="4" w:space="0" w:color="auto"/>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Previsão estimada</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 xml:space="preserve">Total </w:t>
                  </w:r>
                </w:p>
              </w:tc>
            </w:tr>
            <w:tr w:rsidR="00817EE2" w:rsidRPr="00CA5AE9" w:rsidTr="005429E6">
              <w:trPr>
                <w:trHeight w:val="300"/>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9.000 à 12.000</w:t>
                  </w:r>
                </w:p>
              </w:tc>
              <w:tc>
                <w:tcPr>
                  <w:tcW w:w="1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2045"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350" w:type="dxa"/>
                  <w:gridSpan w:val="3"/>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w:t>
                  </w:r>
                </w:p>
              </w:tc>
              <w:tc>
                <w:tcPr>
                  <w:tcW w:w="1275"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27</w:t>
                  </w:r>
                </w:p>
              </w:tc>
            </w:tr>
            <w:tr w:rsidR="00817EE2" w:rsidRPr="00CA5AE9" w:rsidTr="005429E6">
              <w:trPr>
                <w:trHeight w:val="300"/>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18.000 à 30.000</w:t>
                  </w:r>
                </w:p>
              </w:tc>
              <w:tc>
                <w:tcPr>
                  <w:tcW w:w="1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w:t>
                  </w:r>
                </w:p>
              </w:tc>
              <w:tc>
                <w:tcPr>
                  <w:tcW w:w="2045"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2350" w:type="dxa"/>
                  <w:gridSpan w:val="3"/>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1275"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r>
            <w:tr w:rsidR="00817EE2" w:rsidRPr="00CA5AE9" w:rsidTr="005429E6">
              <w:trPr>
                <w:trHeight w:val="300"/>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24.000 a 30.000</w:t>
                  </w:r>
                </w:p>
              </w:tc>
              <w:tc>
                <w:tcPr>
                  <w:tcW w:w="1354"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Piso-Teto</w:t>
                  </w:r>
                </w:p>
              </w:tc>
              <w:tc>
                <w:tcPr>
                  <w:tcW w:w="2045"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350" w:type="dxa"/>
                  <w:gridSpan w:val="3"/>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75"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817EE2" w:rsidRPr="00CA5AE9" w:rsidTr="005429E6">
              <w:trPr>
                <w:trHeight w:val="300"/>
              </w:trPr>
              <w:tc>
                <w:tcPr>
                  <w:tcW w:w="7318"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17EE2" w:rsidRPr="00CA5AE9" w:rsidRDefault="00817EE2" w:rsidP="00015D3C">
                  <w:pPr>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 xml:space="preserve">Total </w:t>
                  </w:r>
                </w:p>
              </w:tc>
              <w:tc>
                <w:tcPr>
                  <w:tcW w:w="1275" w:type="dxa"/>
                  <w:tcBorders>
                    <w:top w:val="nil"/>
                    <w:left w:val="nil"/>
                    <w:bottom w:val="single" w:sz="4" w:space="0" w:color="auto"/>
                    <w:right w:val="single" w:sz="4" w:space="0" w:color="auto"/>
                  </w:tcBorders>
                  <w:shd w:val="clear" w:color="auto" w:fill="auto"/>
                  <w:noWrap/>
                  <w:vAlign w:val="bottom"/>
                  <w:hideMark/>
                </w:tcPr>
                <w:p w:rsidR="00817EE2" w:rsidRPr="00CA5AE9" w:rsidRDefault="00817EE2" w:rsidP="00015D3C">
                  <w:pPr>
                    <w:jc w:val="center"/>
                    <w:rPr>
                      <w:rFonts w:ascii="Arial Narrow" w:hAnsi="Arial Narrow" w:cs="Times New Roman"/>
                      <w:b/>
                      <w:bCs/>
                      <w:color w:val="000000"/>
                      <w:sz w:val="22"/>
                      <w:szCs w:val="22"/>
                    </w:rPr>
                  </w:pPr>
                  <w:r w:rsidRPr="00CA5AE9">
                    <w:rPr>
                      <w:rFonts w:ascii="Arial Narrow" w:hAnsi="Arial Narrow" w:cs="Times New Roman"/>
                      <w:b/>
                      <w:bCs/>
                      <w:color w:val="000000"/>
                      <w:sz w:val="22"/>
                      <w:szCs w:val="22"/>
                    </w:rPr>
                    <w:t>67</w:t>
                  </w:r>
                </w:p>
              </w:tc>
            </w:tr>
          </w:tbl>
          <w:p w:rsidR="00817EE2" w:rsidRPr="00CA5AE9" w:rsidRDefault="00817EE2" w:rsidP="00015D3C">
            <w:pPr>
              <w:pStyle w:val="Corpodetexto23"/>
              <w:widowControl/>
              <w:tabs>
                <w:tab w:val="left" w:pos="0"/>
              </w:tabs>
              <w:suppressAutoHyphens w:val="0"/>
              <w:overflowPunct w:val="0"/>
              <w:autoSpaceDE w:val="0"/>
              <w:spacing w:line="240" w:lineRule="auto"/>
              <w:ind w:right="-23"/>
              <w:jc w:val="center"/>
              <w:textAlignment w:val="baseline"/>
              <w:rPr>
                <w:rFonts w:ascii="Arial Narrow" w:hAnsi="Arial Narrow"/>
                <w:color w:val="000000" w:themeColor="text1"/>
                <w:sz w:val="22"/>
                <w:szCs w:val="22"/>
              </w:rPr>
            </w:pP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s="Arial"/>
                <w:color w:val="000000" w:themeColor="text1"/>
                <w:sz w:val="22"/>
                <w:szCs w:val="22"/>
              </w:rPr>
              <w:t>Tendo em vista o CFP/UFCG não dispor de estrutura física e nem atender as legislações vigentes para o funcionamento de oficina dentro de suas dependências, e por também não possuir em seu quadro de servidores o cargo de técnico em refrigeração, nem contrato vigente que atenda esta demanda, é necessário à contratação de serviços terceirizados para tal fim</w:t>
            </w:r>
            <w:r w:rsidRPr="00CA5AE9">
              <w:rPr>
                <w:rFonts w:ascii="Arial Narrow" w:hAnsi="Arial Narrow"/>
                <w:color w:val="000000" w:themeColor="text1"/>
                <w:sz w:val="22"/>
                <w:szCs w:val="22"/>
              </w:rPr>
              <w:t xml:space="preserve">. </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s="Arial"/>
                <w:color w:val="000000" w:themeColor="text1"/>
                <w:sz w:val="22"/>
                <w:szCs w:val="22"/>
              </w:rPr>
              <w:t xml:space="preserve">A contratada deverá dispor de equipe para manutenção dos aparelhos de refrigeração no município de Cajazeiras – PB, tendo em vista o grande volume das manutenções preventivas e a impossibilidade de agendamento de manutenções corretivas, sendo necessária a execução imediata das mesmas, para manter o campus em pleno funcionamento.  </w:t>
            </w: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lastRenderedPageBreak/>
              <w:t>Referência a outros instrumentos de planejamento do órgão ou entidade (se houver):</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A contratação desse serviço visa seguir os conceitos que o Plano de Desenvolvimento Institucional (PDI) da UFCG transmite em relação ao planejamento nas instituições públicas, onde deve ser necessário haver compromisso no uso racional dos recursos públicos e igual compromisso com as demandas sociais, com a qualidade do serviço prestado e com a efetividade desses serviços para o cidadão, sendo o papel do planejamento da universidade primordial para garantir sua governança, e consequentemente a execução eficiente de suas políticas de ensino, pesquisa e extensão;</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Dessa forma, deve haver uma preocupação por parte do setor demandante na prática da elaboração de relatórios de gestão, buscando constituir o registro das atividades e mensurar o desenvolvimento das atividades, os resultados alcançados, o público beneficiado, e o montante de recursos despendidos nas ações, essa prática vai de encontro às ações necessárias para a avaliação e acompanhamento da execução orçamentária previstas no PDI. Tudo isso será possível com a contratação de empresa de administração e gerenciamento de frota.</w:t>
            </w: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Requisitos da contratação:</w:t>
            </w:r>
          </w:p>
        </w:tc>
      </w:tr>
      <w:tr w:rsidR="00817EE2" w:rsidRPr="00CA5AE9" w:rsidTr="005429E6">
        <w:tc>
          <w:tcPr>
            <w:tcW w:w="9746" w:type="dxa"/>
            <w:shd w:val="clear" w:color="auto" w:fill="FFFFFF" w:themeFill="background1"/>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Considerando que os serviços a serem adquiridos são classificados como comuns, os requisitos para a contratação devem ser norteados, principalmente, ao atendimento das normas estabelecidas pela Lei 8.666/1993; Lei 10.520/2002; Decreto 3.555/2000; Decreto 5.450/2005; Decreto 7.892/2013; Lei Complementar 123/2006.</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shd w:val="clear" w:color="auto" w:fill="FFFFFF"/>
              </w:rPr>
              <w:t xml:space="preserve">Os serviços aqui tratados caracterizam-se por ser de natureza contínua, pois auxiliam e se fazem necessários à Administração, tanto no desempenho de suas atribuições quanto no zelo de seu patrimônio, </w:t>
            </w:r>
            <w:r w:rsidRPr="00CA5AE9">
              <w:rPr>
                <w:rFonts w:ascii="Arial Narrow" w:hAnsi="Arial Narrow"/>
                <w:color w:val="000000" w:themeColor="text1"/>
                <w:sz w:val="22"/>
                <w:szCs w:val="22"/>
                <w:shd w:val="clear" w:color="auto" w:fill="FFFFFF"/>
              </w:rPr>
              <w:lastRenderedPageBreak/>
              <w:t xml:space="preserve">que se interrompidos podem comprometer a continuidade de suas atividades e cuja contratação deve se estender por mais de um exercício financeiro. </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shd w:val="clear" w:color="auto" w:fill="FFFFFF"/>
              </w:rPr>
              <w:t>A fim de obter preços e condições mais vantajosos para a Administração, o prazo de contrato deverá ser de 12 meses com possibilidades de prorrogação por iguais e sucessivos períodos, limitados ao prazo máximo de 60 meses (art. 57, inciso II, da Lei n.º 8.666/93).</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Por meio de especificações usuais do mercado, os serviços objeto deste estudo possuem padrões de qualidade e desempenho passíveis de definição objetiva no edital, se configurando como “serviços comuns”. (art. 1º, parágrafo único, da Lei n.º 10.520/02).</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 A contratada deverá dispor de oficina na cidade de Cajazeiras - PB, tendo em vista o alto fluxo de manutenção preventiva e a impossibilidade de agendamento de manutenção corretiva, e a urgência em atendimento das mesmas.  </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Todas as peças e acessórios aplicados nos equipamentos de refrigeração deverão ser originais do fabricante ou similares, e sem uso prévio, desde que com as mesmas especificações técnicas e qualidade da peça que original a ser substituída. Assim, as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peças,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componentes,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acessórios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outros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materiais,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sejam</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eles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distribuídos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ou</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comercializados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pelo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fabricante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ou</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pelo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comércio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indústria</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especializada</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afins,</w:t>
            </w:r>
            <w:r w:rsidRPr="00CA5AE9">
              <w:rPr>
                <w:rFonts w:ascii="Arial Narrow" w:eastAsia="Arial" w:hAnsi="Arial Narrow"/>
                <w:color w:val="000000" w:themeColor="text1"/>
                <w:sz w:val="22"/>
                <w:szCs w:val="22"/>
              </w:rPr>
              <w:t xml:space="preserve"> deverão ser </w:t>
            </w:r>
            <w:r w:rsidRPr="00CA5AE9">
              <w:rPr>
                <w:rFonts w:ascii="Arial Narrow" w:eastAsia="Calibri" w:hAnsi="Arial Narrow"/>
                <w:color w:val="000000" w:themeColor="text1"/>
                <w:sz w:val="22"/>
                <w:szCs w:val="22"/>
              </w:rPr>
              <w:t>definidas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pelas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seguintes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características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procedências:</w:t>
            </w:r>
          </w:p>
          <w:p w:rsidR="00817EE2" w:rsidRPr="00CA5AE9" w:rsidRDefault="00817EE2" w:rsidP="00015D3C">
            <w:pPr>
              <w:pStyle w:val="NormalWeb"/>
              <w:numPr>
                <w:ilvl w:val="2"/>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eastAsia="Calibri" w:hAnsi="Arial Narrow"/>
                <w:color w:val="000000" w:themeColor="text1"/>
                <w:sz w:val="22"/>
                <w:szCs w:val="22"/>
              </w:rPr>
              <w:t>Originais produzidos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e/ou</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embalados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com</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controle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qualidade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do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fabricante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constante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seu</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catálogo, certificadas pelo INMETRO;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ou</w:t>
            </w:r>
          </w:p>
          <w:p w:rsidR="00817EE2" w:rsidRPr="00CA5AE9" w:rsidRDefault="00817EE2" w:rsidP="00015D3C">
            <w:pPr>
              <w:pStyle w:val="NormalWeb"/>
              <w:numPr>
                <w:ilvl w:val="2"/>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eastAsia="Calibri" w:hAnsi="Arial Narrow"/>
                <w:color w:val="000000" w:themeColor="text1"/>
                <w:sz w:val="22"/>
                <w:szCs w:val="22"/>
              </w:rPr>
              <w:t>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outros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fabricantes,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cujo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produto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atenda</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aos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níveis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qualidade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aplicabilidade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recomendados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ou</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indicados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pelo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fabricante,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constantes</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ou</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não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de</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seu</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catálogo,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sob</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solicitação</w:t>
            </w:r>
            <w:r w:rsidRPr="00CA5AE9">
              <w:rPr>
                <w:rFonts w:ascii="Arial Narrow" w:eastAsia="Arial" w:hAnsi="Arial Narrow"/>
                <w:color w:val="000000" w:themeColor="text1"/>
                <w:sz w:val="22"/>
                <w:szCs w:val="22"/>
              </w:rPr>
              <w:t xml:space="preserve"> de </w:t>
            </w:r>
            <w:r w:rsidRPr="00CA5AE9">
              <w:rPr>
                <w:rFonts w:ascii="Arial Narrow" w:eastAsia="Calibri" w:hAnsi="Arial Narrow"/>
                <w:color w:val="000000" w:themeColor="text1"/>
                <w:sz w:val="22"/>
                <w:szCs w:val="22"/>
              </w:rPr>
              <w:t>autorização</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formal</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da</w:t>
            </w:r>
            <w:r w:rsidRPr="00CA5AE9">
              <w:rPr>
                <w:rFonts w:ascii="Arial Narrow" w:eastAsia="Arial" w:hAnsi="Arial Narrow"/>
                <w:color w:val="000000" w:themeColor="text1"/>
                <w:sz w:val="22"/>
                <w:szCs w:val="22"/>
              </w:rPr>
              <w:t xml:space="preserve"> </w:t>
            </w:r>
            <w:r w:rsidRPr="00CA5AE9">
              <w:rPr>
                <w:rFonts w:ascii="Arial Narrow" w:eastAsia="Calibri" w:hAnsi="Arial Narrow"/>
                <w:color w:val="000000" w:themeColor="text1"/>
                <w:sz w:val="22"/>
                <w:szCs w:val="22"/>
              </w:rPr>
              <w:t>Administração, certificadas pelo INMETRO.</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Com o intuito de se ter um fiel cumprimento dos serviços contratados, segue abaixo a descrição dos serviços que compõem a manutenção e instalação dos aparelhos de refrigeração do CFP:</w:t>
            </w:r>
          </w:p>
          <w:p w:rsidR="00817EE2" w:rsidRPr="00CA5AE9" w:rsidRDefault="00817EE2" w:rsidP="00015D3C">
            <w:pPr>
              <w:pStyle w:val="NormalWeb"/>
              <w:numPr>
                <w:ilvl w:val="2"/>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Serviço de manutenção preventiva: Consiste no serviço de Lubrificação e Limpeza, com desmonte do aparelho, sendo realizada a verificação da funcionalidade do equipamento de forma geral por meio de analise de componentes pré-determinados, a descrição detalhado do serviço encontra-se em anexo;   </w:t>
            </w:r>
          </w:p>
          <w:p w:rsidR="00817EE2" w:rsidRPr="00CA5AE9" w:rsidRDefault="00817EE2" w:rsidP="00015D3C">
            <w:pPr>
              <w:pStyle w:val="NormalWeb"/>
              <w:numPr>
                <w:ilvl w:val="2"/>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Serviço de complemento e Carga de Gás: Consiste no serviço de reposição de gás refrigerante, todo ou em parte, no sistema do equipamento, a descrição detalhado do serviço encontra-se em anexo;   </w:t>
            </w:r>
          </w:p>
          <w:p w:rsidR="00817EE2" w:rsidRPr="00CA5AE9" w:rsidRDefault="00817EE2" w:rsidP="00015D3C">
            <w:pPr>
              <w:pStyle w:val="NormalWeb"/>
              <w:numPr>
                <w:ilvl w:val="2"/>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Serviço de Fornecimento de peças de reposição: Consiste no serviço de reposição de peças de desgaste comum, tais como: capacitores, rolamentos, tubulações, etc. A relação completa dos itens pertinentes ao ponto encontram-se em anexo.  </w:t>
            </w:r>
          </w:p>
          <w:p w:rsidR="00817EE2" w:rsidRPr="00CA5AE9" w:rsidRDefault="00817EE2" w:rsidP="00015D3C">
            <w:pPr>
              <w:pStyle w:val="NormalWeb"/>
              <w:numPr>
                <w:ilvl w:val="2"/>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Serviço de Instalação de aparelho Split, potências diversas: Consiste nos serviços de instalação de novos aparelhos a serem adquiridos pelo CFP/UFCG, tais instalações deveram contemplar todos os materiais necessários, tais como suportes, tubulação, isolamento térmico, etc. A descrição completa do serviço de instalação de Split segue em anexo;</w:t>
            </w:r>
          </w:p>
          <w:p w:rsidR="00817EE2" w:rsidRPr="00CA5AE9" w:rsidRDefault="00817EE2" w:rsidP="00015D3C">
            <w:pPr>
              <w:pStyle w:val="NormalWeb"/>
              <w:numPr>
                <w:ilvl w:val="2"/>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Retirada de Equipamento: Consiste no serviço de retirada de aparelhos tipo Split pertencentes ao CFP/UFCG, que necessitam ser recolhidos pela administração. A descrição completa do serviço de instalação de Split segue em anexo;</w:t>
            </w:r>
          </w:p>
          <w:p w:rsidR="00817EE2" w:rsidRPr="00CA5AE9" w:rsidRDefault="00817EE2" w:rsidP="00015D3C">
            <w:pPr>
              <w:pStyle w:val="NormalWeb"/>
              <w:shd w:val="clear" w:color="auto" w:fill="FFFFFF"/>
              <w:spacing w:before="0" w:beforeAutospacing="0" w:after="120" w:afterAutospacing="0"/>
              <w:jc w:val="both"/>
              <w:textAlignment w:val="baseline"/>
              <w:rPr>
                <w:rFonts w:ascii="Arial Narrow" w:hAnsi="Arial Narrow"/>
                <w:color w:val="000000" w:themeColor="text1"/>
                <w:sz w:val="22"/>
                <w:szCs w:val="22"/>
              </w:rPr>
            </w:pP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kern w:val="1"/>
                <w:sz w:val="22"/>
                <w:szCs w:val="22"/>
              </w:rPr>
              <w:t>Dessa maneira, a</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prestação</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dos</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serviços</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acima</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descritos</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deverá</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atender</w:t>
            </w:r>
            <w:r w:rsidRPr="00CA5AE9">
              <w:rPr>
                <w:rFonts w:ascii="Arial Narrow" w:eastAsia="Arial" w:hAnsi="Arial Narrow"/>
                <w:color w:val="000000" w:themeColor="text1"/>
                <w:kern w:val="1"/>
                <w:sz w:val="22"/>
                <w:szCs w:val="22"/>
              </w:rPr>
              <w:t xml:space="preserve"> </w:t>
            </w:r>
            <w:r w:rsidRPr="00CA5AE9">
              <w:rPr>
                <w:rFonts w:ascii="Arial Narrow" w:hAnsi="Arial Narrow"/>
                <w:color w:val="000000" w:themeColor="text1"/>
                <w:kern w:val="1"/>
                <w:sz w:val="22"/>
                <w:szCs w:val="22"/>
              </w:rPr>
              <w:t>a a</w:t>
            </w:r>
            <w:r w:rsidRPr="00CA5AE9">
              <w:rPr>
                <w:rFonts w:ascii="Arial Narrow" w:hAnsi="Arial Narrow"/>
                <w:color w:val="000000" w:themeColor="text1"/>
                <w:sz w:val="22"/>
                <w:szCs w:val="22"/>
              </w:rPr>
              <w:t>tual</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demanda</w:t>
            </w:r>
            <w:r w:rsidRPr="00CA5AE9">
              <w:rPr>
                <w:rFonts w:ascii="Arial Narrow" w:eastAsia="Arial" w:hAnsi="Arial Narrow"/>
                <w:color w:val="000000" w:themeColor="text1"/>
                <w:sz w:val="22"/>
                <w:szCs w:val="22"/>
              </w:rPr>
              <w:t xml:space="preserve"> </w:t>
            </w:r>
            <w:r w:rsidRPr="00CA5AE9">
              <w:rPr>
                <w:rFonts w:ascii="Arial Narrow" w:hAnsi="Arial Narrow"/>
                <w:b/>
                <w:color w:val="000000" w:themeColor="text1"/>
                <w:sz w:val="22"/>
                <w:szCs w:val="22"/>
              </w:rPr>
              <w:t>da contratante</w:t>
            </w:r>
            <w:r w:rsidRPr="00CA5AE9">
              <w:rPr>
                <w:rFonts w:ascii="Arial Narrow" w:hAnsi="Arial Narrow"/>
                <w:color w:val="000000" w:themeColor="text1"/>
                <w:sz w:val="22"/>
                <w:szCs w:val="22"/>
              </w:rPr>
              <w:t>,</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conforme</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relação</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constante</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 xml:space="preserve">das </w:t>
            </w:r>
            <w:r w:rsidRPr="00CA5AE9">
              <w:rPr>
                <w:rFonts w:ascii="Arial Narrow" w:eastAsia="Arial" w:hAnsi="Arial Narrow"/>
                <w:b/>
                <w:color w:val="000000" w:themeColor="text1"/>
                <w:sz w:val="22"/>
                <w:szCs w:val="22"/>
              </w:rPr>
              <w:t>Tabelas I, II, III e IV do Item I</w:t>
            </w:r>
            <w:r w:rsidRPr="00CA5AE9">
              <w:rPr>
                <w:rFonts w:ascii="Arial Narrow" w:eastAsia="Arial" w:hAnsi="Arial Narrow"/>
                <w:color w:val="000000" w:themeColor="text1"/>
                <w:sz w:val="22"/>
                <w:szCs w:val="22"/>
              </w:rPr>
              <w:t xml:space="preserve"> desse estudo preliminar, como também o</w:t>
            </w:r>
            <w:r w:rsidRPr="00CA5AE9">
              <w:rPr>
                <w:rFonts w:ascii="Arial Narrow" w:hAnsi="Arial Narrow"/>
                <w:color w:val="000000" w:themeColor="text1"/>
                <w:sz w:val="22"/>
                <w:szCs w:val="22"/>
              </w:rPr>
              <w:t>utros</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equipamentos de refrigeração que</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venham</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a</w:t>
            </w:r>
            <w:r w:rsidRPr="00CA5AE9">
              <w:rPr>
                <w:rFonts w:ascii="Arial Narrow" w:eastAsia="Arial" w:hAnsi="Arial Narrow"/>
                <w:color w:val="000000" w:themeColor="text1"/>
                <w:sz w:val="22"/>
                <w:szCs w:val="22"/>
              </w:rPr>
              <w:t xml:space="preserve"> </w:t>
            </w:r>
            <w:r w:rsidRPr="00CA5AE9">
              <w:rPr>
                <w:rFonts w:ascii="Arial Narrow" w:hAnsi="Arial Narrow"/>
                <w:color w:val="000000" w:themeColor="text1"/>
                <w:sz w:val="22"/>
                <w:szCs w:val="22"/>
              </w:rPr>
              <w:t>ser</w:t>
            </w:r>
            <w:r w:rsidRPr="00CA5AE9">
              <w:rPr>
                <w:rFonts w:ascii="Arial Narrow" w:eastAsia="Arial" w:hAnsi="Arial Narrow"/>
                <w:color w:val="000000" w:themeColor="text1"/>
                <w:sz w:val="22"/>
                <w:szCs w:val="22"/>
              </w:rPr>
              <w:t xml:space="preserve"> substituídos ou acrescidos aos atuais.</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lastRenderedPageBreak/>
              <w:t>É conveniente salientar que alguns serviços elencados, contêm peças que não foram inseridas nos estudos de precificação devido a incerteza de sua necessidade de uso. Assim, podem ocorrer substituições ou adequações de alguns serviços correlacionados com a manutenção dos equipamentos de refrigeração desde que previamente autorizado pelo fiscal da contratante, sem comprometimento do valor estabelecido na contratação;</w:t>
            </w:r>
          </w:p>
          <w:p w:rsidR="00817EE2" w:rsidRPr="00CA5AE9" w:rsidRDefault="00817EE2" w:rsidP="00015D3C">
            <w:pPr>
              <w:pStyle w:val="NormalWeb"/>
              <w:numPr>
                <w:ilvl w:val="1"/>
                <w:numId w:val="44"/>
              </w:numPr>
              <w:shd w:val="clear" w:color="auto" w:fill="FFFFFF" w:themeFill="background1"/>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No que concerne à questão de sustentabilidade, A contratada deverá apresentar comprovante de registro no Cadastro Técnico Federal de Atividades Potencialmente Poluidoras ou Utilizador de Recursos Ambientais, acompanhado do respectivo certificado de regularidade válido, nos termos do art. 17, inciso II, da Lei n. 6.938/81, da IN Ibama n. 6/13 e legislação correlata;</w:t>
            </w:r>
          </w:p>
          <w:p w:rsidR="00817EE2" w:rsidRPr="00CA5AE9" w:rsidRDefault="00817EE2" w:rsidP="00015D3C">
            <w:pPr>
              <w:pStyle w:val="NormalWeb"/>
              <w:numPr>
                <w:ilvl w:val="1"/>
                <w:numId w:val="44"/>
              </w:numPr>
              <w:shd w:val="clear" w:color="auto" w:fill="FFFFFF" w:themeFill="background1"/>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sz w:val="22"/>
                <w:szCs w:val="22"/>
              </w:rPr>
              <w:t>Na execução dos serviços por parte da contratada, é vedada a utilização, nos termos do Decreto n. 2.783/98 e Resolução Conama n. 267/00, de qualquer das substâncias que destroem a camada de ozônio – SDO abrangidas pelo Protocolo de Montreal, ou de qualquer produto que as contenha ou delas faça uso, devendo obedecer às disposições da Resolução Conama n. 340/03, nos procedimentos de seu recolhimento, acondicionamento, armazenamento e transporte;</w:t>
            </w:r>
          </w:p>
          <w:p w:rsidR="00817EE2" w:rsidRPr="00CA5AE9" w:rsidRDefault="00817EE2" w:rsidP="00015D3C">
            <w:pPr>
              <w:pStyle w:val="NormalWeb"/>
              <w:numPr>
                <w:ilvl w:val="1"/>
                <w:numId w:val="44"/>
              </w:numPr>
              <w:shd w:val="clear" w:color="auto" w:fill="FFFFFF" w:themeFill="background1"/>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Consoante a isso, deve-se considerar que uma oficina especializada em equipamentos de refrigeração, por mais sustentável que seja, utiliza produtos químicos ou tóxicos durante a execução de suas atividades e serviços. Desse modo, este é um setor que apresenta diversos agentes potencialmente poluidores do meio ambiente, a exemplo das emissões atmosféricas, poluição sonora, efluentes líquidos e resíduos diversos;</w:t>
            </w:r>
          </w:p>
          <w:p w:rsidR="00817EE2" w:rsidRPr="00CA5AE9" w:rsidRDefault="00817EE2" w:rsidP="00015D3C">
            <w:pPr>
              <w:pStyle w:val="NormalWeb"/>
              <w:numPr>
                <w:ilvl w:val="1"/>
                <w:numId w:val="44"/>
              </w:numPr>
              <w:shd w:val="clear" w:color="auto" w:fill="FFFFFF" w:themeFill="background1"/>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Portanto, é imprescindível que os responsáveis pelo atendimento dos serviços elencados nesse estudo, venham a praticar soluções que contribuam de forma substancial para a melhoria da qualidade do ambiente em que vivemos. Assim, como forma de orientação para algumas soluções que essa prestadora de serviço deve buscar atender, tem-se: o gerenciamento de resíduos; o uso eficiente de energia e de água;</w:t>
            </w:r>
          </w:p>
          <w:p w:rsidR="00817EE2" w:rsidRPr="00CA5AE9" w:rsidRDefault="00817EE2" w:rsidP="00015D3C">
            <w:pPr>
              <w:pStyle w:val="NormalWeb"/>
              <w:numPr>
                <w:ilvl w:val="1"/>
                <w:numId w:val="44"/>
              </w:numPr>
              <w:shd w:val="clear" w:color="auto" w:fill="FFFFFF" w:themeFill="background1"/>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O consumo de energia elétrica é outro fator preocupante em relação ao meio ambiente e que a empresa deve tomar medidas sustentáveis para reduzir seus gastos, principalmente na iluminação e nos equipamentos elétricos. Melhorar a eficiência energética traz benefícios ambientais através da redução na emissão de gases de efeito estufa que contribuem para o aquecimento global. As melhorias de iluminação também contribuem para a saúde das pessoas que trabalham naquele local;</w:t>
            </w:r>
          </w:p>
          <w:p w:rsidR="00817EE2" w:rsidRPr="00CA5AE9" w:rsidRDefault="00817EE2" w:rsidP="00015D3C">
            <w:pPr>
              <w:pStyle w:val="NormalWeb"/>
              <w:numPr>
                <w:ilvl w:val="1"/>
                <w:numId w:val="44"/>
              </w:numPr>
              <w:shd w:val="clear" w:color="auto" w:fill="FFFFFF" w:themeFill="background1"/>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A gestão da água também não pode ser dispensada por empresas que prestam serviços de manutenção de aparelhos de refrigeração, haja vista a necessidade do correto tratamento e destinação dos efluentes líquidos. É necessário monitorar seus processos internos para saber identificar a quantidade consumida, os locais onde mais ocorre e coletar a água usada para ser tratada antes do descarte no sistema de esgoto. Alguns processos de uma oficina consomem muita água, como na etapa de lavagem de peças e pisos, por exemplo. Logo, a água é um recurso escasso e tomar medidas para reduzir o seu consumo e evitar desperdícios são os primeiros passos para uma gestão responsável.</w:t>
            </w: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lastRenderedPageBreak/>
              <w:t>Estimativa das quantidades, acompanhadas das memórias de cálculo e dos documentos que lhe dão suporte:</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Os quantitativos ora propostos por esse estudo e apresentados em planilha anexa a este documento, foram obtidos através do levantamento do quadro atual de aparelhos de refrigeração do CFP/UFCG juntamente com um cronograma de manutenção preventiva, do histórico dos últimos doze meses da manutenção corretiva dos aparelhos de refrigeração e da previsão de instalação de 67 aparelhos novos que estão sendo adquiridos pelo CFP/UFCG com a finalidade de substituição dos equipamentos que se tornarem inservíveis durante os anos 2018/2019;</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As oscilações entre os quantitativos estimados e a contratação atualmente existente, se deve ao fato de que o quantitativo atual de equipamentos de refrigeração anualmente sofre depreciação e, portanto, </w:t>
            </w:r>
            <w:r w:rsidRPr="00CA5AE9">
              <w:rPr>
                <w:rFonts w:ascii="Arial Narrow" w:hAnsi="Arial Narrow"/>
                <w:color w:val="000000" w:themeColor="text1"/>
                <w:sz w:val="22"/>
                <w:szCs w:val="22"/>
              </w:rPr>
              <w:lastRenderedPageBreak/>
              <w:t>necessita cada vez mais de manutenção, além do ultimo contrato ser datado de 2013, tendo ocorrido um aumento significativo na quantidade de aparelhos deste período até hoje;</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Os documentos que dão suporte aos quantitativos ora propostos se encontram anexo e são eles:</w:t>
            </w:r>
          </w:p>
          <w:p w:rsidR="00817EE2" w:rsidRPr="00CA5AE9" w:rsidRDefault="00817EE2" w:rsidP="00015D3C">
            <w:pPr>
              <w:pStyle w:val="PargrafodaLista"/>
              <w:numPr>
                <w:ilvl w:val="2"/>
                <w:numId w:val="44"/>
              </w:numPr>
              <w:spacing w:line="360" w:lineRule="auto"/>
              <w:ind w:left="0" w:firstLine="0"/>
              <w:jc w:val="both"/>
              <w:rPr>
                <w:rFonts w:ascii="Arial Narrow" w:hAnsi="Arial Narrow" w:cs="Times New Roman"/>
                <w:color w:val="000000" w:themeColor="text1"/>
                <w:sz w:val="22"/>
                <w:szCs w:val="22"/>
              </w:rPr>
            </w:pPr>
            <w:r w:rsidRPr="00CA5AE9">
              <w:rPr>
                <w:rFonts w:ascii="Arial Narrow" w:hAnsi="Arial Narrow"/>
                <w:color w:val="000000" w:themeColor="text1"/>
                <w:sz w:val="22"/>
                <w:szCs w:val="22"/>
              </w:rPr>
              <w:t>Resumo dos serviços executados no último ano do pregão 10/2019;</w:t>
            </w:r>
          </w:p>
          <w:p w:rsidR="00817EE2" w:rsidRPr="00CA5AE9" w:rsidRDefault="00817EE2" w:rsidP="00015D3C">
            <w:pPr>
              <w:pStyle w:val="PargrafodaLista"/>
              <w:numPr>
                <w:ilvl w:val="2"/>
                <w:numId w:val="44"/>
              </w:numPr>
              <w:spacing w:line="360" w:lineRule="auto"/>
              <w:ind w:left="0" w:firstLine="0"/>
              <w:jc w:val="both"/>
              <w:rPr>
                <w:rFonts w:ascii="Arial Narrow" w:hAnsi="Arial Narrow" w:cs="Times New Roman"/>
                <w:color w:val="000000" w:themeColor="text1"/>
                <w:sz w:val="22"/>
                <w:szCs w:val="22"/>
              </w:rPr>
            </w:pPr>
            <w:r w:rsidRPr="00CA5AE9">
              <w:rPr>
                <w:rFonts w:ascii="Arial Narrow" w:hAnsi="Arial Narrow"/>
                <w:color w:val="000000" w:themeColor="text1"/>
                <w:sz w:val="22"/>
                <w:szCs w:val="22"/>
              </w:rPr>
              <w:t xml:space="preserve">Descrição detalhada dos serviços a serem contratados; </w:t>
            </w:r>
          </w:p>
          <w:p w:rsidR="00817EE2" w:rsidRPr="00CA5AE9" w:rsidRDefault="00817EE2" w:rsidP="00015D3C">
            <w:pPr>
              <w:pStyle w:val="PargrafodaLista"/>
              <w:numPr>
                <w:ilvl w:val="2"/>
                <w:numId w:val="44"/>
              </w:numPr>
              <w:spacing w:line="360" w:lineRule="auto"/>
              <w:ind w:left="0" w:firstLine="0"/>
              <w:jc w:val="both"/>
              <w:rPr>
                <w:rFonts w:ascii="Arial Narrow" w:hAnsi="Arial Narrow" w:cs="Times New Roman"/>
                <w:color w:val="000000" w:themeColor="text1"/>
                <w:sz w:val="22"/>
                <w:szCs w:val="22"/>
              </w:rPr>
            </w:pPr>
            <w:r w:rsidRPr="00CA5AE9">
              <w:rPr>
                <w:rFonts w:ascii="Arial Narrow" w:hAnsi="Arial Narrow"/>
                <w:color w:val="000000" w:themeColor="text1"/>
                <w:sz w:val="22"/>
                <w:szCs w:val="22"/>
              </w:rPr>
              <w:t>Quantidade a ser contratada; e</w:t>
            </w:r>
          </w:p>
          <w:p w:rsidR="00817EE2" w:rsidRPr="00CA5AE9" w:rsidRDefault="00817EE2" w:rsidP="00015D3C">
            <w:pPr>
              <w:pStyle w:val="PargrafodaLista"/>
              <w:numPr>
                <w:ilvl w:val="2"/>
                <w:numId w:val="44"/>
              </w:numPr>
              <w:spacing w:line="360" w:lineRule="auto"/>
              <w:ind w:left="0" w:firstLine="0"/>
              <w:jc w:val="both"/>
              <w:rPr>
                <w:rFonts w:ascii="Arial Narrow" w:hAnsi="Arial Narrow" w:cs="Times New Roman"/>
                <w:color w:val="000000" w:themeColor="text1"/>
                <w:sz w:val="22"/>
                <w:szCs w:val="22"/>
              </w:rPr>
            </w:pPr>
            <w:r w:rsidRPr="00CA5AE9">
              <w:rPr>
                <w:rFonts w:ascii="Arial Narrow" w:hAnsi="Arial Narrow"/>
                <w:color w:val="000000" w:themeColor="text1"/>
                <w:sz w:val="22"/>
                <w:szCs w:val="22"/>
              </w:rPr>
              <w:t>Modelo utilizado para pesquisa de preço com fornecedores locais.</w:t>
            </w: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lastRenderedPageBreak/>
              <w:t>Levantamento de mercado e justificativa da escolha do tipo de solução a contratar:</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eastAsia="Garamond-Italic" w:hAnsi="Arial Narrow"/>
                <w:iCs/>
                <w:color w:val="000000" w:themeColor="text1"/>
                <w:sz w:val="22"/>
                <w:szCs w:val="22"/>
              </w:rPr>
            </w:pPr>
            <w:r w:rsidRPr="00CA5AE9">
              <w:rPr>
                <w:rFonts w:ascii="Arial Narrow" w:eastAsia="Garamond-Italic" w:hAnsi="Arial Narrow"/>
                <w:iCs/>
                <w:color w:val="000000" w:themeColor="text1"/>
                <w:sz w:val="22"/>
                <w:szCs w:val="22"/>
              </w:rPr>
              <w:t>Pelos equipamentos existentes no CFP/UFCG serem um tanto depreciados, precisando cada vez mais de manutenção e pela localização geográfica da instituição que necessita de climatização do ambiente durante todo o ano, verifica-se que a contratação direta de empresa especializada em manutenção preventiva, corretiva e instalação de aparelhos de refrigeração é indispensável para a continuidade das atividades realizadas no CFP/UFCG, uma vez que esta não dispõe de funcionários capacitados para realizar este tipo de serviço, tão pouco de local e ferramentas/insumos necessários para realizar os serviços de manutenção e instalação;</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eastAsia="Garamond-Italic" w:hAnsi="Arial Narrow"/>
                <w:iCs/>
                <w:color w:val="000000" w:themeColor="text1"/>
                <w:sz w:val="22"/>
                <w:szCs w:val="22"/>
              </w:rPr>
            </w:pPr>
            <w:r w:rsidRPr="00CA5AE9">
              <w:rPr>
                <w:rFonts w:ascii="Arial Narrow" w:hAnsi="Arial Narrow"/>
                <w:color w:val="000000" w:themeColor="text1"/>
                <w:sz w:val="22"/>
                <w:szCs w:val="22"/>
              </w:rPr>
              <w:t xml:space="preserve">Desse modo, optou-se pela contratação direta de empresa especializada porque é um modelo que pretende garantir à Administração diversas vantagens como o pronto atendimento de suas demandas por empresa especializada, propiciando presumível ganho de eficiência; padronização dos serviços prestados; e atendimento tempestivo das demandas; </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eastAsia="Garamond-Italic" w:hAnsi="Arial Narrow"/>
                <w:iCs/>
                <w:color w:val="000000" w:themeColor="text1"/>
                <w:sz w:val="22"/>
                <w:szCs w:val="22"/>
              </w:rPr>
            </w:pPr>
            <w:r w:rsidRPr="00CA5AE9">
              <w:rPr>
                <w:rFonts w:ascii="Arial Narrow" w:hAnsi="Arial Narrow"/>
                <w:color w:val="000000" w:themeColor="text1"/>
                <w:sz w:val="22"/>
                <w:szCs w:val="22"/>
              </w:rPr>
              <w:t>Entretanto, reiteramos a necessidade imprescindível da existência de equipe permanente no município de Cajazeiras – PB, sede do CFP/UFCG, garantido pronto atendimento das demandas.</w:t>
            </w: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Estimativas de preços ou preços referenciais:</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Conforme prevê a Instrução Normativa N.º 03 de 2017, do Ministério do Planejamento, Desenvolvimento e Gestão, o parâmetro escolhido para realizar a estimativa dos preços dessa pesquisa foi pesquisas recentes junto a fornecedores locais, conforme inciso IV da IN 03. Já a metodologia utilizada para compor o preço foi à média entre, pelo menos três dos preços cotados;</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Como o serviço a ser contratado é baseado em quantitativos de equipamentos específicos desta Universidade, no intuito de evitar equívocos em valores, optou-se por não utilizar o parâmetro de contratações similares de outros entes públicos, conforme recomenda a IN 03/2017-MPDG;</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Dessa forma, para subsidiar a composição dos preços dos serviços a serem adquiridos, serão feitas pesquisas de preços junto a fornecedores locais, evitando assim, que se obtivesse um valor que tornasse a contratação inviável ou inexequível. Para essas pesquisas solicitadas aos fornecedores locais, foi proposto um modelo padrão para alimentação dos dados, conforme  anexo a este documento.;</w:t>
            </w:r>
          </w:p>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O valor dos serviços com troca de peças que compõem a manutenção corretiva considerou a media das pesquisas de fornecedores locais, visto a impraticabilidade de se obter tais valores pelo painel de preços devido às especificidades dos equipamentos de refrigeração pertencentes ao CFP/UFCG e a não existência de uma padronização dos itens no sistema, não sendo, portando, possível efetuar tal pesquisa;</w:t>
            </w:r>
          </w:p>
          <w:p w:rsidR="00817EE2" w:rsidRPr="00CA5AE9" w:rsidRDefault="00817EE2" w:rsidP="00015D3C">
            <w:pPr>
              <w:pStyle w:val="NormalWeb"/>
              <w:shd w:val="clear" w:color="auto" w:fill="FFFFFF"/>
              <w:spacing w:before="0" w:beforeAutospacing="0" w:after="120" w:afterAutospacing="0"/>
              <w:jc w:val="both"/>
              <w:textAlignment w:val="baseline"/>
              <w:rPr>
                <w:rFonts w:ascii="Arial Narrow" w:hAnsi="Arial Narrow"/>
                <w:color w:val="000000" w:themeColor="text1"/>
                <w:sz w:val="22"/>
                <w:szCs w:val="22"/>
              </w:rPr>
            </w:pP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Descrição da solução como um todo:</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lastRenderedPageBreak/>
              <w:t xml:space="preserve">Por se tratar de serviço comum, a contratação de uma empresa especializada em manutenção preventiva, corretiva e instalação de aparelhos de refrigeração, com fornecimento de peças, por si só, já é quase a solução completa, dependendo, apenas da prerrogativa que se tenha uma equipe contratada na cidade de Cajazeiras – PB. Os serviços de manutenção nos equipamentos de refrigeração serão executados fora do ambiente do CFP/UFCG, em oficina da empresa contratada. </w:t>
            </w:r>
          </w:p>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Diante do acima exposto, têm-se os elementos necessários para compor a solução completa a ser concretizada com a contratação proposta.</w:t>
            </w: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Justificativas para o parcelamento ou não da solução quando necessária para individualização do objeto:</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A opção pelo agrupamento dos itens se deve ao fato deles possuírem natureza semelhante e comum no mercado, logo, o objetivo é contratar uma única empresa para prestação do serviço, possibilitando também a economia de escala e a eficiência na fiscalização de um único contrato, evitando assim, transtornos que poderiam surgir com a existência de duas ou mais empresas prestando o mesmo serviço na mesma entidade (Acórdão TCU 2.401/2006 do Plenário).</w:t>
            </w:r>
          </w:p>
        </w:tc>
      </w:tr>
      <w:tr w:rsidR="00817EE2" w:rsidRPr="00CA5AE9" w:rsidTr="005429E6">
        <w:tc>
          <w:tcPr>
            <w:tcW w:w="9746" w:type="dxa"/>
            <w:shd w:val="clear" w:color="auto" w:fill="BFBFBF" w:themeFill="background1" w:themeFillShade="BF"/>
            <w:vAlign w:val="center"/>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Demonstrativo dos resultados pretendidos em termos de economicidade e de melhor aproveitamento dos recursos humanos, materiais ou financeiros disponíveis:</w:t>
            </w:r>
          </w:p>
        </w:tc>
      </w:tr>
      <w:tr w:rsidR="00817EE2" w:rsidRPr="00CA5AE9" w:rsidTr="005429E6">
        <w:tc>
          <w:tcPr>
            <w:tcW w:w="9746" w:type="dxa"/>
          </w:tcPr>
          <w:p w:rsidR="00817EE2" w:rsidRPr="00CA5AE9" w:rsidRDefault="00817EE2" w:rsidP="00015D3C">
            <w:pPr>
              <w:pStyle w:val="Default"/>
              <w:jc w:val="both"/>
              <w:rPr>
                <w:rFonts w:ascii="Arial Narrow" w:hAnsi="Arial Narrow"/>
                <w:color w:val="000000" w:themeColor="text1"/>
                <w:sz w:val="22"/>
                <w:szCs w:val="22"/>
              </w:rPr>
            </w:pPr>
          </w:p>
          <w:p w:rsidR="00817EE2" w:rsidRPr="00CA5AE9" w:rsidRDefault="00817EE2" w:rsidP="00015D3C">
            <w:pPr>
              <w:autoSpaceDE w:val="0"/>
              <w:autoSpaceDN w:val="0"/>
              <w:adjustRightInd w:val="0"/>
              <w:jc w:val="both"/>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xml:space="preserve">9.1 Com a contratação pleiteada serão vários os ganhos, equipamentos de refrigeração quando atendidos por manutenção apresentam funcionamento pleno, extraindo o máximo de sua finalidade, tem maior vida útil e consomem menos energia elétrica. Vale salientar que sem a prestação deste serviço, vários ambientes do campus do CFP/UFCG vão se tornar insalubres em um curto espaço de tempo, tendo em vista as altas temperaturas registradas na região, temperaturas estas que inviabilizam a execução das atividades do centro em ambientes não climatizados artificialmente.   </w:t>
            </w:r>
          </w:p>
          <w:p w:rsidR="00817EE2" w:rsidRPr="00CA5AE9" w:rsidRDefault="00817EE2" w:rsidP="00015D3C">
            <w:pPr>
              <w:pStyle w:val="NormalWeb"/>
              <w:shd w:val="clear" w:color="auto" w:fill="FFFFFF"/>
              <w:spacing w:before="0" w:beforeAutospacing="0" w:after="120" w:afterAutospacing="0"/>
              <w:jc w:val="both"/>
              <w:textAlignment w:val="baseline"/>
              <w:rPr>
                <w:rFonts w:ascii="Arial Narrow" w:hAnsi="Arial Narrow"/>
                <w:color w:val="000000" w:themeColor="text1"/>
                <w:sz w:val="22"/>
                <w:szCs w:val="22"/>
              </w:rPr>
            </w:pPr>
          </w:p>
        </w:tc>
      </w:tr>
      <w:tr w:rsidR="00817EE2" w:rsidRPr="00CA5AE9" w:rsidTr="005429E6">
        <w:tc>
          <w:tcPr>
            <w:tcW w:w="9746" w:type="dxa"/>
            <w:shd w:val="clear" w:color="auto" w:fill="BFBFBF" w:themeFill="background1" w:themeFillShade="BF"/>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Providências para adequação do ambiente do órgão:</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Pelas características da contratação, o CFP/UFCG não necessita fazer nenhuma adequação em seu ambiente físico, pois quase todos os serviços contratados serão realizados fora da Universidade, à exceção da retirada e instalação de aparelhos de ar condicionado que serão acompanhadas por servidores indicados pela fiscalização do contrato, devidamente capacitados, responsáveis por indicar locais e horários para realização dos serviços. </w:t>
            </w:r>
          </w:p>
        </w:tc>
      </w:tr>
      <w:tr w:rsidR="00817EE2" w:rsidRPr="00CA5AE9" w:rsidTr="005429E6">
        <w:tc>
          <w:tcPr>
            <w:tcW w:w="9746" w:type="dxa"/>
            <w:shd w:val="clear" w:color="auto" w:fill="BFBFBF" w:themeFill="background1" w:themeFillShade="BF"/>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Contratações correlatas e/ou interdependentes:</w:t>
            </w:r>
          </w:p>
        </w:tc>
      </w:tr>
      <w:tr w:rsidR="00817EE2" w:rsidRPr="00CA5AE9" w:rsidTr="005429E6">
        <w:tc>
          <w:tcPr>
            <w:tcW w:w="9746" w:type="dxa"/>
            <w:shd w:val="clear" w:color="auto" w:fill="auto"/>
          </w:tcPr>
          <w:p w:rsidR="00817EE2" w:rsidRPr="00CA5AE9" w:rsidRDefault="00817EE2" w:rsidP="00015D3C">
            <w:pPr>
              <w:pStyle w:val="NormalWeb"/>
              <w:numPr>
                <w:ilvl w:val="1"/>
                <w:numId w:val="44"/>
              </w:numPr>
              <w:shd w:val="clear" w:color="auto" w:fill="FFFFFF"/>
              <w:spacing w:before="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No intuito de viabilizar a contratação do serviço anunciado neste estudo, através de Pregão Eletrônico para contratação de empresa especializada em manutenção preventiva, corretiva e instalação de aparelhos de refrigeração, o Centro de Formação de Professores/UFCG possui processo de compra de 67 aparelhos de ar condicionado tipo split, processo Nº 23096.216291/2018-77, gerando a demanda para a contratação do serviço de instalação de split´s. </w:t>
            </w:r>
          </w:p>
        </w:tc>
      </w:tr>
      <w:tr w:rsidR="00817EE2" w:rsidRPr="00CA5AE9" w:rsidTr="005429E6">
        <w:tc>
          <w:tcPr>
            <w:tcW w:w="9746" w:type="dxa"/>
            <w:shd w:val="clear" w:color="auto" w:fill="BFBFBF" w:themeFill="background1" w:themeFillShade="BF"/>
          </w:tcPr>
          <w:p w:rsidR="00817EE2" w:rsidRPr="00CA5AE9" w:rsidRDefault="00817EE2" w:rsidP="00015D3C">
            <w:pPr>
              <w:pStyle w:val="NormalWeb"/>
              <w:numPr>
                <w:ilvl w:val="0"/>
                <w:numId w:val="44"/>
              </w:numPr>
              <w:spacing w:before="0" w:beforeAutospacing="0" w:after="0" w:afterAutospacing="0"/>
              <w:ind w:left="0" w:firstLine="0"/>
              <w:jc w:val="both"/>
              <w:rPr>
                <w:rFonts w:ascii="Arial Narrow" w:hAnsi="Arial Narrow"/>
                <w:b/>
                <w:color w:val="000000" w:themeColor="text1"/>
                <w:sz w:val="22"/>
                <w:szCs w:val="22"/>
              </w:rPr>
            </w:pPr>
            <w:r w:rsidRPr="00CA5AE9">
              <w:rPr>
                <w:rFonts w:ascii="Arial Narrow" w:hAnsi="Arial Narrow"/>
                <w:b/>
                <w:color w:val="000000" w:themeColor="text1"/>
                <w:sz w:val="22"/>
                <w:szCs w:val="22"/>
              </w:rPr>
              <w:t>Declaração da viabilidade ou não da contratação:</w:t>
            </w:r>
          </w:p>
        </w:tc>
      </w:tr>
      <w:tr w:rsidR="00817EE2" w:rsidRPr="00CA5AE9" w:rsidTr="005429E6">
        <w:tc>
          <w:tcPr>
            <w:tcW w:w="9746" w:type="dxa"/>
          </w:tcPr>
          <w:p w:rsidR="00817EE2" w:rsidRPr="00CA5AE9" w:rsidRDefault="00817EE2" w:rsidP="00015D3C">
            <w:pPr>
              <w:pStyle w:val="NormalWeb"/>
              <w:numPr>
                <w:ilvl w:val="1"/>
                <w:numId w:val="44"/>
              </w:numPr>
              <w:shd w:val="clear" w:color="auto" w:fill="FFFFFF"/>
              <w:spacing w:before="240" w:beforeAutospacing="0" w:after="120" w:afterAutospacing="0"/>
              <w:ind w:left="0" w:firstLine="0"/>
              <w:jc w:val="both"/>
              <w:textAlignment w:val="baseline"/>
              <w:rPr>
                <w:rFonts w:ascii="Arial Narrow" w:hAnsi="Arial Narrow"/>
                <w:color w:val="000000" w:themeColor="text1"/>
                <w:sz w:val="22"/>
                <w:szCs w:val="22"/>
              </w:rPr>
            </w:pPr>
            <w:r w:rsidRPr="00CA5AE9">
              <w:rPr>
                <w:rFonts w:ascii="Arial Narrow" w:hAnsi="Arial Narrow"/>
                <w:color w:val="000000" w:themeColor="text1"/>
                <w:sz w:val="22"/>
                <w:szCs w:val="22"/>
              </w:rPr>
              <w:t xml:space="preserve">Esta equipe de planejamento conclui que a contratação do serviço em estudo se torna viável não só pela importância da manutenção dos equipamentos de refrigeração, que visam atender as necessidades do CFP/UFCG, mas também por todas as características, estimativas e particularidades que esta pesquisa inicial conseguiu concentrar, através de leis, normativas e estudos técnicos. </w:t>
            </w:r>
          </w:p>
        </w:tc>
      </w:tr>
    </w:tbl>
    <w:p w:rsidR="00817EE2" w:rsidRPr="00CA5AE9" w:rsidRDefault="00817EE2" w:rsidP="00015D3C">
      <w:pPr>
        <w:rPr>
          <w:rFonts w:ascii="Arial Narrow" w:hAnsi="Arial Narrow" w:cs="Times New Roman"/>
          <w:color w:val="000000" w:themeColor="text1"/>
          <w:sz w:val="22"/>
          <w:szCs w:val="22"/>
        </w:rPr>
      </w:pPr>
    </w:p>
    <w:p w:rsidR="00817EE2" w:rsidRPr="00CA5AE9" w:rsidRDefault="00817EE2" w:rsidP="00015D3C">
      <w:pPr>
        <w:rPr>
          <w:rFonts w:ascii="Arial Narrow" w:hAnsi="Arial Narrow" w:cs="Times New Roman"/>
          <w:color w:val="000000" w:themeColor="text1"/>
          <w:sz w:val="22"/>
          <w:szCs w:val="22"/>
        </w:rPr>
      </w:pPr>
    </w:p>
    <w:p w:rsidR="00817EE2" w:rsidRPr="00CA5AE9" w:rsidRDefault="00817EE2" w:rsidP="00015D3C">
      <w:pP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Cajazeiras – PB, 21 de março de 2019.</w:t>
      </w:r>
    </w:p>
    <w:p w:rsidR="00817EE2" w:rsidRPr="00CA5AE9" w:rsidRDefault="00817EE2" w:rsidP="00015D3C">
      <w:pPr>
        <w:pStyle w:val="Nivel10"/>
        <w:spacing w:before="120"/>
        <w:ind w:left="0" w:firstLine="0"/>
        <w:rPr>
          <w:rFonts w:ascii="Arial Narrow" w:eastAsia="Times New Roman" w:hAnsi="Arial Narrow" w:cs="Times New Roman"/>
          <w:color w:val="000000" w:themeColor="text1"/>
          <w:sz w:val="22"/>
          <w:szCs w:val="22"/>
        </w:rPr>
      </w:pPr>
    </w:p>
    <w:p w:rsidR="00817EE2" w:rsidRPr="00CA5AE9" w:rsidRDefault="00817EE2" w:rsidP="00D36050">
      <w:pPr>
        <w:pStyle w:val="Nivel10"/>
        <w:spacing w:before="120" w:after="120"/>
        <w:ind w:left="0" w:firstLine="0"/>
        <w:rPr>
          <w:rFonts w:ascii="Arial Narrow" w:eastAsia="Times New Roman" w:hAnsi="Arial Narrow" w:cs="Times New Roman"/>
          <w:b w:val="0"/>
          <w:color w:val="000000" w:themeColor="text1"/>
          <w:sz w:val="22"/>
          <w:szCs w:val="22"/>
        </w:rPr>
      </w:pPr>
      <w:r w:rsidRPr="00CA5AE9">
        <w:rPr>
          <w:rFonts w:ascii="Arial Narrow" w:eastAsia="Times New Roman" w:hAnsi="Arial Narrow" w:cs="Times New Roman"/>
          <w:b w:val="0"/>
          <w:color w:val="000000" w:themeColor="text1"/>
          <w:sz w:val="22"/>
          <w:szCs w:val="22"/>
        </w:rPr>
        <w:t xml:space="preserve">Membros da Equipe de Planejamento da Contratação (Conforme Portaria N.º, </w:t>
      </w:r>
      <w:r w:rsidRPr="00CA5AE9">
        <w:rPr>
          <w:rFonts w:ascii="Arial Narrow" w:hAnsi="Arial Narrow"/>
          <w:b w:val="0"/>
          <w:sz w:val="22"/>
          <w:szCs w:val="22"/>
        </w:rPr>
        <w:t>037/GD/CFP/UFCG, DE 19 DE MARÇO DE 2019</w:t>
      </w:r>
      <w:r w:rsidRPr="00CA5AE9">
        <w:rPr>
          <w:rFonts w:ascii="Arial Narrow" w:eastAsia="Times New Roman" w:hAnsi="Arial Narrow" w:cs="Times New Roman"/>
          <w:b w:val="0"/>
          <w:color w:val="000000" w:themeColor="text1"/>
          <w:sz w:val="22"/>
          <w:szCs w:val="22"/>
        </w:rPr>
        <w:t>):</w:t>
      </w:r>
    </w:p>
    <w:p w:rsidR="00817EE2" w:rsidRPr="00CA5AE9" w:rsidRDefault="00817EE2" w:rsidP="00015D3C">
      <w:pPr>
        <w:ind w:right="-17"/>
        <w:jc w:val="both"/>
        <w:rPr>
          <w:rFonts w:ascii="Arial Narrow" w:hAnsi="Arial Narrow" w:cs="Times New Roman"/>
          <w:color w:val="000000" w:themeColor="text1"/>
          <w:sz w:val="22"/>
          <w:szCs w:val="22"/>
        </w:rPr>
      </w:pPr>
    </w:p>
    <w:p w:rsidR="00817EE2" w:rsidRPr="00CA5AE9" w:rsidRDefault="00817EE2" w:rsidP="00015D3C">
      <w:pPr>
        <w:ind w:right="-17"/>
        <w:jc w:val="both"/>
        <w:rPr>
          <w:rFonts w:ascii="Arial Narrow" w:hAnsi="Arial Narrow" w:cs="Times New Roman"/>
          <w:color w:val="000000" w:themeColor="text1"/>
          <w:sz w:val="22"/>
          <w:szCs w:val="22"/>
        </w:rPr>
      </w:pPr>
    </w:p>
    <w:tbl>
      <w:tblPr>
        <w:tblStyle w:val="Tabelacomgrade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5000"/>
      </w:tblGrid>
      <w:tr w:rsidR="00817EE2" w:rsidRPr="00CA5AE9" w:rsidTr="005429E6">
        <w:tc>
          <w:tcPr>
            <w:tcW w:w="4889" w:type="dxa"/>
          </w:tcPr>
          <w:p w:rsidR="00817EE2" w:rsidRPr="00CA5AE9" w:rsidRDefault="00817EE2" w:rsidP="00015D3C">
            <w:pPr>
              <w:pBdr>
                <w:top w:val="single" w:sz="4" w:space="1" w:color="auto"/>
              </w:pBdr>
              <w:autoSpaceDE w:val="0"/>
              <w:autoSpaceDN w:val="0"/>
              <w:adjustRightInd w:val="0"/>
              <w:spacing w:after="120"/>
              <w:contextualSpacing/>
              <w:jc w:val="both"/>
              <w:rPr>
                <w:rFonts w:ascii="Arial Narrow" w:eastAsia="MS Mincho" w:hAnsi="Arial Narrow"/>
                <w:bCs/>
                <w:color w:val="000000" w:themeColor="text1"/>
                <w:sz w:val="22"/>
                <w:szCs w:val="22"/>
                <w:lang w:eastAsia="ja-JP"/>
              </w:rPr>
            </w:pPr>
            <w:r w:rsidRPr="00CA5AE9">
              <w:rPr>
                <w:rFonts w:ascii="Arial Narrow" w:eastAsia="MS Mincho" w:hAnsi="Arial Narrow"/>
                <w:bCs/>
                <w:color w:val="000000" w:themeColor="text1"/>
                <w:sz w:val="22"/>
                <w:szCs w:val="22"/>
                <w:lang w:eastAsia="ja-JP"/>
              </w:rPr>
              <w:t>Maria de Fátima Pinheiro Santos e Borges</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eastAsia="MS Mincho" w:hAnsi="Arial Narrow"/>
                <w:bCs/>
                <w:color w:val="000000" w:themeColor="text1"/>
                <w:sz w:val="22"/>
                <w:szCs w:val="22"/>
                <w:lang w:eastAsia="ja-JP"/>
              </w:rPr>
              <w:t xml:space="preserve">Matrícula SIAPE n.º </w:t>
            </w:r>
            <w:r w:rsidRPr="00CA5AE9">
              <w:rPr>
                <w:rFonts w:ascii="Arial Narrow" w:hAnsi="Arial Narrow"/>
                <w:color w:val="000000" w:themeColor="text1"/>
                <w:sz w:val="22"/>
                <w:szCs w:val="22"/>
              </w:rPr>
              <w:t>0334800-6</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eastAsia="MS Mincho" w:hAnsi="Arial Narrow"/>
                <w:bCs/>
                <w:color w:val="000000" w:themeColor="text1"/>
                <w:sz w:val="22"/>
                <w:szCs w:val="22"/>
                <w:lang w:eastAsia="ja-JP"/>
              </w:rPr>
              <w:t>Telefone: (83) 3532-2007</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u w:val="single"/>
                <w:lang w:eastAsia="ja-JP"/>
              </w:rPr>
            </w:pPr>
            <w:r w:rsidRPr="00CA5AE9">
              <w:rPr>
                <w:rFonts w:ascii="Arial Narrow" w:eastAsia="MS Mincho" w:hAnsi="Arial Narrow"/>
                <w:bCs/>
                <w:color w:val="000000" w:themeColor="text1"/>
                <w:sz w:val="22"/>
                <w:szCs w:val="22"/>
                <w:lang w:eastAsia="ja-JP"/>
              </w:rPr>
              <w:t xml:space="preserve">E-mail: </w:t>
            </w:r>
            <w:r w:rsidRPr="00CA5AE9">
              <w:rPr>
                <w:rFonts w:ascii="Arial Narrow" w:hAnsi="Arial Narrow"/>
                <w:sz w:val="22"/>
                <w:szCs w:val="22"/>
              </w:rPr>
              <w:t>amitafpin@bol.com.br</w:t>
            </w:r>
          </w:p>
        </w:tc>
        <w:tc>
          <w:tcPr>
            <w:tcW w:w="5000" w:type="dxa"/>
          </w:tcPr>
          <w:p w:rsidR="00817EE2" w:rsidRPr="00CA5AE9" w:rsidRDefault="00817EE2" w:rsidP="00015D3C">
            <w:pPr>
              <w:pBdr>
                <w:top w:val="single" w:sz="4" w:space="1" w:color="auto"/>
              </w:pBd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hAnsi="Arial Narrow"/>
                <w:color w:val="000000" w:themeColor="text1"/>
                <w:sz w:val="22"/>
                <w:szCs w:val="22"/>
              </w:rPr>
              <w:t>Guayra Afonso Querino Alves</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eastAsia="MS Mincho" w:hAnsi="Arial Narrow"/>
                <w:bCs/>
                <w:color w:val="000000" w:themeColor="text1"/>
                <w:sz w:val="22"/>
                <w:szCs w:val="22"/>
                <w:lang w:eastAsia="ja-JP"/>
              </w:rPr>
              <w:t xml:space="preserve">Matrícula SIAPE n.º </w:t>
            </w:r>
            <w:r w:rsidRPr="00CA5AE9">
              <w:rPr>
                <w:rFonts w:ascii="Arial Narrow" w:hAnsi="Arial Narrow"/>
                <w:color w:val="000000" w:themeColor="text1"/>
                <w:sz w:val="22"/>
                <w:szCs w:val="22"/>
              </w:rPr>
              <w:t>21775662</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eastAsia="MS Mincho" w:hAnsi="Arial Narrow"/>
                <w:bCs/>
                <w:color w:val="000000" w:themeColor="text1"/>
                <w:sz w:val="22"/>
                <w:szCs w:val="22"/>
                <w:lang w:eastAsia="ja-JP"/>
              </w:rPr>
              <w:t>Telefone: (83) 3532-2004</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u w:val="single"/>
                <w:lang w:eastAsia="ja-JP"/>
              </w:rPr>
            </w:pPr>
            <w:r w:rsidRPr="00CA5AE9">
              <w:rPr>
                <w:rFonts w:ascii="Arial Narrow" w:eastAsia="MS Mincho" w:hAnsi="Arial Narrow"/>
                <w:bCs/>
                <w:color w:val="000000" w:themeColor="text1"/>
                <w:sz w:val="22"/>
                <w:szCs w:val="22"/>
                <w:lang w:eastAsia="ja-JP"/>
              </w:rPr>
              <w:t>E-mail: guayra.afonso@ufcg.edu.br</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u w:val="single"/>
                <w:lang w:eastAsia="ja-JP"/>
              </w:rPr>
            </w:pP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u w:val="single"/>
                <w:lang w:eastAsia="ja-JP"/>
              </w:rPr>
            </w:pPr>
          </w:p>
        </w:tc>
      </w:tr>
    </w:tbl>
    <w:p w:rsidR="00817EE2" w:rsidRPr="00CA5AE9" w:rsidRDefault="00817EE2" w:rsidP="00015D3C">
      <w:pPr>
        <w:ind w:right="-17"/>
        <w:jc w:val="both"/>
        <w:rPr>
          <w:rFonts w:ascii="Arial Narrow" w:hAnsi="Arial Narrow" w:cs="Times New Roman"/>
          <w:color w:val="000000" w:themeColor="text1"/>
          <w:sz w:val="22"/>
          <w:szCs w:val="22"/>
        </w:rPr>
      </w:pPr>
    </w:p>
    <w:tbl>
      <w:tblPr>
        <w:tblStyle w:val="Tabelacomgrade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422"/>
      </w:tblGrid>
      <w:tr w:rsidR="00817EE2" w:rsidRPr="00CA5AE9" w:rsidTr="009C2296">
        <w:tc>
          <w:tcPr>
            <w:tcW w:w="4889" w:type="dxa"/>
          </w:tcPr>
          <w:p w:rsidR="00817EE2" w:rsidRPr="00CA5AE9" w:rsidRDefault="00817EE2" w:rsidP="00015D3C">
            <w:pPr>
              <w:pBdr>
                <w:top w:val="single" w:sz="4" w:space="1" w:color="auto"/>
              </w:pBd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eastAsia="MS Mincho" w:hAnsi="Arial Narrow"/>
                <w:bCs/>
                <w:color w:val="000000" w:themeColor="text1"/>
                <w:sz w:val="22"/>
                <w:szCs w:val="22"/>
                <w:lang w:eastAsia="ja-JP"/>
              </w:rPr>
              <w:t xml:space="preserve">Joselito Targino de Oliveira Dutra </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eastAsia="MS Mincho" w:hAnsi="Arial Narrow"/>
                <w:bCs/>
                <w:color w:val="000000" w:themeColor="text1"/>
                <w:sz w:val="22"/>
                <w:szCs w:val="22"/>
                <w:lang w:eastAsia="ja-JP"/>
              </w:rPr>
              <w:t xml:space="preserve">Matrícula SIAPE n.º </w:t>
            </w:r>
            <w:r w:rsidRPr="00CA5AE9">
              <w:rPr>
                <w:rFonts w:ascii="Arial Narrow" w:hAnsi="Arial Narrow"/>
                <w:color w:val="000000" w:themeColor="text1"/>
                <w:sz w:val="22"/>
                <w:szCs w:val="22"/>
              </w:rPr>
              <w:t>1749836</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lang w:eastAsia="ja-JP"/>
              </w:rPr>
            </w:pPr>
            <w:r w:rsidRPr="00CA5AE9">
              <w:rPr>
                <w:rFonts w:ascii="Arial Narrow" w:eastAsia="MS Mincho" w:hAnsi="Arial Narrow"/>
                <w:bCs/>
                <w:color w:val="000000" w:themeColor="text1"/>
                <w:sz w:val="22"/>
                <w:szCs w:val="22"/>
                <w:lang w:eastAsia="ja-JP"/>
              </w:rPr>
              <w:t>Telefone: (83) 3532-2004</w:t>
            </w:r>
          </w:p>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u w:val="single"/>
                <w:lang w:eastAsia="ja-JP"/>
              </w:rPr>
            </w:pPr>
            <w:r w:rsidRPr="00CA5AE9">
              <w:rPr>
                <w:rFonts w:ascii="Arial Narrow" w:eastAsia="MS Mincho" w:hAnsi="Arial Narrow"/>
                <w:bCs/>
                <w:color w:val="000000" w:themeColor="text1"/>
                <w:sz w:val="22"/>
                <w:szCs w:val="22"/>
                <w:lang w:eastAsia="ja-JP"/>
              </w:rPr>
              <w:t xml:space="preserve">E-mail: </w:t>
            </w:r>
            <w:r w:rsidRPr="00CA5AE9">
              <w:rPr>
                <w:rFonts w:ascii="Arial Narrow" w:eastAsia="MS Mincho" w:hAnsi="Arial Narrow"/>
                <w:bCs/>
                <w:sz w:val="22"/>
                <w:szCs w:val="22"/>
                <w:u w:val="single"/>
                <w:lang w:eastAsia="ja-JP"/>
              </w:rPr>
              <w:t>joselitotargino@hotmail.com</w:t>
            </w:r>
            <w:r w:rsidRPr="00CA5AE9">
              <w:rPr>
                <w:rFonts w:ascii="Arial Narrow" w:eastAsia="MS Mincho" w:hAnsi="Arial Narrow"/>
                <w:bCs/>
                <w:color w:val="000000" w:themeColor="text1"/>
                <w:sz w:val="22"/>
                <w:szCs w:val="22"/>
                <w:lang w:eastAsia="ja-JP"/>
              </w:rPr>
              <w:t xml:space="preserve"> </w:t>
            </w:r>
          </w:p>
        </w:tc>
        <w:tc>
          <w:tcPr>
            <w:tcW w:w="4889" w:type="dxa"/>
          </w:tcPr>
          <w:p w:rsidR="00817EE2" w:rsidRPr="00CA5AE9" w:rsidRDefault="00817EE2" w:rsidP="00015D3C">
            <w:pPr>
              <w:autoSpaceDE w:val="0"/>
              <w:autoSpaceDN w:val="0"/>
              <w:adjustRightInd w:val="0"/>
              <w:jc w:val="both"/>
              <w:rPr>
                <w:rFonts w:ascii="Arial Narrow" w:eastAsia="MS Mincho" w:hAnsi="Arial Narrow"/>
                <w:b/>
                <w:bCs/>
                <w:color w:val="000000" w:themeColor="text1"/>
                <w:sz w:val="22"/>
                <w:szCs w:val="22"/>
                <w:u w:val="single"/>
                <w:lang w:eastAsia="ja-JP"/>
              </w:rPr>
            </w:pPr>
          </w:p>
        </w:tc>
      </w:tr>
    </w:tbl>
    <w:p w:rsidR="00817EE2" w:rsidRPr="00CA5AE9" w:rsidRDefault="00817EE2" w:rsidP="00015D3C">
      <w:pPr>
        <w:rPr>
          <w:rFonts w:ascii="Arial Narrow" w:hAnsi="Arial Narrow" w:cs="Times New Roman"/>
          <w:color w:val="000000" w:themeColor="text1"/>
          <w:sz w:val="22"/>
          <w:szCs w:val="22"/>
        </w:rPr>
      </w:pPr>
    </w:p>
    <w:p w:rsidR="00817EE2" w:rsidRPr="00CA5AE9" w:rsidRDefault="00817EE2"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1165D5" w:rsidRPr="00CA5AE9" w:rsidRDefault="001165D5" w:rsidP="00015D3C">
      <w:pPr>
        <w:rPr>
          <w:rFonts w:ascii="Arial Narrow" w:hAnsi="Arial Narrow" w:cs="Times New Roman"/>
          <w:color w:val="000000" w:themeColor="text1"/>
          <w:sz w:val="22"/>
          <w:szCs w:val="22"/>
        </w:rPr>
      </w:pPr>
    </w:p>
    <w:p w:rsidR="00BC1536" w:rsidRPr="00CA5AE9" w:rsidRDefault="00BC1536" w:rsidP="00015D3C">
      <w:pPr>
        <w:rPr>
          <w:rFonts w:ascii="Arial Narrow" w:hAnsi="Arial Narrow" w:cs="Times New Roman"/>
          <w:color w:val="000000" w:themeColor="text1"/>
          <w:sz w:val="22"/>
          <w:szCs w:val="22"/>
        </w:rPr>
      </w:pPr>
    </w:p>
    <w:p w:rsidR="00BC1536" w:rsidRPr="00CA5AE9" w:rsidRDefault="00BC1536" w:rsidP="00015D3C">
      <w:pPr>
        <w:rPr>
          <w:rFonts w:ascii="Arial Narrow" w:hAnsi="Arial Narrow" w:cs="Times New Roman"/>
          <w:color w:val="000000" w:themeColor="text1"/>
          <w:sz w:val="22"/>
          <w:szCs w:val="22"/>
        </w:rPr>
      </w:pPr>
    </w:p>
    <w:p w:rsidR="00BC1536" w:rsidRPr="00CA5AE9" w:rsidRDefault="00BC1536" w:rsidP="00015D3C">
      <w:pPr>
        <w:rPr>
          <w:rFonts w:ascii="Arial Narrow" w:hAnsi="Arial Narrow" w:cs="Times New Roman"/>
          <w:color w:val="000000" w:themeColor="text1"/>
          <w:sz w:val="22"/>
          <w:szCs w:val="22"/>
        </w:rPr>
      </w:pPr>
    </w:p>
    <w:p w:rsidR="00BC1536" w:rsidRPr="00CA5AE9" w:rsidRDefault="00BC1536" w:rsidP="00015D3C">
      <w:pPr>
        <w:rPr>
          <w:rFonts w:ascii="Arial Narrow" w:hAnsi="Arial Narrow" w:cs="Times New Roman"/>
          <w:color w:val="000000" w:themeColor="text1"/>
          <w:sz w:val="22"/>
          <w:szCs w:val="22"/>
        </w:rPr>
      </w:pPr>
    </w:p>
    <w:p w:rsidR="00BC1536" w:rsidRPr="00CA5AE9" w:rsidRDefault="00BC1536" w:rsidP="00015D3C">
      <w:pPr>
        <w:rPr>
          <w:rFonts w:ascii="Arial Narrow" w:hAnsi="Arial Narrow" w:cs="Times New Roman"/>
          <w:color w:val="000000" w:themeColor="text1"/>
          <w:sz w:val="22"/>
          <w:szCs w:val="22"/>
        </w:rPr>
      </w:pPr>
    </w:p>
    <w:p w:rsidR="00817EE2" w:rsidRPr="00CA5AE9" w:rsidRDefault="005429E6" w:rsidP="00015D3C">
      <w:pPr>
        <w:jc w:val="center"/>
        <w:rPr>
          <w:rFonts w:ascii="Arial Narrow" w:hAnsi="Arial Narrow" w:cs="Times New Roman"/>
          <w:b/>
          <w:color w:val="000000" w:themeColor="text1"/>
          <w:sz w:val="22"/>
          <w:szCs w:val="22"/>
        </w:rPr>
      </w:pPr>
      <w:r w:rsidRPr="00CA5AE9">
        <w:rPr>
          <w:rFonts w:ascii="Arial Narrow" w:hAnsi="Arial Narrow" w:cs="Times New Roman"/>
          <w:b/>
          <w:color w:val="000000" w:themeColor="text1"/>
          <w:sz w:val="22"/>
          <w:szCs w:val="22"/>
        </w:rPr>
        <w:lastRenderedPageBreak/>
        <w:t>Anexos – Estudo</w:t>
      </w:r>
      <w:r w:rsidR="00D36050" w:rsidRPr="00CA5AE9">
        <w:rPr>
          <w:rFonts w:ascii="Arial Narrow" w:hAnsi="Arial Narrow" w:cs="Times New Roman"/>
          <w:b/>
          <w:color w:val="000000" w:themeColor="text1"/>
          <w:sz w:val="22"/>
          <w:szCs w:val="22"/>
        </w:rPr>
        <w:t>s</w:t>
      </w:r>
      <w:r w:rsidRPr="00CA5AE9">
        <w:rPr>
          <w:rFonts w:ascii="Arial Narrow" w:hAnsi="Arial Narrow" w:cs="Times New Roman"/>
          <w:b/>
          <w:color w:val="000000" w:themeColor="text1"/>
          <w:sz w:val="22"/>
          <w:szCs w:val="22"/>
        </w:rPr>
        <w:t xml:space="preserve"> Preliminar</w:t>
      </w:r>
      <w:r w:rsidR="00D36050" w:rsidRPr="00CA5AE9">
        <w:rPr>
          <w:rFonts w:ascii="Arial Narrow" w:hAnsi="Arial Narrow" w:cs="Times New Roman"/>
          <w:b/>
          <w:color w:val="000000" w:themeColor="text1"/>
          <w:sz w:val="22"/>
          <w:szCs w:val="22"/>
        </w:rPr>
        <w:t>es da Contratação</w:t>
      </w:r>
    </w:p>
    <w:p w:rsidR="005429E6" w:rsidRPr="00CA5AE9" w:rsidRDefault="005429E6" w:rsidP="00015D3C">
      <w:pPr>
        <w:jc w:val="center"/>
        <w:rPr>
          <w:rFonts w:ascii="Arial Narrow" w:hAnsi="Arial Narrow" w:cs="Times New Roman"/>
          <w:b/>
          <w:color w:val="000000" w:themeColor="text1"/>
          <w:sz w:val="22"/>
          <w:szCs w:val="22"/>
        </w:rPr>
      </w:pPr>
    </w:p>
    <w:tbl>
      <w:tblPr>
        <w:tblW w:w="10762" w:type="dxa"/>
        <w:jc w:val="center"/>
        <w:tblLayout w:type="fixed"/>
        <w:tblCellMar>
          <w:left w:w="70" w:type="dxa"/>
          <w:right w:w="70" w:type="dxa"/>
        </w:tblCellMar>
        <w:tblLook w:val="04A0" w:firstRow="1" w:lastRow="0" w:firstColumn="1" w:lastColumn="0" w:noHBand="0" w:noVBand="1"/>
      </w:tblPr>
      <w:tblGrid>
        <w:gridCol w:w="1011"/>
        <w:gridCol w:w="560"/>
        <w:gridCol w:w="568"/>
        <w:gridCol w:w="724"/>
        <w:gridCol w:w="561"/>
        <w:gridCol w:w="467"/>
        <w:gridCol w:w="647"/>
        <w:gridCol w:w="561"/>
        <w:gridCol w:w="467"/>
        <w:gridCol w:w="724"/>
        <w:gridCol w:w="558"/>
        <w:gridCol w:w="467"/>
        <w:gridCol w:w="455"/>
        <w:gridCol w:w="307"/>
        <w:gridCol w:w="567"/>
        <w:gridCol w:w="501"/>
        <w:gridCol w:w="12"/>
        <w:gridCol w:w="567"/>
        <w:gridCol w:w="501"/>
        <w:gridCol w:w="514"/>
        <w:gridCol w:w="12"/>
        <w:gridCol w:w="11"/>
      </w:tblGrid>
      <w:tr w:rsidR="009C2296" w:rsidRPr="00CA5AE9" w:rsidTr="00BC1536">
        <w:trPr>
          <w:trHeight w:val="300"/>
          <w:jc w:val="center"/>
        </w:trPr>
        <w:tc>
          <w:tcPr>
            <w:tcW w:w="10762" w:type="dxa"/>
            <w:gridSpan w:val="22"/>
            <w:tcBorders>
              <w:top w:val="nil"/>
              <w:left w:val="nil"/>
              <w:bottom w:val="nil"/>
              <w:right w:val="nil"/>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Anexo I – Histórico das Manutenções</w:t>
            </w:r>
          </w:p>
        </w:tc>
      </w:tr>
      <w:tr w:rsidR="009C2296" w:rsidRPr="00CA5AE9" w:rsidTr="00BC1536">
        <w:trPr>
          <w:trHeight w:val="300"/>
          <w:jc w:val="center"/>
        </w:trPr>
        <w:tc>
          <w:tcPr>
            <w:tcW w:w="10762" w:type="dxa"/>
            <w:gridSpan w:val="22"/>
            <w:tcBorders>
              <w:top w:val="nil"/>
              <w:left w:val="nil"/>
              <w:bottom w:val="nil"/>
              <w:right w:val="nil"/>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Contrato 19/2013</w:t>
            </w:r>
          </w:p>
        </w:tc>
      </w:tr>
      <w:tr w:rsidR="009C2296" w:rsidRPr="00CA5AE9" w:rsidTr="00BC1536">
        <w:trPr>
          <w:trHeight w:val="300"/>
          <w:jc w:val="center"/>
        </w:trPr>
        <w:tc>
          <w:tcPr>
            <w:tcW w:w="10762" w:type="dxa"/>
            <w:gridSpan w:val="22"/>
            <w:tcBorders>
              <w:top w:val="nil"/>
              <w:left w:val="nil"/>
              <w:bottom w:val="nil"/>
              <w:right w:val="nil"/>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Execução entre outubro 2017 a Junho 2018.</w:t>
            </w:r>
          </w:p>
        </w:tc>
      </w:tr>
      <w:tr w:rsidR="009C2296" w:rsidRPr="00CA5AE9" w:rsidTr="00BC1536">
        <w:trPr>
          <w:gridAfter w:val="1"/>
          <w:wAfter w:w="8" w:type="dxa"/>
          <w:trHeight w:val="300"/>
          <w:jc w:val="center"/>
        </w:trPr>
        <w:tc>
          <w:tcPr>
            <w:tcW w:w="1012" w:type="dxa"/>
            <w:tcBorders>
              <w:top w:val="nil"/>
              <w:left w:val="nil"/>
              <w:bottom w:val="nil"/>
              <w:right w:val="nil"/>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p>
        </w:tc>
        <w:tc>
          <w:tcPr>
            <w:tcW w:w="1854"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Split 12.000</w:t>
            </w:r>
          </w:p>
        </w:tc>
        <w:tc>
          <w:tcPr>
            <w:tcW w:w="1675" w:type="dxa"/>
            <w:gridSpan w:val="3"/>
            <w:tcBorders>
              <w:top w:val="single" w:sz="4" w:space="0" w:color="auto"/>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Split 18.000</w:t>
            </w:r>
          </w:p>
        </w:tc>
        <w:tc>
          <w:tcPr>
            <w:tcW w:w="1752" w:type="dxa"/>
            <w:gridSpan w:val="3"/>
            <w:tcBorders>
              <w:top w:val="single" w:sz="4" w:space="0" w:color="auto"/>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Split 24.000</w:t>
            </w:r>
          </w:p>
        </w:tc>
        <w:tc>
          <w:tcPr>
            <w:tcW w:w="1480" w:type="dxa"/>
            <w:gridSpan w:val="3"/>
            <w:tcBorders>
              <w:top w:val="single" w:sz="4" w:space="0" w:color="auto"/>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Split 30.000</w:t>
            </w:r>
          </w:p>
        </w:tc>
        <w:tc>
          <w:tcPr>
            <w:tcW w:w="1387" w:type="dxa"/>
            <w:gridSpan w:val="4"/>
            <w:tcBorders>
              <w:top w:val="single" w:sz="4" w:space="0" w:color="auto"/>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Janela 18.000</w:t>
            </w:r>
          </w:p>
        </w:tc>
        <w:tc>
          <w:tcPr>
            <w:tcW w:w="1594" w:type="dxa"/>
            <w:gridSpan w:val="4"/>
            <w:tcBorders>
              <w:top w:val="single" w:sz="4" w:space="0" w:color="auto"/>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Piso/Teto 30.000</w:t>
            </w:r>
          </w:p>
        </w:tc>
      </w:tr>
      <w:tr w:rsidR="009C2296" w:rsidRPr="00CA5AE9" w:rsidTr="00BC1536">
        <w:trPr>
          <w:gridAfter w:val="2"/>
          <w:wAfter w:w="23" w:type="dxa"/>
          <w:trHeight w:val="360"/>
          <w:jc w:val="center"/>
        </w:trPr>
        <w:tc>
          <w:tcPr>
            <w:tcW w:w="10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Serviço/Peça</w:t>
            </w:r>
          </w:p>
        </w:tc>
        <w:tc>
          <w:tcPr>
            <w:tcW w:w="561"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Quant.</w:t>
            </w:r>
          </w:p>
        </w:tc>
        <w:tc>
          <w:tcPr>
            <w:tcW w:w="569"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Valor R$</w:t>
            </w:r>
          </w:p>
        </w:tc>
        <w:tc>
          <w:tcPr>
            <w:tcW w:w="724"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Total </w:t>
            </w:r>
          </w:p>
        </w:tc>
        <w:tc>
          <w:tcPr>
            <w:tcW w:w="561"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Quant. </w:t>
            </w:r>
          </w:p>
        </w:tc>
        <w:tc>
          <w:tcPr>
            <w:tcW w:w="467"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Valor R$</w:t>
            </w:r>
          </w:p>
        </w:tc>
        <w:tc>
          <w:tcPr>
            <w:tcW w:w="647"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Total  </w:t>
            </w:r>
          </w:p>
        </w:tc>
        <w:tc>
          <w:tcPr>
            <w:tcW w:w="561"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Quant. </w:t>
            </w:r>
          </w:p>
        </w:tc>
        <w:tc>
          <w:tcPr>
            <w:tcW w:w="467"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Valor R$</w:t>
            </w:r>
          </w:p>
        </w:tc>
        <w:tc>
          <w:tcPr>
            <w:tcW w:w="724"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Total  </w:t>
            </w:r>
          </w:p>
        </w:tc>
        <w:tc>
          <w:tcPr>
            <w:tcW w:w="558"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Quant</w:t>
            </w:r>
          </w:p>
        </w:tc>
        <w:tc>
          <w:tcPr>
            <w:tcW w:w="467"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Valor R$</w:t>
            </w:r>
          </w:p>
        </w:tc>
        <w:tc>
          <w:tcPr>
            <w:tcW w:w="452"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Total  </w:t>
            </w:r>
          </w:p>
        </w:tc>
        <w:tc>
          <w:tcPr>
            <w:tcW w:w="307"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Quant. </w:t>
            </w:r>
          </w:p>
        </w:tc>
        <w:tc>
          <w:tcPr>
            <w:tcW w:w="567"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Valor R$</w:t>
            </w:r>
          </w:p>
        </w:tc>
        <w:tc>
          <w:tcPr>
            <w:tcW w:w="501"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Total  </w:t>
            </w:r>
          </w:p>
        </w:tc>
        <w:tc>
          <w:tcPr>
            <w:tcW w:w="579" w:type="dxa"/>
            <w:gridSpan w:val="2"/>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Quant. </w:t>
            </w:r>
          </w:p>
        </w:tc>
        <w:tc>
          <w:tcPr>
            <w:tcW w:w="501"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Valor R$</w:t>
            </w:r>
          </w:p>
        </w:tc>
        <w:tc>
          <w:tcPr>
            <w:tcW w:w="514"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xml:space="preserve">Total  </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Manutenção / Lubrificação</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125</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120,00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15000,00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150</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750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67</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150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10050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180</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180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8</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70</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560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3</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200</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600</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Troca de Tubulação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58</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2900,00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250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Acrescimo de Tubulação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36</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1800,00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0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Carga de Gás</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6</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22</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150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3300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150</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150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0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Capacitor 40uf</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4</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200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0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Capacitor 30uf</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13</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650,00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100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0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Capacitor 2uf</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40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80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0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Capacitor 1,5uf</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3</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40,00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120,00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40</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80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Rolamento Condesadora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80,00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80,00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0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Suportes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11</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550,00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Conserto de Vamamento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40,00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40,00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32,7</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32,7</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Rolamento Evaporadora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Complemento de Gás</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9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lastRenderedPageBreak/>
              <w:t>Conserto de Placa</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100,00</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100,00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57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Serviço de retirada de equipameto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50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0</w:t>
            </w:r>
          </w:p>
        </w:tc>
      </w:tr>
      <w:tr w:rsidR="009C2296" w:rsidRPr="00CA5AE9" w:rsidTr="00BC1536">
        <w:trPr>
          <w:gridAfter w:val="2"/>
          <w:wAfter w:w="23" w:type="dxa"/>
          <w:trHeight w:val="300"/>
          <w:jc w:val="center"/>
        </w:trPr>
        <w:tc>
          <w:tcPr>
            <w:tcW w:w="1012" w:type="dxa"/>
            <w:tcBorders>
              <w:top w:val="nil"/>
              <w:left w:val="single" w:sz="4" w:space="0" w:color="auto"/>
              <w:bottom w:val="single" w:sz="4" w:space="0" w:color="auto"/>
              <w:right w:val="single" w:sz="4" w:space="0" w:color="auto"/>
            </w:tcBorders>
            <w:shd w:val="clear" w:color="auto" w:fill="auto"/>
            <w:vAlign w:val="bottom"/>
            <w:hideMark/>
          </w:tcPr>
          <w:p w:rsidR="009C2296" w:rsidRPr="00CA5AE9" w:rsidRDefault="009C2296" w:rsidP="00015D3C">
            <w:pPr>
              <w:rPr>
                <w:rFonts w:ascii="Arial Narrow" w:hAnsi="Arial Narrow" w:cs="Arial"/>
                <w:color w:val="000000"/>
                <w:sz w:val="22"/>
                <w:szCs w:val="22"/>
              </w:rPr>
            </w:pPr>
            <w:r w:rsidRPr="00CA5AE9">
              <w:rPr>
                <w:rFonts w:ascii="Arial Narrow" w:hAnsi="Arial Narrow" w:cs="Arial"/>
                <w:color w:val="000000"/>
                <w:sz w:val="22"/>
                <w:szCs w:val="22"/>
              </w:rPr>
              <w:t xml:space="preserve">Total </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255</w:t>
            </w:r>
          </w:p>
        </w:tc>
        <w:tc>
          <w:tcPr>
            <w:tcW w:w="569"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21140,00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13</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64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1130,00</w:t>
            </w:r>
          </w:p>
        </w:tc>
        <w:tc>
          <w:tcPr>
            <w:tcW w:w="56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106</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72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14062,70</w:t>
            </w:r>
          </w:p>
        </w:tc>
        <w:tc>
          <w:tcPr>
            <w:tcW w:w="558"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w:t>
            </w:r>
          </w:p>
        </w:tc>
        <w:tc>
          <w:tcPr>
            <w:tcW w:w="4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452"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230</w:t>
            </w:r>
          </w:p>
        </w:tc>
        <w:tc>
          <w:tcPr>
            <w:tcW w:w="30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11</w:t>
            </w:r>
          </w:p>
        </w:tc>
        <w:tc>
          <w:tcPr>
            <w:tcW w:w="567"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810</w:t>
            </w:r>
          </w:p>
        </w:tc>
        <w:tc>
          <w:tcPr>
            <w:tcW w:w="579" w:type="dxa"/>
            <w:gridSpan w:val="2"/>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3</w:t>
            </w:r>
          </w:p>
        </w:tc>
        <w:tc>
          <w:tcPr>
            <w:tcW w:w="501"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c>
          <w:tcPr>
            <w:tcW w:w="514" w:type="dxa"/>
            <w:tcBorders>
              <w:top w:val="nil"/>
              <w:left w:val="nil"/>
              <w:bottom w:val="single" w:sz="4" w:space="0" w:color="auto"/>
              <w:right w:val="single" w:sz="4" w:space="0" w:color="auto"/>
            </w:tcBorders>
            <w:shd w:val="clear" w:color="auto" w:fill="auto"/>
            <w:vAlign w:val="bottom"/>
            <w:hideMark/>
          </w:tcPr>
          <w:p w:rsidR="009C2296" w:rsidRPr="00CA5AE9" w:rsidRDefault="009C2296" w:rsidP="00015D3C">
            <w:pPr>
              <w:jc w:val="center"/>
              <w:rPr>
                <w:rFonts w:ascii="Arial Narrow" w:hAnsi="Arial Narrow" w:cs="Arial"/>
                <w:color w:val="000000"/>
                <w:sz w:val="22"/>
                <w:szCs w:val="22"/>
              </w:rPr>
            </w:pPr>
            <w:r w:rsidRPr="00CA5AE9">
              <w:rPr>
                <w:rFonts w:ascii="Arial Narrow" w:hAnsi="Arial Narrow" w:cs="Arial"/>
                <w:color w:val="000000"/>
                <w:sz w:val="22"/>
                <w:szCs w:val="22"/>
              </w:rPr>
              <w:t>600</w:t>
            </w:r>
          </w:p>
        </w:tc>
      </w:tr>
    </w:tbl>
    <w:p w:rsidR="00817EE2" w:rsidRPr="00CA5AE9" w:rsidRDefault="00817EE2" w:rsidP="00015D3C">
      <w:pPr>
        <w:jc w:val="center"/>
        <w:rPr>
          <w:rFonts w:ascii="Arial Narrow" w:hAnsi="Arial Narrow" w:cs="Arial"/>
          <w:b/>
          <w:sz w:val="22"/>
          <w:szCs w:val="22"/>
        </w:rPr>
      </w:pPr>
    </w:p>
    <w:p w:rsidR="009C2296" w:rsidRPr="00CA5AE9" w:rsidRDefault="009C2296" w:rsidP="00015D3C">
      <w:pPr>
        <w:rPr>
          <w:rFonts w:ascii="Arial Narrow" w:hAnsi="Arial Narrow"/>
          <w:b/>
          <w:sz w:val="22"/>
          <w:szCs w:val="22"/>
        </w:rPr>
      </w:pPr>
    </w:p>
    <w:p w:rsidR="009C2296" w:rsidRPr="00CA5AE9" w:rsidRDefault="009C2296" w:rsidP="00015D3C">
      <w:pPr>
        <w:jc w:val="center"/>
        <w:rPr>
          <w:rFonts w:ascii="Arial Narrow" w:hAnsi="Arial Narrow"/>
          <w:sz w:val="22"/>
          <w:szCs w:val="22"/>
        </w:rPr>
      </w:pPr>
      <w:r w:rsidRPr="00CA5AE9">
        <w:rPr>
          <w:rFonts w:ascii="Arial Narrow" w:hAnsi="Arial Narrow"/>
          <w:sz w:val="22"/>
          <w:szCs w:val="22"/>
        </w:rPr>
        <w:t xml:space="preserve">Anexo II – Descrição Detalhada dos Serviços </w:t>
      </w:r>
    </w:p>
    <w:p w:rsidR="009C2296" w:rsidRPr="00CA5AE9" w:rsidRDefault="009C2296" w:rsidP="00015D3C">
      <w:pPr>
        <w:spacing w:line="360" w:lineRule="auto"/>
        <w:rPr>
          <w:rFonts w:ascii="Arial Narrow" w:hAnsi="Arial Narrow"/>
          <w:color w:val="000000" w:themeColor="text1"/>
          <w:sz w:val="22"/>
          <w:szCs w:val="22"/>
        </w:rPr>
      </w:pPr>
    </w:p>
    <w:p w:rsidR="009C2296" w:rsidRPr="00CA5AE9" w:rsidRDefault="009C2296" w:rsidP="00015D3C">
      <w:pPr>
        <w:pStyle w:val="PargrafodaLista"/>
        <w:spacing w:line="360" w:lineRule="auto"/>
        <w:ind w:left="0"/>
        <w:jc w:val="center"/>
        <w:rPr>
          <w:rFonts w:ascii="Arial Narrow" w:hAnsi="Arial Narrow"/>
          <w:color w:val="000000" w:themeColor="text1"/>
          <w:sz w:val="22"/>
          <w:szCs w:val="22"/>
        </w:rPr>
      </w:pPr>
    </w:p>
    <w:p w:rsidR="009C2296" w:rsidRPr="00CA5AE9" w:rsidRDefault="009C2296" w:rsidP="00015D3C">
      <w:pPr>
        <w:pStyle w:val="PargrafodaLista"/>
        <w:numPr>
          <w:ilvl w:val="0"/>
          <w:numId w:val="39"/>
        </w:numPr>
        <w:spacing w:before="120" w:after="120" w:line="276" w:lineRule="auto"/>
        <w:ind w:left="0" w:firstLine="0"/>
        <w:jc w:val="both"/>
        <w:rPr>
          <w:rFonts w:ascii="Arial Narrow" w:hAnsi="Arial Narrow" w:cs="Times New Roman"/>
          <w:b/>
          <w:color w:val="000000"/>
          <w:sz w:val="22"/>
          <w:szCs w:val="22"/>
        </w:rPr>
      </w:pPr>
      <w:r w:rsidRPr="00CA5AE9">
        <w:rPr>
          <w:rFonts w:ascii="Arial Narrow" w:hAnsi="Arial Narrow"/>
          <w:b/>
          <w:color w:val="000000" w:themeColor="text1"/>
          <w:sz w:val="22"/>
          <w:szCs w:val="22"/>
        </w:rPr>
        <w:t>Aparelhos de Ar condicionado.</w:t>
      </w:r>
    </w:p>
    <w:p w:rsidR="009C2296" w:rsidRPr="00CA5AE9" w:rsidRDefault="009C2296" w:rsidP="00015D3C">
      <w:pPr>
        <w:pStyle w:val="PargrafodaLista"/>
        <w:spacing w:before="120" w:after="120"/>
        <w:ind w:left="0"/>
        <w:jc w:val="both"/>
        <w:rPr>
          <w:rFonts w:ascii="Arial Narrow" w:hAnsi="Arial Narrow" w:cs="Times New Roman"/>
          <w:b/>
          <w:color w:val="000000"/>
          <w:sz w:val="22"/>
          <w:szCs w:val="22"/>
        </w:rPr>
      </w:pPr>
    </w:p>
    <w:p w:rsidR="009C2296" w:rsidRPr="00CA5AE9" w:rsidRDefault="009C2296" w:rsidP="00015D3C">
      <w:pPr>
        <w:pStyle w:val="PargrafodaLista"/>
        <w:spacing w:line="360" w:lineRule="auto"/>
        <w:ind w:left="0"/>
        <w:jc w:val="both"/>
        <w:rPr>
          <w:rFonts w:ascii="Arial Narrow" w:hAnsi="Arial Narrow" w:cs="Times New Roman"/>
          <w:b/>
          <w:color w:val="000000"/>
          <w:sz w:val="22"/>
          <w:szCs w:val="22"/>
        </w:rPr>
      </w:pPr>
      <w:r w:rsidRPr="00CA5AE9">
        <w:rPr>
          <w:rFonts w:ascii="Arial Narrow" w:hAnsi="Arial Narrow" w:cs="Times New Roman"/>
          <w:b/>
          <w:bCs/>
          <w:color w:val="000000"/>
          <w:sz w:val="22"/>
          <w:szCs w:val="22"/>
        </w:rPr>
        <w:t xml:space="preserve">Manutenção </w:t>
      </w:r>
      <w:r w:rsidRPr="00CA5AE9">
        <w:rPr>
          <w:rFonts w:ascii="Arial Narrow" w:hAnsi="Arial Narrow" w:cs="Times New Roman"/>
          <w:b/>
          <w:color w:val="000000"/>
          <w:sz w:val="22"/>
          <w:szCs w:val="22"/>
        </w:rPr>
        <w:t> Preventiva</w:t>
      </w:r>
    </w:p>
    <w:p w:rsidR="009C2296" w:rsidRPr="00CA5AE9" w:rsidRDefault="009C2296" w:rsidP="00015D3C">
      <w:pPr>
        <w:pStyle w:val="PargrafodaLista"/>
        <w:spacing w:line="360" w:lineRule="auto"/>
        <w:ind w:left="0"/>
        <w:jc w:val="both"/>
        <w:rPr>
          <w:rFonts w:ascii="Arial Narrow" w:hAnsi="Arial Narrow"/>
          <w:color w:val="000000" w:themeColor="text1"/>
          <w:sz w:val="22"/>
          <w:szCs w:val="22"/>
        </w:rPr>
      </w:pPr>
      <w:r w:rsidRPr="00CA5AE9">
        <w:rPr>
          <w:rFonts w:ascii="Arial Narrow" w:hAnsi="Arial Narrow" w:cs="Times New Roman"/>
          <w:color w:val="000000"/>
          <w:sz w:val="22"/>
          <w:szCs w:val="22"/>
        </w:rPr>
        <w:t>A manutenção preventiva englobará as ações técnicas necessárias à garantia de desempenho e de durabilidade dos equipamentos, bem como a emissão de laudos sobre as condições dos equipamentos, sempre que solicitado, conforme recomendações do fabricante e normas técnicas específicas. Consistirá, ainda, em limpezas, conservação dos filtros de ar, limpeza de dreno, limpezas interna e externa dos equipamentos, verificação de corrosão e seu tratamento, pinturas, verificação do nivelamento e isolamento dos equipamentos, observação de conexões, rolamentos e parafusos, inspeção de botões de acionamento e cabos de energia, verificação de operação  de compressores, ventiladores e pás, medição de temperaturas e vazões de entrada e saída de ar dos equipamentos, verificação de vazamento de gás refrigerante, verificação e eliminação de ruídos e vibrações dos equipamentos, lubrificações, ajustes e reapertos, medições de corrente e tensão, aterramentos, entre outras.</w:t>
      </w:r>
    </w:p>
    <w:p w:rsidR="009C2296" w:rsidRPr="00CA5AE9" w:rsidRDefault="009C2296" w:rsidP="00015D3C">
      <w:pPr>
        <w:pStyle w:val="PargrafodaLista"/>
        <w:spacing w:line="360" w:lineRule="auto"/>
        <w:ind w:left="0"/>
        <w:jc w:val="both"/>
        <w:rPr>
          <w:rFonts w:ascii="Arial Narrow" w:hAnsi="Arial Narrow"/>
          <w:color w:val="000000" w:themeColor="text1"/>
          <w:sz w:val="22"/>
          <w:szCs w:val="22"/>
        </w:rPr>
      </w:pPr>
    </w:p>
    <w:p w:rsidR="009C2296" w:rsidRPr="00CA5AE9" w:rsidRDefault="009C2296" w:rsidP="00015D3C">
      <w:pPr>
        <w:pStyle w:val="PargrafodaLista"/>
        <w:numPr>
          <w:ilvl w:val="0"/>
          <w:numId w:val="38"/>
        </w:numPr>
        <w:spacing w:before="120" w:after="120"/>
        <w:ind w:left="0" w:right="12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Alterações da periodicidade das manutenções preventivas, considerando equipamentos, ambiente, circulação de pessoas, utilização dos equipamentos, locais críticos, etc., poderão ser propostas pelo responsável técnico ou pela FISCALIZAÇÃO.</w:t>
      </w:r>
    </w:p>
    <w:p w:rsidR="009C2296" w:rsidRPr="00CA5AE9" w:rsidRDefault="009C2296" w:rsidP="00015D3C">
      <w:pPr>
        <w:pStyle w:val="PargrafodaLista"/>
        <w:numPr>
          <w:ilvl w:val="0"/>
          <w:numId w:val="38"/>
        </w:numPr>
        <w:spacing w:before="120" w:after="120"/>
        <w:ind w:left="0" w:right="12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Os serviços de manutenção preventiva que estiverem previstos pelos fabricantes dos equipamentos deverão ser considerados. Abaixo constam os serviços IMPRESCINDÍVEIS a serem realizados (poderá ser reduzida a periodicidade na execução dos serviços, assim como incluídas outras atividades, sempre que indicado pelo responsável técnico e autorizado pelo contratante).</w:t>
      </w:r>
    </w:p>
    <w:p w:rsidR="009C2296" w:rsidRPr="00CA5AE9" w:rsidRDefault="009C2296" w:rsidP="00015D3C">
      <w:pPr>
        <w:widowControl w:val="0"/>
        <w:tabs>
          <w:tab w:val="left" w:pos="284"/>
          <w:tab w:val="left" w:pos="993"/>
        </w:tabs>
        <w:jc w:val="both"/>
        <w:rPr>
          <w:rFonts w:ascii="Arial Narrow" w:hAnsi="Arial Narrow" w:cs="Times New Roman"/>
          <w:b/>
          <w:color w:val="000000"/>
          <w:sz w:val="22"/>
          <w:szCs w:val="22"/>
        </w:rPr>
      </w:pP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 Remoção e limpeza da tampa frontal e do gabinete de acordo com as normas dos fabricantes;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2 - Limpeza da parte externa do condicionador de ar;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3 - Remoção, limpeza e lavagem dos filtros de acordo com as normas dos fabricantes;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4  -  Verificação  dos  rolamentos  e  mancais  dos  ventiladores/motores.  Se  necessário  troca  dos rolamentos;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5 - Medição e registro de tensão e amperagem do equipamento em operação com compressor armado, medido com auxílio do amperímetro;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6 - Limpeza das serpentinas de evaporação e condensadores, com a devida desmontagem das peças;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7 - Limpeza da bandeja – parte de condensação;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 xml:space="preserve">8 - Verificação com eventual correção do nível de ruído e vibrações anormais;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9 - Verificar funcionamento dos controles remotos, caso tenha;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10 - Verificação  dos  visores das linhas de líquido  quanto à  presença  de  umidade  no sistema, com a  utilização de bomba de vácuo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11 - Medição  com  registro  da  temperatura  da  serpentina  de  resfriamento,  bem  como,  do superaquecimento;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12 - Verificação com correção dos sistemas de encaixe dos painéis de acesso ao gabinete;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13 - Verificar a drenagem de água;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14 - Substituir isolações térmicas danificadas nas tubulações;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15 - Eliminar possível mau contato no cabo de alimentação, disjuntores e pontos de interligação;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16 - Eliminar ruídos anormais;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17 - Verificar se há fuga de energia para a carcaça do aparelho;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18  -  Verificar  e  eliminar  possíveis  pontos  de  vazamento  de  fluído e gás refrigerante  (tubulação, conexões  e válvulas);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19 - Verificar e executar reparos no contactor magnético do compressor;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20 - Medição e registro das temperaturas em operação dos motores ventiladores;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21  -  Verificação  interna  dos  gabinetes,  com  eventual  correção  termo  acústicas  –  parte  de evaporação;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22 - Medição e registro das pressões dos compressores de descarga, nas linhas de sucção e bomba de óleo (no caso de semi - hermético) com eventual ajuste de pressões;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23 - Verificação das válvulas de expansão termo acústicas parte de condensação;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24 - Eliminar pontos de obstrução de sujeira nas aletas do condensador;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25 - Verificar a Operação  do  termostato  de  modo  a  desarmar  e  rearmar  o  compressor,  verificando  a existência de ruídos ou vibrações, providenciando, se necessário, sua correção;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26 - Remoção do aparelho, inspeção e ajuste dos parafusos de fixação do compressor, motor, ventilador e estrutura;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27  -  Retirar  as  turbinas  das  unidades  internas  para  limpeza,  (com  cuidado  para  não  remover acessórios de balanceamento);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28 - Limpeza da bandeja coletora de água de condensação e tubulação de drenagem;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29 – Verificar a isolação elétrica do compressor e do motor de ventilador;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30 - Executar reparos de desgastes de eixos, buchas, mancais de rolamento e lubrificação do motor do ventilador;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31 – Limpar e higienizar o evaporador e bandejas de drenagens;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32  – Lavar a serpentina  do condensador  e peças comuns com máquina  adequada, aplicando produtos desengraxantes conforme normas do Ministério da Saúde, se necessário;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33 – Montar o equipamento de forma adequada;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34 - Se necessário, remoção do aparelho para a oficina e execução dos serviços relacionados abaixo: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a) Desmonte e limpeza das serpentinas do condensador evaporador;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b)  Realização  de  tratamento  anti-  corrosivo  (com  tinta  tipo  zarcão)  do  chassi  e  da  bandeja interna;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c) Verificação e troca de capacitor; Se necessário.</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d)  Verificação  dos  componentes  elétricos,  cabo  de  alimentação  e,  se  necessário,  sua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substituição.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35  -  Em  caso  de  pane,  realizar  a  análise  do  condicionador  de  ar  com  a  emissão  de  relatório contendo a descrição do problema e das peças a serem trocadas. Caso seja necessário troca de alguma das peças descritas abaixo a contratada deverá fazer sua troca imediata sem ônus para a contratante.</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36 - A contratada deverá  anexar no aparelho  que foi realizado a manutenção preventiva  um adesivo contendo informação sobre a data que foi realizada a manutenção preventiva, bem como informar também  a  data  prevista  para  a  nova  manutenção  preventiva;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p w:rsidR="009C2296" w:rsidRPr="00CA5AE9" w:rsidRDefault="009C2296" w:rsidP="00015D3C">
      <w:pPr>
        <w:spacing w:line="360" w:lineRule="auto"/>
        <w:jc w:val="both"/>
        <w:rPr>
          <w:rFonts w:ascii="Arial Narrow" w:hAnsi="Arial Narrow"/>
          <w:color w:val="000000" w:themeColor="text1"/>
          <w:sz w:val="22"/>
          <w:szCs w:val="22"/>
        </w:rPr>
      </w:pPr>
      <w:r w:rsidRPr="00CA5AE9">
        <w:rPr>
          <w:rFonts w:ascii="Arial Narrow" w:hAnsi="Arial Narrow" w:cs="Times New Roman"/>
          <w:color w:val="000000"/>
          <w:sz w:val="22"/>
          <w:szCs w:val="22"/>
        </w:rPr>
        <w:t xml:space="preserve">As  seguintes  peças  e  materiais  estão  incluídos  na  manutenção  preventiva  a  cargo  e  ônus  da contratada:  fusíveis,  parafusos,  correias,  imãs,  terminais  elétricos,  graxas,  solventes, produtos químicos de limpeza, </w:t>
      </w:r>
      <w:r w:rsidRPr="00CA5AE9">
        <w:rPr>
          <w:rFonts w:ascii="Arial Narrow" w:hAnsi="Arial Narrow" w:cs="Times New Roman"/>
          <w:color w:val="000000"/>
          <w:sz w:val="22"/>
          <w:szCs w:val="22"/>
        </w:rPr>
        <w:lastRenderedPageBreak/>
        <w:t xml:space="preserve">materiais contra a corrosão e para proteção anti ferruginosa, tinta, lixa, neutrol, underseal, fita isolante, álcool, filtro secador, espuma de vedação, massa de  vedação,  vaselina,  estopas,  sacos  plásticos  para  acondicionamento  de  detritos, materiais  para  solda,  zarcão,  trapo,  substituição  ou  complementação  óleos lubrificantes,  oxigênio,  nitrogênio,  acetileno,  gases  freon,    óleo  mineral,  materiais  e produtos de limpeza em geral. </w:t>
      </w:r>
    </w:p>
    <w:p w:rsidR="009C2296" w:rsidRPr="00CA5AE9" w:rsidRDefault="009C2296" w:rsidP="00015D3C">
      <w:pPr>
        <w:pStyle w:val="PargrafodaLista"/>
        <w:spacing w:line="360" w:lineRule="auto"/>
        <w:ind w:left="0"/>
        <w:jc w:val="both"/>
        <w:rPr>
          <w:rFonts w:ascii="Arial Narrow" w:hAnsi="Arial Narrow" w:cs="Times New Roman"/>
          <w:b/>
          <w:bCs/>
          <w:color w:val="000000"/>
          <w:sz w:val="22"/>
          <w:szCs w:val="22"/>
        </w:rPr>
      </w:pPr>
      <w:r w:rsidRPr="00CA5AE9">
        <w:rPr>
          <w:rFonts w:ascii="Arial Narrow" w:hAnsi="Arial Narrow" w:cs="Times New Roman"/>
          <w:b/>
          <w:bCs/>
          <w:color w:val="000000"/>
          <w:sz w:val="22"/>
          <w:szCs w:val="22"/>
        </w:rPr>
        <w:t>Manutenção Corretiva</w:t>
      </w:r>
    </w:p>
    <w:p w:rsidR="009C2296" w:rsidRPr="00CA5AE9" w:rsidRDefault="009C2296" w:rsidP="00015D3C">
      <w:pPr>
        <w:spacing w:line="360" w:lineRule="auto"/>
        <w:jc w:val="both"/>
        <w:rPr>
          <w:rFonts w:ascii="Arial Narrow" w:hAnsi="Arial Narrow"/>
          <w:color w:val="000000" w:themeColor="text1"/>
          <w:sz w:val="22"/>
          <w:szCs w:val="22"/>
        </w:rPr>
      </w:pPr>
      <w:r w:rsidRPr="00CA5AE9">
        <w:rPr>
          <w:rFonts w:ascii="Arial Narrow" w:hAnsi="Arial Narrow" w:cs="Times New Roman"/>
          <w:color w:val="000000"/>
          <w:sz w:val="22"/>
          <w:szCs w:val="22"/>
        </w:rPr>
        <w:t>A manutenção corretiva engloba os procedimentos necessários para recuperar o perfeito estado de uso dos equipamentos, com a correção de defeitos que possam danificá-los ao longo do tempo, consistindo, basicamente, em substituições de componentes, ajustes e reparos necessários, de acordo com os manuais e normas técnicas específicas para cada equipamento. Não serão custeados os materiais necessários para realização das manutenções corretivas, motivo pelo qual os custos com uso de gases para limpezas, testes, soldas, etc., deverão ser incluídos na proposta de preços de prestação de serviços de manutenções corretivas.</w:t>
      </w:r>
    </w:p>
    <w:p w:rsidR="009C2296" w:rsidRPr="00CA5AE9" w:rsidRDefault="009C2296" w:rsidP="00015D3C">
      <w:pPr>
        <w:pStyle w:val="PargrafodaLista"/>
        <w:spacing w:line="360" w:lineRule="auto"/>
        <w:ind w:left="0"/>
        <w:jc w:val="both"/>
        <w:rPr>
          <w:rFonts w:ascii="Arial Narrow" w:hAnsi="Arial Narrow"/>
          <w:color w:val="000000" w:themeColor="text1"/>
          <w:sz w:val="22"/>
          <w:szCs w:val="22"/>
        </w:rPr>
      </w:pPr>
    </w:p>
    <w:p w:rsidR="009C2296" w:rsidRPr="00CA5AE9" w:rsidRDefault="009C2296" w:rsidP="00015D3C">
      <w:pPr>
        <w:pStyle w:val="PargrafodaLista"/>
        <w:spacing w:line="360" w:lineRule="auto"/>
        <w:ind w:left="0"/>
        <w:jc w:val="both"/>
        <w:rPr>
          <w:rFonts w:ascii="Arial Narrow" w:hAnsi="Arial Narrow"/>
          <w:color w:val="000000" w:themeColor="text1"/>
          <w:sz w:val="22"/>
          <w:szCs w:val="22"/>
        </w:rPr>
      </w:pPr>
      <w:r w:rsidRPr="00CA5AE9">
        <w:rPr>
          <w:rFonts w:ascii="Arial Narrow" w:hAnsi="Arial Narrow" w:cs="Times New Roman"/>
          <w:b/>
          <w:bCs/>
          <w:color w:val="000000"/>
          <w:sz w:val="22"/>
          <w:szCs w:val="22"/>
        </w:rPr>
        <w:t>Instalação e Desinstalação de Equipamentos.</w:t>
      </w:r>
    </w:p>
    <w:p w:rsidR="009C2296" w:rsidRPr="00CA5AE9" w:rsidRDefault="009C2296" w:rsidP="00015D3C">
      <w:pPr>
        <w:pStyle w:val="PargrafodaLista"/>
        <w:ind w:left="0"/>
        <w:rPr>
          <w:rFonts w:ascii="Arial Narrow" w:hAnsi="Arial Narrow"/>
          <w:color w:val="000000" w:themeColor="text1"/>
          <w:sz w:val="22"/>
          <w:szCs w:val="22"/>
        </w:rPr>
      </w:pPr>
    </w:p>
    <w:p w:rsidR="009C2296" w:rsidRPr="00CA5AE9" w:rsidRDefault="009C2296"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É dever da CONTRATADA realizar desinstalação e instalação de equipamentos de propriedade do CONTRATANTE, sempre que solicitada;</w:t>
      </w:r>
    </w:p>
    <w:p w:rsidR="009C2296" w:rsidRPr="00CA5AE9" w:rsidRDefault="009C2296"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Todas as despesas com mão-de-obra e com os materiais necessários para a instalação – onde incluem-se os suportes, linha frigorígenas, eletrodutos, cabos, isolantes térmicos, tubos de PVC de 25mm de até 3 (três) metros, inclusive materiais utilizados nos reparos das paredes/divisórias/forro que forem afetados, serviços de mão-de-obra de pedreiro se necessário, tinta para reparar a pintura da parede/divisória/forro, entre outros materiais e serviços necessários para boa e fiel instalação - correrão às expensas da CONTRATADA.</w:t>
      </w:r>
    </w:p>
    <w:p w:rsidR="009C2296" w:rsidRPr="00CA5AE9" w:rsidRDefault="009C2296"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Caberá à CONTRATADA a interligação elétrica de força aos equipamentos, bem como a interligação entre condensador e evaporador, através de cabo PP com selo do INMETRO, bitola conforme especificações do fabricante, a partir dos pontos de força fornecidos pelo CONTRATANTE próximos às unidades evaporadoras.</w:t>
      </w:r>
    </w:p>
    <w:p w:rsidR="009C2296" w:rsidRPr="00CA5AE9" w:rsidRDefault="009C2296"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Na instalação de aparelho de ar condicionado está incluída a tubulação de cobre de até 3 (três) metros e eventual necessidade de se completar carga de gás. Nas instalações que demandarem tubulação superior a 3 (três) metros, a metragem excedente poderá ser faturada, aplicando-se o regramento referente ao fornecimento de peças.</w:t>
      </w:r>
    </w:p>
    <w:p w:rsidR="009C2296" w:rsidRPr="00CA5AE9" w:rsidRDefault="009C2296"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 xml:space="preserve">Para realizar a instalação dos equipamentos, a CONTRATADA deverá possuir todos os equipamentos/ferramentas necessários; </w:t>
      </w:r>
    </w:p>
    <w:p w:rsidR="009C2296" w:rsidRPr="00CA5AE9" w:rsidRDefault="009C2296"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Por desinstalação de aparelho de ar condicionado, entende-se a retirada do aparelho da parede juntamente com o recolhimento adequado do gás utilizado no mesmo.</w:t>
      </w:r>
    </w:p>
    <w:p w:rsidR="009C2296" w:rsidRPr="00CA5AE9" w:rsidRDefault="009C2296"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lastRenderedPageBreak/>
        <w:t>A CONTRA</w:t>
      </w:r>
      <w:r w:rsidR="00F1598C" w:rsidRPr="00CA5AE9">
        <w:rPr>
          <w:rFonts w:ascii="Arial Narrow" w:hAnsi="Arial Narrow" w:cs="Times New Roman"/>
          <w:color w:val="000000"/>
          <w:sz w:val="22"/>
          <w:szCs w:val="22"/>
        </w:rPr>
        <w:t>T</w:t>
      </w:r>
      <w:r w:rsidRPr="00CA5AE9">
        <w:rPr>
          <w:rFonts w:ascii="Arial Narrow" w:hAnsi="Arial Narrow" w:cs="Times New Roman"/>
          <w:color w:val="000000"/>
          <w:sz w:val="22"/>
          <w:szCs w:val="22"/>
        </w:rPr>
        <w:t>A</w:t>
      </w:r>
      <w:r w:rsidR="00F1598C" w:rsidRPr="00CA5AE9">
        <w:rPr>
          <w:rFonts w:ascii="Arial Narrow" w:hAnsi="Arial Narrow" w:cs="Times New Roman"/>
          <w:color w:val="000000"/>
          <w:sz w:val="22"/>
          <w:szCs w:val="22"/>
        </w:rPr>
        <w:t>D</w:t>
      </w:r>
      <w:r w:rsidRPr="00CA5AE9">
        <w:rPr>
          <w:rFonts w:ascii="Arial Narrow" w:hAnsi="Arial Narrow" w:cs="Times New Roman"/>
          <w:color w:val="000000"/>
          <w:sz w:val="22"/>
          <w:szCs w:val="22"/>
        </w:rPr>
        <w:t>A assumirá a responsabilidade técnica quanto a todos os serviços realizados em decorrência deste termo de referência e arcará com eventuais prejuízos ocasionados a qualquer equipamento do CONTRATANTE em virtude da má execução dos serviços.</w:t>
      </w:r>
    </w:p>
    <w:p w:rsidR="009C2296" w:rsidRPr="00CA5AE9" w:rsidRDefault="009C2296" w:rsidP="00015D3C">
      <w:pPr>
        <w:spacing w:line="360" w:lineRule="auto"/>
        <w:rPr>
          <w:rFonts w:ascii="Arial Narrow" w:hAnsi="Arial Narrow"/>
          <w:b/>
          <w:color w:val="000000" w:themeColor="text1"/>
          <w:sz w:val="22"/>
          <w:szCs w:val="22"/>
        </w:rPr>
      </w:pPr>
      <w:r w:rsidRPr="00CA5AE9">
        <w:rPr>
          <w:rFonts w:ascii="Arial Narrow" w:hAnsi="Arial Narrow"/>
          <w:b/>
          <w:color w:val="000000" w:themeColor="text1"/>
          <w:sz w:val="22"/>
          <w:szCs w:val="22"/>
        </w:rPr>
        <w:t>2.    Demais equipamentos de refrigeração</w:t>
      </w:r>
    </w:p>
    <w:p w:rsidR="000A71C1" w:rsidRPr="00CA5AE9" w:rsidRDefault="000A71C1" w:rsidP="00015D3C">
      <w:pPr>
        <w:pStyle w:val="PargrafodaLista"/>
        <w:spacing w:line="360" w:lineRule="auto"/>
        <w:ind w:left="0"/>
        <w:jc w:val="both"/>
        <w:rPr>
          <w:rFonts w:ascii="Arial Narrow" w:hAnsi="Arial Narrow"/>
          <w:b/>
          <w:color w:val="000000" w:themeColor="text1"/>
          <w:sz w:val="22"/>
          <w:szCs w:val="22"/>
        </w:rPr>
      </w:pPr>
    </w:p>
    <w:p w:rsidR="009C2296" w:rsidRPr="00CA5AE9" w:rsidRDefault="009C2296" w:rsidP="00015D3C">
      <w:pPr>
        <w:pStyle w:val="PargrafodaLista"/>
        <w:spacing w:line="360" w:lineRule="auto"/>
        <w:ind w:left="0"/>
        <w:jc w:val="both"/>
        <w:rPr>
          <w:rFonts w:ascii="Arial Narrow" w:hAnsi="Arial Narrow"/>
          <w:b/>
          <w:color w:val="000000" w:themeColor="text1"/>
          <w:sz w:val="22"/>
          <w:szCs w:val="22"/>
        </w:rPr>
      </w:pPr>
      <w:r w:rsidRPr="00CA5AE9">
        <w:rPr>
          <w:rFonts w:ascii="Arial Narrow" w:hAnsi="Arial Narrow"/>
          <w:b/>
          <w:color w:val="000000" w:themeColor="text1"/>
          <w:sz w:val="22"/>
          <w:szCs w:val="22"/>
        </w:rPr>
        <w:t>Manutenção Preventiva</w:t>
      </w:r>
    </w:p>
    <w:p w:rsidR="009C2296" w:rsidRPr="00CA5AE9" w:rsidRDefault="009C2296" w:rsidP="00015D3C">
      <w:pPr>
        <w:pStyle w:val="PargrafodaLista"/>
        <w:spacing w:line="360" w:lineRule="auto"/>
        <w:ind w:left="0"/>
        <w:jc w:val="both"/>
        <w:rPr>
          <w:rFonts w:ascii="Arial Narrow" w:hAnsi="Arial Narrow"/>
          <w:color w:val="000000" w:themeColor="text1"/>
          <w:sz w:val="22"/>
          <w:szCs w:val="22"/>
        </w:rPr>
      </w:pPr>
      <w:r w:rsidRPr="00CA5AE9">
        <w:rPr>
          <w:rFonts w:ascii="Arial Narrow" w:hAnsi="Arial Narrow"/>
          <w:color w:val="000000"/>
          <w:sz w:val="22"/>
          <w:szCs w:val="22"/>
        </w:rPr>
        <w:t>A manutenção preventiva consistirá em procedimentos de manutenção visando prevenir situações que possam gerar falhas ou defeitos e, manter a conservação, limpeza e o perfeito funcionamento dos equipamentos, obedecendo às recomendações do fabricante, bem como, recomendar ao CFP/UFCG eventuais providências, que possam interferir no desempenho dos equipamentos.</w:t>
      </w:r>
    </w:p>
    <w:p w:rsidR="009C2296" w:rsidRPr="00CA5AE9" w:rsidRDefault="009C2296" w:rsidP="00015D3C">
      <w:pPr>
        <w:spacing w:line="360" w:lineRule="auto"/>
        <w:jc w:val="both"/>
        <w:rPr>
          <w:rFonts w:ascii="Arial Narrow" w:hAnsi="Arial Narrow"/>
          <w:color w:val="000000" w:themeColor="text1"/>
          <w:sz w:val="22"/>
          <w:szCs w:val="22"/>
        </w:rPr>
      </w:pPr>
      <w:r w:rsidRPr="00CA5AE9">
        <w:rPr>
          <w:rFonts w:ascii="Arial Narrow" w:hAnsi="Arial Narrow"/>
          <w:color w:val="000000"/>
          <w:sz w:val="22"/>
          <w:szCs w:val="22"/>
        </w:rPr>
        <w:t xml:space="preserve">A manutenção preventiva somente será executada mediante requisições do CFP/UFCG, através de solicitações efetuadas pela Subprefeitura, por meio de programação, previamente estabelecida entre Contratante e Contratada, bem como por demais necessidades da Administração. </w:t>
      </w:r>
    </w:p>
    <w:p w:rsidR="009C2296" w:rsidRPr="00CA5AE9" w:rsidRDefault="009C2296" w:rsidP="00015D3C">
      <w:pPr>
        <w:spacing w:line="360" w:lineRule="auto"/>
        <w:jc w:val="both"/>
        <w:rPr>
          <w:rFonts w:ascii="Arial Narrow" w:hAnsi="Arial Narrow"/>
          <w:color w:val="000000" w:themeColor="text1"/>
          <w:sz w:val="22"/>
          <w:szCs w:val="22"/>
        </w:rPr>
      </w:pPr>
      <w:r w:rsidRPr="00CA5AE9">
        <w:rPr>
          <w:rFonts w:ascii="Arial Narrow" w:hAnsi="Arial Narrow"/>
          <w:sz w:val="22"/>
          <w:szCs w:val="22"/>
        </w:rPr>
        <w:t>Constarão da manutenção preventiva, entre outros procedimentos necessários à conservação e ao perfeito funcionamento dos equipamentos, os seguintes serviços:</w:t>
      </w:r>
      <w:r w:rsidRPr="00CA5AE9">
        <w:rPr>
          <w:rFonts w:ascii="Arial Narrow" w:hAnsi="Arial Narrow" w:cs="Arial"/>
          <w:color w:val="000000"/>
          <w:sz w:val="22"/>
          <w:szCs w:val="22"/>
        </w:rPr>
        <w:t xml:space="preserve"> limpeza física, revisão dos sistemas de refrigeração e elétrico e substituição do filtro de água (se necessário).</w:t>
      </w:r>
    </w:p>
    <w:p w:rsidR="000A71C1" w:rsidRPr="00CA5AE9" w:rsidRDefault="000A71C1" w:rsidP="00015D3C">
      <w:pPr>
        <w:spacing w:line="360" w:lineRule="auto"/>
        <w:jc w:val="both"/>
        <w:rPr>
          <w:rFonts w:ascii="Arial Narrow" w:hAnsi="Arial Narrow"/>
          <w:b/>
          <w:color w:val="000000" w:themeColor="text1"/>
          <w:sz w:val="22"/>
          <w:szCs w:val="22"/>
        </w:rPr>
      </w:pPr>
    </w:p>
    <w:p w:rsidR="009C2296" w:rsidRPr="00CA5AE9" w:rsidRDefault="009C2296" w:rsidP="00015D3C">
      <w:pPr>
        <w:spacing w:line="360" w:lineRule="auto"/>
        <w:jc w:val="both"/>
        <w:rPr>
          <w:rFonts w:ascii="Arial Narrow" w:hAnsi="Arial Narrow"/>
          <w:color w:val="000000" w:themeColor="text1"/>
          <w:sz w:val="22"/>
          <w:szCs w:val="22"/>
        </w:rPr>
      </w:pPr>
      <w:r w:rsidRPr="00CA5AE9">
        <w:rPr>
          <w:rFonts w:ascii="Arial Narrow" w:hAnsi="Arial Narrow"/>
          <w:b/>
          <w:color w:val="000000" w:themeColor="text1"/>
          <w:sz w:val="22"/>
          <w:szCs w:val="22"/>
        </w:rPr>
        <w:t>Manutenção Corretiva</w:t>
      </w:r>
      <w:r w:rsidRPr="00CA5AE9">
        <w:rPr>
          <w:rFonts w:ascii="Arial Narrow" w:hAnsi="Arial Narrow"/>
          <w:color w:val="000000" w:themeColor="text1"/>
          <w:sz w:val="22"/>
          <w:szCs w:val="22"/>
        </w:rPr>
        <w:t>.</w:t>
      </w:r>
    </w:p>
    <w:p w:rsidR="009C2296" w:rsidRPr="00CA5AE9" w:rsidRDefault="009C2296" w:rsidP="00015D3C">
      <w:pPr>
        <w:spacing w:line="360" w:lineRule="auto"/>
        <w:jc w:val="both"/>
        <w:rPr>
          <w:rFonts w:ascii="Arial Narrow" w:hAnsi="Arial Narrow"/>
          <w:color w:val="000000" w:themeColor="text1"/>
          <w:sz w:val="22"/>
          <w:szCs w:val="22"/>
        </w:rPr>
      </w:pPr>
      <w:r w:rsidRPr="00CA5AE9">
        <w:rPr>
          <w:rFonts w:ascii="Arial Narrow" w:hAnsi="Arial Narrow" w:cs="Times New Roman"/>
          <w:color w:val="000000"/>
          <w:sz w:val="22"/>
          <w:szCs w:val="22"/>
        </w:rPr>
        <w:t>A manutenção corretiva engloba os procedimentos necessários para recuperar o perfeito estado de uso os equipamentos, com a correção de defeitos que possam danificá-los ao longo do tempo, consistindo, basicamente, em substituições de componentes, ajustes e reparos necessários, de acordo com os manuais e normas técnicas específicas para cada equipamento. Não serão custeados os materiais necessários para realização das manutenções corretivas, motivo pelo qual os custos com uso de gases para limpezas, testes, soldas, etc., deverão ser incluídos na proposta de preços de prestação de serviços de manutenções corretivas.</w:t>
      </w:r>
    </w:p>
    <w:p w:rsidR="009C2296" w:rsidRPr="00CA5AE9" w:rsidRDefault="009C2296" w:rsidP="00015D3C">
      <w:pPr>
        <w:jc w:val="center"/>
        <w:rPr>
          <w:rFonts w:ascii="Arial Narrow" w:hAnsi="Arial Narrow"/>
          <w:sz w:val="22"/>
          <w:szCs w:val="22"/>
        </w:rPr>
      </w:pPr>
    </w:p>
    <w:p w:rsidR="009C2296" w:rsidRPr="00CA5AE9" w:rsidRDefault="009C2296" w:rsidP="00015D3C">
      <w:pPr>
        <w:widowControl w:val="0"/>
        <w:tabs>
          <w:tab w:val="left" w:pos="284"/>
          <w:tab w:val="left" w:pos="993"/>
        </w:tabs>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Anexo III - Quantidade a ser contratada </w:t>
      </w:r>
    </w:p>
    <w:p w:rsidR="009C2296" w:rsidRPr="00CA5AE9" w:rsidRDefault="009C2296" w:rsidP="00015D3C">
      <w:pPr>
        <w:widowControl w:val="0"/>
        <w:tabs>
          <w:tab w:val="left" w:pos="284"/>
          <w:tab w:val="left" w:pos="993"/>
        </w:tabs>
        <w:jc w:val="center"/>
        <w:rPr>
          <w:rFonts w:ascii="Arial Narrow" w:hAnsi="Arial Narrow" w:cs="Times New Roman"/>
          <w:b/>
          <w:color w:val="000000"/>
          <w:sz w:val="22"/>
          <w:szCs w:val="22"/>
        </w:rPr>
      </w:pPr>
    </w:p>
    <w:p w:rsidR="009C2296" w:rsidRPr="00CA5AE9" w:rsidRDefault="009C2296" w:rsidP="00015D3C">
      <w:pPr>
        <w:widowControl w:val="0"/>
        <w:tabs>
          <w:tab w:val="left" w:pos="284"/>
          <w:tab w:val="left" w:pos="993"/>
        </w:tabs>
        <w:jc w:val="center"/>
        <w:rPr>
          <w:rFonts w:ascii="Arial Narrow" w:hAnsi="Arial Narrow" w:cs="Times New Roman"/>
          <w:b/>
          <w:color w:val="000000"/>
          <w:sz w:val="22"/>
          <w:szCs w:val="22"/>
        </w:rPr>
      </w:pPr>
    </w:p>
    <w:p w:rsidR="009C2296" w:rsidRPr="00CA5AE9" w:rsidRDefault="009C2296" w:rsidP="00015D3C">
      <w:pPr>
        <w:pStyle w:val="PargrafodaLista"/>
        <w:widowControl w:val="0"/>
        <w:numPr>
          <w:ilvl w:val="0"/>
          <w:numId w:val="45"/>
        </w:numPr>
        <w:tabs>
          <w:tab w:val="left" w:pos="284"/>
          <w:tab w:val="left" w:pos="993"/>
        </w:tabs>
        <w:ind w:left="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Manutenções preventivas, corretivas, instalações e desinstalações dos aparelhos de ar condicionado pertencentes ao CFP/UFCG.</w:t>
      </w:r>
    </w:p>
    <w:p w:rsidR="009C2296" w:rsidRPr="00CA5AE9" w:rsidRDefault="009C2296" w:rsidP="00015D3C">
      <w:pPr>
        <w:pStyle w:val="PargrafodaLista"/>
        <w:widowControl w:val="0"/>
        <w:tabs>
          <w:tab w:val="left" w:pos="284"/>
          <w:tab w:val="left" w:pos="993"/>
        </w:tabs>
        <w:ind w:left="0"/>
        <w:jc w:val="both"/>
        <w:rPr>
          <w:rFonts w:ascii="Arial Narrow" w:hAnsi="Arial Narrow" w:cs="Times New Roman"/>
          <w:color w:val="000000"/>
          <w:sz w:val="22"/>
          <w:szCs w:val="22"/>
        </w:rPr>
      </w:pPr>
    </w:p>
    <w:p w:rsidR="009C2296" w:rsidRPr="00CA5AE9" w:rsidRDefault="009C2296" w:rsidP="00015D3C">
      <w:pPr>
        <w:pStyle w:val="PargrafodaLista"/>
        <w:widowControl w:val="0"/>
        <w:numPr>
          <w:ilvl w:val="1"/>
          <w:numId w:val="45"/>
        </w:numPr>
        <w:tabs>
          <w:tab w:val="left" w:pos="284"/>
          <w:tab w:val="left" w:pos="993"/>
        </w:tabs>
        <w:ind w:left="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anual nos aparelhos de ar condicionado do CFP/UFCG</w:t>
      </w:r>
    </w:p>
    <w:p w:rsidR="009C2296" w:rsidRPr="00CA5AE9" w:rsidRDefault="009C2296" w:rsidP="00015D3C">
      <w:pPr>
        <w:pStyle w:val="PargrafodaLista"/>
        <w:widowControl w:val="0"/>
        <w:tabs>
          <w:tab w:val="left" w:pos="284"/>
          <w:tab w:val="left" w:pos="993"/>
        </w:tabs>
        <w:ind w:left="0"/>
        <w:jc w:val="both"/>
        <w:rPr>
          <w:rFonts w:ascii="Arial Narrow" w:hAnsi="Arial Narrow" w:cs="Times New Roman"/>
          <w:color w:val="000000"/>
          <w:sz w:val="22"/>
          <w:szCs w:val="22"/>
        </w:rPr>
      </w:pPr>
    </w:p>
    <w:p w:rsidR="009C2296" w:rsidRPr="00CA5AE9" w:rsidRDefault="009C2296" w:rsidP="00015D3C">
      <w:pPr>
        <w:widowControl w:val="0"/>
        <w:tabs>
          <w:tab w:val="left" w:pos="284"/>
          <w:tab w:val="left" w:pos="993"/>
        </w:tabs>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TABELA I – Total de aparelhos já instalados do CFP/UFCG </w:t>
      </w:r>
    </w:p>
    <w:p w:rsidR="009C2296" w:rsidRPr="00CA5AE9" w:rsidRDefault="009C2296" w:rsidP="00015D3C">
      <w:pPr>
        <w:widowControl w:val="0"/>
        <w:tabs>
          <w:tab w:val="left" w:pos="284"/>
          <w:tab w:val="left" w:pos="993"/>
        </w:tabs>
        <w:rPr>
          <w:rFonts w:ascii="Arial Narrow" w:hAnsi="Arial Narrow" w:cs="Times New Roman"/>
          <w:color w:val="000000"/>
          <w:sz w:val="22"/>
          <w:szCs w:val="22"/>
        </w:rPr>
      </w:pPr>
    </w:p>
    <w:tbl>
      <w:tblPr>
        <w:tblW w:w="8518" w:type="dxa"/>
        <w:tblInd w:w="57" w:type="dxa"/>
        <w:tblCellMar>
          <w:left w:w="70" w:type="dxa"/>
          <w:right w:w="70" w:type="dxa"/>
        </w:tblCellMar>
        <w:tblLook w:val="04A0" w:firstRow="1" w:lastRow="0" w:firstColumn="1" w:lastColumn="0" w:noHBand="0" w:noVBand="1"/>
      </w:tblPr>
      <w:tblGrid>
        <w:gridCol w:w="1289"/>
        <w:gridCol w:w="1276"/>
        <w:gridCol w:w="1276"/>
        <w:gridCol w:w="1984"/>
        <w:gridCol w:w="2693"/>
      </w:tblGrid>
      <w:tr w:rsidR="009C2296" w:rsidRPr="00CA5AE9" w:rsidTr="009C2296">
        <w:trPr>
          <w:trHeight w:val="300"/>
        </w:trPr>
        <w:tc>
          <w:tcPr>
            <w:tcW w:w="851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Lista de Ar condicionados já instalados do CFP e Manutenções preventivas </w:t>
            </w:r>
          </w:p>
        </w:tc>
      </w:tr>
      <w:tr w:rsidR="009C2296" w:rsidRPr="00CA5AE9" w:rsidTr="009C2296">
        <w:trPr>
          <w:trHeight w:val="300"/>
        </w:trPr>
        <w:tc>
          <w:tcPr>
            <w:tcW w:w="3841" w:type="dxa"/>
            <w:gridSpan w:val="3"/>
            <w:tcBorders>
              <w:top w:val="single" w:sz="4" w:space="0" w:color="auto"/>
              <w:left w:val="single" w:sz="4" w:space="0" w:color="auto"/>
              <w:bottom w:val="single" w:sz="4" w:space="0" w:color="auto"/>
              <w:right w:val="nil"/>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Relação dos Ar condicionados do CFP/UFCG</w:t>
            </w:r>
          </w:p>
        </w:tc>
        <w:tc>
          <w:tcPr>
            <w:tcW w:w="46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Manutenções preventivas anuais </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Potência </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Tipo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Quantidade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Quantidade por Equipamento </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Total </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7.500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Janela </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8.000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Janela </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9.000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10.000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Janela </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10.000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12.000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266</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532</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18.000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Janela </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18.000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34</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68</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22.000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24.000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Split-Piso-Teto</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24.000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84</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168</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30.000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-Piso-Teto</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r>
      <w:tr w:rsidR="009C2296" w:rsidRPr="00CA5AE9" w:rsidTr="009C2296">
        <w:trPr>
          <w:trHeight w:val="300"/>
        </w:trPr>
        <w:tc>
          <w:tcPr>
            <w:tcW w:w="1289"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30.000</w:t>
            </w:r>
          </w:p>
        </w:tc>
        <w:tc>
          <w:tcPr>
            <w:tcW w:w="12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26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9C2296" w:rsidRPr="00CA5AE9" w:rsidTr="009C2296">
        <w:trPr>
          <w:trHeight w:val="300"/>
        </w:trPr>
        <w:tc>
          <w:tcPr>
            <w:tcW w:w="5825" w:type="dxa"/>
            <w:gridSpan w:val="4"/>
            <w:tcBorders>
              <w:top w:val="single" w:sz="4" w:space="0" w:color="auto"/>
              <w:left w:val="single" w:sz="4" w:space="0" w:color="auto"/>
              <w:bottom w:val="single" w:sz="4" w:space="0" w:color="auto"/>
              <w:right w:val="nil"/>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Total </w:t>
            </w:r>
          </w:p>
        </w:tc>
        <w:tc>
          <w:tcPr>
            <w:tcW w:w="2693"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934</w:t>
            </w:r>
          </w:p>
        </w:tc>
      </w:tr>
    </w:tbl>
    <w:p w:rsidR="009C2296" w:rsidRPr="00CA5AE9" w:rsidRDefault="009C2296" w:rsidP="00015D3C">
      <w:pPr>
        <w:widowControl w:val="0"/>
        <w:tabs>
          <w:tab w:val="left" w:pos="284"/>
          <w:tab w:val="left" w:pos="993"/>
        </w:tabs>
        <w:jc w:val="center"/>
        <w:rPr>
          <w:rFonts w:ascii="Arial Narrow" w:hAnsi="Arial Narrow" w:cs="Times New Roman"/>
          <w:color w:val="000000"/>
          <w:sz w:val="22"/>
          <w:szCs w:val="22"/>
        </w:rPr>
      </w:pPr>
    </w:p>
    <w:p w:rsidR="009C2296" w:rsidRPr="00CA5AE9" w:rsidRDefault="009C2296" w:rsidP="00015D3C">
      <w:pPr>
        <w:widowControl w:val="0"/>
        <w:tabs>
          <w:tab w:val="left" w:pos="284"/>
          <w:tab w:val="left" w:pos="993"/>
        </w:tabs>
        <w:jc w:val="center"/>
        <w:rPr>
          <w:rFonts w:ascii="Arial Narrow" w:hAnsi="Arial Narrow" w:cs="Times New Roman"/>
          <w:color w:val="000000"/>
          <w:sz w:val="22"/>
          <w:szCs w:val="22"/>
        </w:rPr>
      </w:pPr>
    </w:p>
    <w:p w:rsidR="009C2296" w:rsidRPr="00CA5AE9" w:rsidRDefault="009C2296" w:rsidP="00015D3C">
      <w:pPr>
        <w:widowControl w:val="0"/>
        <w:tabs>
          <w:tab w:val="left" w:pos="284"/>
          <w:tab w:val="left" w:pos="993"/>
        </w:tabs>
        <w:jc w:val="center"/>
        <w:rPr>
          <w:rFonts w:ascii="Arial Narrow" w:hAnsi="Arial Narrow" w:cs="Times New Roman"/>
          <w:color w:val="000000"/>
          <w:sz w:val="22"/>
          <w:szCs w:val="22"/>
        </w:rPr>
      </w:pPr>
      <w:r w:rsidRPr="00CA5AE9">
        <w:rPr>
          <w:rFonts w:ascii="Arial Narrow" w:hAnsi="Arial Narrow" w:cs="Times New Roman"/>
          <w:color w:val="000000"/>
          <w:sz w:val="22"/>
          <w:szCs w:val="22"/>
        </w:rPr>
        <w:t>TABELA II – Quantidade de aparelhos que serão instalados no CFP/UFCG.</w:t>
      </w:r>
    </w:p>
    <w:p w:rsidR="009C2296" w:rsidRPr="00CA5AE9" w:rsidRDefault="009C2296" w:rsidP="00015D3C">
      <w:pPr>
        <w:widowControl w:val="0"/>
        <w:tabs>
          <w:tab w:val="left" w:pos="284"/>
          <w:tab w:val="left" w:pos="993"/>
        </w:tabs>
        <w:rPr>
          <w:rFonts w:ascii="Arial Narrow" w:hAnsi="Arial Narrow" w:cs="Times New Roman"/>
          <w:color w:val="000000"/>
          <w:sz w:val="22"/>
          <w:szCs w:val="22"/>
        </w:rPr>
      </w:pPr>
    </w:p>
    <w:tbl>
      <w:tblPr>
        <w:tblW w:w="8519" w:type="dxa"/>
        <w:tblInd w:w="56" w:type="dxa"/>
        <w:tblCellMar>
          <w:left w:w="70" w:type="dxa"/>
          <w:right w:w="70" w:type="dxa"/>
        </w:tblCellMar>
        <w:tblLook w:val="04A0" w:firstRow="1" w:lastRow="0" w:firstColumn="1" w:lastColumn="0" w:noHBand="0" w:noVBand="1"/>
      </w:tblPr>
      <w:tblGrid>
        <w:gridCol w:w="1290"/>
        <w:gridCol w:w="1276"/>
        <w:gridCol w:w="1276"/>
        <w:gridCol w:w="2835"/>
        <w:gridCol w:w="1842"/>
      </w:tblGrid>
      <w:tr w:rsidR="009C2296" w:rsidRPr="00CA5AE9" w:rsidTr="009C2296">
        <w:trPr>
          <w:trHeight w:val="300"/>
        </w:trPr>
        <w:tc>
          <w:tcPr>
            <w:tcW w:w="38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Aparelhos que serão instalados </w:t>
            </w:r>
          </w:p>
        </w:tc>
        <w:tc>
          <w:tcPr>
            <w:tcW w:w="467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Manutenções preventivas anuais </w:t>
            </w:r>
          </w:p>
        </w:tc>
      </w:tr>
      <w:tr w:rsidR="009C2296" w:rsidRPr="00CA5AE9" w:rsidTr="009C2296">
        <w:trPr>
          <w:trHeight w:val="30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Potência </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Tipo </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Quantidade </w:t>
            </w:r>
          </w:p>
        </w:tc>
        <w:tc>
          <w:tcPr>
            <w:tcW w:w="283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Quantidade por Equipamento</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Total </w:t>
            </w:r>
          </w:p>
        </w:tc>
      </w:tr>
      <w:tr w:rsidR="009C2296" w:rsidRPr="00CA5AE9" w:rsidTr="009C2296">
        <w:trPr>
          <w:trHeight w:val="30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12.000</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283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r>
      <w:tr w:rsidR="009C2296" w:rsidRPr="00CA5AE9" w:rsidTr="009C2296">
        <w:trPr>
          <w:trHeight w:val="30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18.000</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283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36</w:t>
            </w:r>
          </w:p>
        </w:tc>
      </w:tr>
      <w:tr w:rsidR="009C2296" w:rsidRPr="00CA5AE9" w:rsidTr="009C2296">
        <w:trPr>
          <w:trHeight w:val="300"/>
        </w:trPr>
        <w:tc>
          <w:tcPr>
            <w:tcW w:w="1290"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24.000</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283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r>
      <w:tr w:rsidR="009C2296" w:rsidRPr="00CA5AE9" w:rsidTr="009C2296">
        <w:trPr>
          <w:trHeight w:val="300"/>
        </w:trPr>
        <w:tc>
          <w:tcPr>
            <w:tcW w:w="667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Total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134</w:t>
            </w:r>
          </w:p>
        </w:tc>
      </w:tr>
    </w:tbl>
    <w:p w:rsidR="009C2296" w:rsidRPr="00CA5AE9" w:rsidRDefault="009C2296" w:rsidP="00015D3C">
      <w:pPr>
        <w:widowControl w:val="0"/>
        <w:tabs>
          <w:tab w:val="left" w:pos="284"/>
          <w:tab w:val="left" w:pos="993"/>
        </w:tabs>
        <w:rPr>
          <w:rFonts w:ascii="Arial Narrow" w:hAnsi="Arial Narrow" w:cs="Times New Roman"/>
          <w:color w:val="000000" w:themeColor="text1"/>
          <w:sz w:val="22"/>
          <w:szCs w:val="22"/>
        </w:rPr>
      </w:pPr>
    </w:p>
    <w:p w:rsidR="009C2296" w:rsidRPr="00CA5AE9" w:rsidRDefault="009C2296" w:rsidP="00015D3C">
      <w:pPr>
        <w:widowControl w:val="0"/>
        <w:tabs>
          <w:tab w:val="left" w:pos="284"/>
          <w:tab w:val="left" w:pos="993"/>
        </w:tabs>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TABELA III – Quantidade de manutenções preventivas anuais.</w:t>
      </w:r>
    </w:p>
    <w:p w:rsidR="009C2296" w:rsidRPr="00CA5AE9" w:rsidRDefault="009C2296" w:rsidP="00015D3C">
      <w:pPr>
        <w:widowControl w:val="0"/>
        <w:tabs>
          <w:tab w:val="left" w:pos="284"/>
          <w:tab w:val="left" w:pos="993"/>
        </w:tabs>
        <w:rPr>
          <w:rFonts w:ascii="Arial Narrow" w:hAnsi="Arial Narrow" w:cs="Times New Roman"/>
          <w:color w:val="000000" w:themeColor="text1"/>
          <w:sz w:val="22"/>
          <w:szCs w:val="22"/>
        </w:rPr>
      </w:pPr>
    </w:p>
    <w:tbl>
      <w:tblPr>
        <w:tblW w:w="8867" w:type="dxa"/>
        <w:tblInd w:w="56" w:type="dxa"/>
        <w:tblCellMar>
          <w:left w:w="70" w:type="dxa"/>
          <w:right w:w="70" w:type="dxa"/>
        </w:tblCellMar>
        <w:tblLook w:val="04A0" w:firstRow="1" w:lastRow="0" w:firstColumn="1" w:lastColumn="0" w:noHBand="0" w:noVBand="1"/>
      </w:tblPr>
      <w:tblGrid>
        <w:gridCol w:w="2324"/>
        <w:gridCol w:w="1376"/>
        <w:gridCol w:w="1380"/>
        <w:gridCol w:w="1427"/>
        <w:gridCol w:w="2360"/>
      </w:tblGrid>
      <w:tr w:rsidR="009C2296" w:rsidRPr="00CA5AE9" w:rsidTr="009C2296">
        <w:trPr>
          <w:trHeight w:val="300"/>
        </w:trPr>
        <w:tc>
          <w:tcPr>
            <w:tcW w:w="508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 xml:space="preserve">Relação de Equipamentos </w:t>
            </w:r>
          </w:p>
        </w:tc>
        <w:tc>
          <w:tcPr>
            <w:tcW w:w="3787" w:type="dxa"/>
            <w:gridSpan w:val="2"/>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 xml:space="preserve">Manutenções Preventivas anuais  </w:t>
            </w:r>
          </w:p>
        </w:tc>
      </w:tr>
      <w:tr w:rsidR="009C2296" w:rsidRPr="00CA5AE9" w:rsidTr="009C2296">
        <w:trPr>
          <w:trHeight w:val="1005"/>
        </w:trPr>
        <w:tc>
          <w:tcPr>
            <w:tcW w:w="2324" w:type="dxa"/>
            <w:tcBorders>
              <w:top w:val="nil"/>
              <w:left w:val="single" w:sz="4" w:space="0" w:color="auto"/>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xml:space="preserve">Potência </w:t>
            </w:r>
          </w:p>
        </w:tc>
        <w:tc>
          <w:tcPr>
            <w:tcW w:w="1376" w:type="dxa"/>
            <w:tcBorders>
              <w:top w:val="nil"/>
              <w:left w:val="nil"/>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xml:space="preserve">Tipo </w:t>
            </w:r>
          </w:p>
        </w:tc>
        <w:tc>
          <w:tcPr>
            <w:tcW w:w="1380" w:type="dxa"/>
            <w:tcBorders>
              <w:top w:val="nil"/>
              <w:left w:val="nil"/>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xml:space="preserve">Quantidade </w:t>
            </w:r>
          </w:p>
        </w:tc>
        <w:tc>
          <w:tcPr>
            <w:tcW w:w="1427"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xml:space="preserve">Quantidade anual por Equipamentos </w:t>
            </w:r>
          </w:p>
        </w:tc>
        <w:tc>
          <w:tcPr>
            <w:tcW w:w="2360"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xml:space="preserve">Total anual por Equipamento </w:t>
            </w:r>
          </w:p>
        </w:tc>
      </w:tr>
      <w:tr w:rsidR="009C2296" w:rsidRPr="00CA5AE9" w:rsidTr="009C2296">
        <w:trPr>
          <w:trHeight w:val="330"/>
        </w:trPr>
        <w:tc>
          <w:tcPr>
            <w:tcW w:w="2324"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7500 à 18.000</w:t>
            </w:r>
          </w:p>
        </w:tc>
        <w:tc>
          <w:tcPr>
            <w:tcW w:w="13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xml:space="preserve">Janela </w:t>
            </w:r>
          </w:p>
        </w:tc>
        <w:tc>
          <w:tcPr>
            <w:tcW w:w="138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23</w:t>
            </w:r>
          </w:p>
        </w:tc>
        <w:tc>
          <w:tcPr>
            <w:tcW w:w="1427"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2</w:t>
            </w:r>
          </w:p>
        </w:tc>
        <w:tc>
          <w:tcPr>
            <w:tcW w:w="236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46</w:t>
            </w:r>
          </w:p>
        </w:tc>
      </w:tr>
      <w:tr w:rsidR="009C2296" w:rsidRPr="00CA5AE9" w:rsidTr="009C2296">
        <w:trPr>
          <w:trHeight w:val="330"/>
        </w:trPr>
        <w:tc>
          <w:tcPr>
            <w:tcW w:w="2324"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9000 à 12.000</w:t>
            </w:r>
          </w:p>
        </w:tc>
        <w:tc>
          <w:tcPr>
            <w:tcW w:w="13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Split – Hi-Wall</w:t>
            </w:r>
          </w:p>
        </w:tc>
        <w:tc>
          <w:tcPr>
            <w:tcW w:w="138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347</w:t>
            </w:r>
          </w:p>
        </w:tc>
        <w:tc>
          <w:tcPr>
            <w:tcW w:w="1427"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2</w:t>
            </w:r>
          </w:p>
        </w:tc>
        <w:tc>
          <w:tcPr>
            <w:tcW w:w="236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694</w:t>
            </w:r>
          </w:p>
        </w:tc>
      </w:tr>
      <w:tr w:rsidR="009C2296" w:rsidRPr="00CA5AE9" w:rsidTr="009C2296">
        <w:trPr>
          <w:trHeight w:val="330"/>
        </w:trPr>
        <w:tc>
          <w:tcPr>
            <w:tcW w:w="2324"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18000 à 24.000</w:t>
            </w:r>
          </w:p>
        </w:tc>
        <w:tc>
          <w:tcPr>
            <w:tcW w:w="13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Split – Hi-Wall</w:t>
            </w:r>
          </w:p>
        </w:tc>
        <w:tc>
          <w:tcPr>
            <w:tcW w:w="138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157</w:t>
            </w:r>
          </w:p>
        </w:tc>
        <w:tc>
          <w:tcPr>
            <w:tcW w:w="1427"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2</w:t>
            </w:r>
          </w:p>
        </w:tc>
        <w:tc>
          <w:tcPr>
            <w:tcW w:w="236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314</w:t>
            </w:r>
          </w:p>
        </w:tc>
      </w:tr>
      <w:tr w:rsidR="009C2296" w:rsidRPr="00CA5AE9" w:rsidTr="009C2296">
        <w:trPr>
          <w:trHeight w:val="330"/>
        </w:trPr>
        <w:tc>
          <w:tcPr>
            <w:tcW w:w="2324"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24.000 à 30.000</w:t>
            </w:r>
          </w:p>
        </w:tc>
        <w:tc>
          <w:tcPr>
            <w:tcW w:w="13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Split -Piso-Teto</w:t>
            </w:r>
          </w:p>
        </w:tc>
        <w:tc>
          <w:tcPr>
            <w:tcW w:w="138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6</w:t>
            </w:r>
          </w:p>
        </w:tc>
        <w:tc>
          <w:tcPr>
            <w:tcW w:w="1427"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2</w:t>
            </w:r>
          </w:p>
        </w:tc>
        <w:tc>
          <w:tcPr>
            <w:tcW w:w="236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12</w:t>
            </w:r>
          </w:p>
        </w:tc>
      </w:tr>
      <w:tr w:rsidR="009C2296" w:rsidRPr="00CA5AE9" w:rsidTr="009C2296">
        <w:trPr>
          <w:trHeight w:val="330"/>
        </w:trPr>
        <w:tc>
          <w:tcPr>
            <w:tcW w:w="2324"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30.000</w:t>
            </w:r>
          </w:p>
        </w:tc>
        <w:tc>
          <w:tcPr>
            <w:tcW w:w="1376"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Split – Hi-Wall</w:t>
            </w:r>
          </w:p>
        </w:tc>
        <w:tc>
          <w:tcPr>
            <w:tcW w:w="138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1</w:t>
            </w:r>
          </w:p>
        </w:tc>
        <w:tc>
          <w:tcPr>
            <w:tcW w:w="1427"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2</w:t>
            </w:r>
          </w:p>
        </w:tc>
        <w:tc>
          <w:tcPr>
            <w:tcW w:w="236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2</w:t>
            </w:r>
          </w:p>
        </w:tc>
      </w:tr>
      <w:tr w:rsidR="009C2296" w:rsidRPr="00CA5AE9" w:rsidTr="009C2296">
        <w:trPr>
          <w:trHeight w:val="330"/>
        </w:trPr>
        <w:tc>
          <w:tcPr>
            <w:tcW w:w="5080"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lastRenderedPageBreak/>
              <w:t xml:space="preserve">Total </w:t>
            </w:r>
          </w:p>
        </w:tc>
        <w:tc>
          <w:tcPr>
            <w:tcW w:w="1427"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themeColor="text1"/>
                <w:sz w:val="22"/>
                <w:szCs w:val="22"/>
              </w:rPr>
            </w:pPr>
            <w:r w:rsidRPr="00CA5AE9">
              <w:rPr>
                <w:rFonts w:ascii="Arial Narrow" w:hAnsi="Arial Narrow" w:cs="Times New Roman"/>
                <w:color w:val="000000" w:themeColor="text1"/>
                <w:sz w:val="22"/>
                <w:szCs w:val="22"/>
              </w:rPr>
              <w:t> </w:t>
            </w:r>
          </w:p>
        </w:tc>
        <w:tc>
          <w:tcPr>
            <w:tcW w:w="236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themeColor="text1"/>
                <w:sz w:val="22"/>
                <w:szCs w:val="22"/>
              </w:rPr>
            </w:pPr>
            <w:r w:rsidRPr="00CA5AE9">
              <w:rPr>
                <w:rFonts w:ascii="Arial Narrow" w:hAnsi="Arial Narrow" w:cs="Times New Roman"/>
                <w:bCs/>
                <w:color w:val="000000" w:themeColor="text1"/>
                <w:sz w:val="22"/>
                <w:szCs w:val="22"/>
              </w:rPr>
              <w:t>1068</w:t>
            </w:r>
          </w:p>
        </w:tc>
      </w:tr>
    </w:tbl>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p w:rsidR="009C2296" w:rsidRPr="00CA5AE9" w:rsidRDefault="009C2296" w:rsidP="00015D3C">
      <w:pPr>
        <w:widowControl w:val="0"/>
        <w:tabs>
          <w:tab w:val="left" w:pos="2166"/>
        </w:tabs>
        <w:jc w:val="both"/>
        <w:rPr>
          <w:rFonts w:ascii="Arial Narrow" w:hAnsi="Arial Narrow" w:cs="Times New Roman"/>
          <w:color w:val="000000"/>
          <w:sz w:val="22"/>
          <w:szCs w:val="22"/>
        </w:rPr>
      </w:pP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p w:rsidR="009C2296" w:rsidRPr="00CA5AE9" w:rsidRDefault="009C2296" w:rsidP="00015D3C">
      <w:pPr>
        <w:pStyle w:val="PargrafodaLista"/>
        <w:widowControl w:val="0"/>
        <w:numPr>
          <w:ilvl w:val="1"/>
          <w:numId w:val="45"/>
        </w:numPr>
        <w:tabs>
          <w:tab w:val="left" w:pos="284"/>
          <w:tab w:val="left" w:pos="993"/>
        </w:tabs>
        <w:ind w:left="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Instalação e desinstalação de aparelhos de ar condicionado tipo Split do CFP/UFCG</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p w:rsidR="009C2296" w:rsidRPr="00CA5AE9" w:rsidRDefault="009C2296" w:rsidP="00015D3C">
      <w:pPr>
        <w:widowControl w:val="0"/>
        <w:tabs>
          <w:tab w:val="left" w:pos="284"/>
          <w:tab w:val="left" w:pos="993"/>
        </w:tabs>
        <w:jc w:val="center"/>
        <w:rPr>
          <w:rFonts w:ascii="Arial Narrow" w:hAnsi="Arial Narrow" w:cs="Times New Roman"/>
          <w:color w:val="000000"/>
          <w:sz w:val="22"/>
          <w:szCs w:val="22"/>
        </w:rPr>
      </w:pPr>
      <w:r w:rsidRPr="00CA5AE9">
        <w:rPr>
          <w:rFonts w:ascii="Arial Narrow" w:hAnsi="Arial Narrow" w:cs="Times New Roman"/>
          <w:color w:val="000000"/>
          <w:sz w:val="22"/>
          <w:szCs w:val="22"/>
        </w:rPr>
        <w:t>TABELA III – Estimativa de Instalação de aparelhos de ar condicionado tipo Split</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tbl>
      <w:tblPr>
        <w:tblW w:w="5428" w:type="dxa"/>
        <w:tblInd w:w="1630" w:type="dxa"/>
        <w:tblCellMar>
          <w:left w:w="70" w:type="dxa"/>
          <w:right w:w="70" w:type="dxa"/>
        </w:tblCellMar>
        <w:tblLook w:val="04A0" w:firstRow="1" w:lastRow="0" w:firstColumn="1" w:lastColumn="0" w:noHBand="0" w:noVBand="1"/>
      </w:tblPr>
      <w:tblGrid>
        <w:gridCol w:w="1842"/>
        <w:gridCol w:w="1418"/>
        <w:gridCol w:w="2168"/>
      </w:tblGrid>
      <w:tr w:rsidR="009C2296" w:rsidRPr="00CA5AE9" w:rsidTr="009C2296">
        <w:trPr>
          <w:trHeight w:val="300"/>
        </w:trPr>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Potência em BTU´s</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Tipo </w:t>
            </w:r>
          </w:p>
        </w:tc>
        <w:tc>
          <w:tcPr>
            <w:tcW w:w="2168"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Quantidade </w:t>
            </w:r>
          </w:p>
        </w:tc>
      </w:tr>
      <w:tr w:rsidR="009C2296" w:rsidRPr="00CA5AE9" w:rsidTr="009C2296">
        <w:trPr>
          <w:trHeight w:val="300"/>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12.000</w:t>
            </w:r>
          </w:p>
        </w:tc>
        <w:tc>
          <w:tcPr>
            <w:tcW w:w="1418"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2168"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r>
      <w:tr w:rsidR="009C2296" w:rsidRPr="00CA5AE9" w:rsidTr="009C2296">
        <w:trPr>
          <w:trHeight w:val="300"/>
        </w:trPr>
        <w:tc>
          <w:tcPr>
            <w:tcW w:w="1842"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18.000 à 24.000</w:t>
            </w:r>
          </w:p>
        </w:tc>
        <w:tc>
          <w:tcPr>
            <w:tcW w:w="1418"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2168"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r>
      <w:tr w:rsidR="009C2296" w:rsidRPr="00CA5AE9" w:rsidTr="009C2296">
        <w:trPr>
          <w:trHeight w:val="300"/>
        </w:trPr>
        <w:tc>
          <w:tcPr>
            <w:tcW w:w="32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Total </w:t>
            </w:r>
          </w:p>
        </w:tc>
        <w:tc>
          <w:tcPr>
            <w:tcW w:w="2168"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67</w:t>
            </w:r>
          </w:p>
        </w:tc>
      </w:tr>
    </w:tbl>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p w:rsidR="009C2296" w:rsidRPr="00CA5AE9" w:rsidRDefault="009C2296" w:rsidP="00015D3C">
      <w:pPr>
        <w:pStyle w:val="PargrafodaLista"/>
        <w:widowControl w:val="0"/>
        <w:tabs>
          <w:tab w:val="left" w:pos="284"/>
          <w:tab w:val="left" w:pos="993"/>
        </w:tabs>
        <w:ind w:left="0"/>
        <w:jc w:val="both"/>
        <w:rPr>
          <w:rFonts w:ascii="Arial Narrow" w:hAnsi="Arial Narrow" w:cs="Times New Roman"/>
          <w:color w:val="000000"/>
          <w:sz w:val="22"/>
          <w:szCs w:val="22"/>
        </w:rPr>
      </w:pPr>
    </w:p>
    <w:p w:rsidR="009C2296" w:rsidRPr="00CA5AE9" w:rsidRDefault="009C2296" w:rsidP="00015D3C">
      <w:pPr>
        <w:pStyle w:val="PargrafodaLista"/>
        <w:widowControl w:val="0"/>
        <w:tabs>
          <w:tab w:val="left" w:pos="284"/>
          <w:tab w:val="left" w:pos="993"/>
        </w:tabs>
        <w:ind w:left="0"/>
        <w:jc w:val="both"/>
        <w:rPr>
          <w:rFonts w:ascii="Arial Narrow" w:hAnsi="Arial Narrow" w:cs="Times New Roman"/>
          <w:color w:val="000000"/>
          <w:sz w:val="22"/>
          <w:szCs w:val="22"/>
        </w:rPr>
      </w:pPr>
      <w:r w:rsidRPr="00CA5AE9">
        <w:rPr>
          <w:rFonts w:ascii="Arial Narrow" w:hAnsi="Arial Narrow" w:cs="Times New Roman"/>
          <w:color w:val="000000"/>
          <w:sz w:val="22"/>
          <w:szCs w:val="22"/>
        </w:rPr>
        <w:t>TABELA IV - Estimativa de desinstalação de aparelhos de ar condicionados do CFP/UFCG.</w:t>
      </w:r>
    </w:p>
    <w:p w:rsidR="009C2296" w:rsidRPr="00CA5AE9" w:rsidRDefault="009C2296" w:rsidP="00015D3C">
      <w:pPr>
        <w:pStyle w:val="PargrafodaLista"/>
        <w:widowControl w:val="0"/>
        <w:tabs>
          <w:tab w:val="left" w:pos="284"/>
          <w:tab w:val="left" w:pos="993"/>
        </w:tabs>
        <w:ind w:left="0"/>
        <w:jc w:val="both"/>
        <w:rPr>
          <w:rFonts w:ascii="Arial Narrow" w:hAnsi="Arial Narrow" w:cs="Times New Roman"/>
          <w:color w:val="000000"/>
          <w:sz w:val="22"/>
          <w:szCs w:val="22"/>
        </w:rPr>
      </w:pPr>
    </w:p>
    <w:p w:rsidR="009C2296" w:rsidRPr="00CA5AE9" w:rsidRDefault="009C2296" w:rsidP="00015D3C">
      <w:pPr>
        <w:widowControl w:val="0"/>
        <w:tabs>
          <w:tab w:val="left" w:pos="2780"/>
        </w:tabs>
        <w:rPr>
          <w:rFonts w:ascii="Arial Narrow" w:hAnsi="Arial Narrow" w:cs="Times New Roman"/>
          <w:color w:val="000000"/>
          <w:sz w:val="22"/>
          <w:szCs w:val="22"/>
        </w:rPr>
      </w:pPr>
      <w:r w:rsidRPr="00CA5AE9">
        <w:rPr>
          <w:rFonts w:ascii="Arial Narrow" w:hAnsi="Arial Narrow" w:cs="Times New Roman"/>
          <w:color w:val="000000"/>
          <w:sz w:val="22"/>
          <w:szCs w:val="22"/>
        </w:rPr>
        <w:tab/>
      </w:r>
    </w:p>
    <w:tbl>
      <w:tblPr>
        <w:tblW w:w="8265" w:type="dxa"/>
        <w:tblInd w:w="628" w:type="dxa"/>
        <w:tblCellMar>
          <w:left w:w="70" w:type="dxa"/>
          <w:right w:w="70" w:type="dxa"/>
        </w:tblCellMar>
        <w:tblLook w:val="04A0" w:firstRow="1" w:lastRow="0" w:firstColumn="1" w:lastColumn="0" w:noHBand="0" w:noVBand="1"/>
      </w:tblPr>
      <w:tblGrid>
        <w:gridCol w:w="1569"/>
        <w:gridCol w:w="1275"/>
        <w:gridCol w:w="1796"/>
        <w:gridCol w:w="2350"/>
        <w:gridCol w:w="1275"/>
      </w:tblGrid>
      <w:tr w:rsidR="009C2296" w:rsidRPr="00CA5AE9" w:rsidTr="009C2296">
        <w:trPr>
          <w:trHeight w:val="360"/>
        </w:trPr>
        <w:tc>
          <w:tcPr>
            <w:tcW w:w="1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Potencia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Tipo</w:t>
            </w:r>
          </w:p>
        </w:tc>
        <w:tc>
          <w:tcPr>
            <w:tcW w:w="1796"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Quantidade imediata </w:t>
            </w:r>
          </w:p>
        </w:tc>
        <w:tc>
          <w:tcPr>
            <w:tcW w:w="2350"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Previsão estimada</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Total </w:t>
            </w:r>
          </w:p>
        </w:tc>
      </w:tr>
      <w:tr w:rsidR="009C2296" w:rsidRPr="00CA5AE9" w:rsidTr="009C2296">
        <w:trPr>
          <w:trHeight w:val="300"/>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9.000 à 12.000</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79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235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27</w:t>
            </w:r>
          </w:p>
        </w:tc>
      </w:tr>
      <w:tr w:rsidR="009C2296" w:rsidRPr="00CA5AE9" w:rsidTr="009C2296">
        <w:trPr>
          <w:trHeight w:val="300"/>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18.000 à 30.000</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 HI Wall</w:t>
            </w:r>
          </w:p>
        </w:tc>
        <w:tc>
          <w:tcPr>
            <w:tcW w:w="179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235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r>
      <w:tr w:rsidR="009C2296" w:rsidRPr="00CA5AE9" w:rsidTr="009C2296">
        <w:trPr>
          <w:trHeight w:val="300"/>
        </w:trPr>
        <w:tc>
          <w:tcPr>
            <w:tcW w:w="1569"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24.000 a 30.000</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Split Piso-Teto</w:t>
            </w:r>
          </w:p>
        </w:tc>
        <w:tc>
          <w:tcPr>
            <w:tcW w:w="179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235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r w:rsidR="009C2296" w:rsidRPr="00CA5AE9" w:rsidTr="009C2296">
        <w:trPr>
          <w:trHeight w:val="300"/>
        </w:trPr>
        <w:tc>
          <w:tcPr>
            <w:tcW w:w="6990"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Total </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67</w:t>
            </w:r>
          </w:p>
        </w:tc>
      </w:tr>
    </w:tbl>
    <w:p w:rsidR="009C2296" w:rsidRPr="00CA5AE9" w:rsidRDefault="009C2296" w:rsidP="00015D3C">
      <w:pPr>
        <w:widowControl w:val="0"/>
        <w:tabs>
          <w:tab w:val="left" w:pos="2780"/>
        </w:tabs>
        <w:rPr>
          <w:rFonts w:ascii="Arial Narrow" w:hAnsi="Arial Narrow" w:cs="Times New Roman"/>
          <w:color w:val="000000"/>
          <w:sz w:val="22"/>
          <w:szCs w:val="22"/>
        </w:rPr>
      </w:pPr>
    </w:p>
    <w:p w:rsidR="009C2296" w:rsidRPr="00CA5AE9" w:rsidRDefault="009C2296" w:rsidP="00015D3C">
      <w:pPr>
        <w:pStyle w:val="PargrafodaLista"/>
        <w:widowControl w:val="0"/>
        <w:numPr>
          <w:ilvl w:val="1"/>
          <w:numId w:val="45"/>
        </w:numPr>
        <w:tabs>
          <w:tab w:val="left" w:pos="284"/>
          <w:tab w:val="left" w:pos="993"/>
        </w:tabs>
        <w:ind w:left="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Estimativa de Manutenção corretiva anual nos equipamentos de Ar condicionado do CFP/UFCG.</w:t>
      </w:r>
    </w:p>
    <w:p w:rsidR="009C2296" w:rsidRPr="00CA5AE9" w:rsidRDefault="009C2296" w:rsidP="00015D3C">
      <w:pPr>
        <w:widowControl w:val="0"/>
        <w:tabs>
          <w:tab w:val="left" w:pos="2780"/>
        </w:tabs>
        <w:jc w:val="center"/>
        <w:rPr>
          <w:rFonts w:ascii="Arial Narrow" w:hAnsi="Arial Narrow" w:cs="Times New Roman"/>
          <w:color w:val="000000"/>
          <w:sz w:val="22"/>
          <w:szCs w:val="22"/>
        </w:rPr>
      </w:pPr>
    </w:p>
    <w:p w:rsidR="009C2296" w:rsidRPr="00CA5AE9" w:rsidRDefault="009C2296" w:rsidP="00015D3C">
      <w:pPr>
        <w:widowControl w:val="0"/>
        <w:tabs>
          <w:tab w:val="left" w:pos="2780"/>
        </w:tabs>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TABELA V – Manutenção corretiva anual. </w:t>
      </w:r>
    </w:p>
    <w:tbl>
      <w:tblPr>
        <w:tblpPr w:leftFromText="141" w:rightFromText="141" w:vertAnchor="text" w:horzAnchor="margin" w:tblpXSpec="center" w:tblpY="180"/>
        <w:tblW w:w="10702" w:type="dxa"/>
        <w:tblLayout w:type="fixed"/>
        <w:tblCellMar>
          <w:left w:w="70" w:type="dxa"/>
          <w:right w:w="70" w:type="dxa"/>
        </w:tblCellMar>
        <w:tblLook w:val="04A0" w:firstRow="1" w:lastRow="0" w:firstColumn="1" w:lastColumn="0" w:noHBand="0" w:noVBand="1"/>
      </w:tblPr>
      <w:tblGrid>
        <w:gridCol w:w="992"/>
        <w:gridCol w:w="708"/>
        <w:gridCol w:w="709"/>
        <w:gridCol w:w="993"/>
        <w:gridCol w:w="141"/>
        <w:gridCol w:w="851"/>
        <w:gridCol w:w="141"/>
        <w:gridCol w:w="709"/>
        <w:gridCol w:w="851"/>
        <w:gridCol w:w="1135"/>
        <w:gridCol w:w="1133"/>
        <w:gridCol w:w="708"/>
        <w:gridCol w:w="708"/>
        <w:gridCol w:w="923"/>
      </w:tblGrid>
      <w:tr w:rsidR="009C2296" w:rsidRPr="00CA5AE9" w:rsidTr="009C2296">
        <w:trPr>
          <w:trHeight w:val="300"/>
        </w:trPr>
        <w:tc>
          <w:tcPr>
            <w:tcW w:w="2409"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Equipamento </w:t>
            </w:r>
          </w:p>
        </w:tc>
        <w:tc>
          <w:tcPr>
            <w:tcW w:w="1134" w:type="dxa"/>
            <w:gridSpan w:val="2"/>
            <w:tcBorders>
              <w:top w:val="single" w:sz="4" w:space="0" w:color="auto"/>
              <w:left w:val="nil"/>
              <w:bottom w:val="single" w:sz="4" w:space="0" w:color="auto"/>
              <w:right w:val="nil"/>
            </w:tcBorders>
          </w:tcPr>
          <w:p w:rsidR="009C2296" w:rsidRPr="00CA5AE9" w:rsidRDefault="009C2296" w:rsidP="00015D3C">
            <w:pPr>
              <w:jc w:val="center"/>
              <w:rPr>
                <w:rFonts w:ascii="Arial Narrow" w:hAnsi="Arial Narrow" w:cs="Times New Roman"/>
                <w:color w:val="000000"/>
                <w:sz w:val="22"/>
                <w:szCs w:val="22"/>
              </w:rPr>
            </w:pPr>
          </w:p>
        </w:tc>
        <w:tc>
          <w:tcPr>
            <w:tcW w:w="992" w:type="dxa"/>
            <w:gridSpan w:val="2"/>
            <w:tcBorders>
              <w:top w:val="single" w:sz="4" w:space="0" w:color="auto"/>
              <w:left w:val="nil"/>
              <w:bottom w:val="single" w:sz="4" w:space="0" w:color="auto"/>
              <w:right w:val="nil"/>
            </w:tcBorders>
          </w:tcPr>
          <w:p w:rsidR="009C2296" w:rsidRPr="00CA5AE9" w:rsidRDefault="009C2296" w:rsidP="00015D3C">
            <w:pPr>
              <w:jc w:val="center"/>
              <w:rPr>
                <w:rFonts w:ascii="Arial Narrow" w:hAnsi="Arial Narrow" w:cs="Times New Roman"/>
                <w:color w:val="000000"/>
                <w:sz w:val="22"/>
                <w:szCs w:val="22"/>
              </w:rPr>
            </w:pPr>
          </w:p>
        </w:tc>
        <w:tc>
          <w:tcPr>
            <w:tcW w:w="709" w:type="dxa"/>
            <w:tcBorders>
              <w:top w:val="single" w:sz="4" w:space="0" w:color="auto"/>
              <w:left w:val="nil"/>
              <w:bottom w:val="single" w:sz="4" w:space="0" w:color="auto"/>
              <w:right w:val="nil"/>
            </w:tcBorders>
          </w:tcPr>
          <w:p w:rsidR="009C2296" w:rsidRPr="00CA5AE9" w:rsidRDefault="009C2296" w:rsidP="00015D3C">
            <w:pPr>
              <w:jc w:val="center"/>
              <w:rPr>
                <w:rFonts w:ascii="Arial Narrow" w:hAnsi="Arial Narrow" w:cs="Times New Roman"/>
                <w:color w:val="000000"/>
                <w:sz w:val="22"/>
                <w:szCs w:val="22"/>
              </w:rPr>
            </w:pPr>
          </w:p>
        </w:tc>
        <w:tc>
          <w:tcPr>
            <w:tcW w:w="5458" w:type="dxa"/>
            <w:gridSpan w:val="6"/>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Serviços de Manutenções Corretivas </w:t>
            </w:r>
          </w:p>
        </w:tc>
      </w:tr>
      <w:tr w:rsidR="009C2296" w:rsidRPr="00CA5AE9" w:rsidTr="009C2296">
        <w:trPr>
          <w:trHeight w:val="1156"/>
        </w:trPr>
        <w:tc>
          <w:tcPr>
            <w:tcW w:w="992" w:type="dxa"/>
            <w:tcBorders>
              <w:top w:val="nil"/>
              <w:left w:val="single" w:sz="4" w:space="0" w:color="auto"/>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Potência  </w:t>
            </w:r>
          </w:p>
        </w:tc>
        <w:tc>
          <w:tcPr>
            <w:tcW w:w="708"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Tipo  </w:t>
            </w:r>
          </w:p>
        </w:tc>
        <w:tc>
          <w:tcPr>
            <w:tcW w:w="709"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Uni. </w:t>
            </w:r>
          </w:p>
        </w:tc>
        <w:tc>
          <w:tcPr>
            <w:tcW w:w="993"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Reparo de vazamento e Recarga de Gás R-22</w:t>
            </w:r>
          </w:p>
        </w:tc>
        <w:tc>
          <w:tcPr>
            <w:tcW w:w="992" w:type="dxa"/>
            <w:gridSpan w:val="2"/>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Reparo de Vazamento e recarga de Gás R-410</w:t>
            </w:r>
          </w:p>
        </w:tc>
        <w:tc>
          <w:tcPr>
            <w:tcW w:w="850" w:type="dxa"/>
            <w:gridSpan w:val="2"/>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Complemento de Gás R-410</w:t>
            </w:r>
          </w:p>
        </w:tc>
        <w:tc>
          <w:tcPr>
            <w:tcW w:w="851" w:type="dxa"/>
            <w:tcBorders>
              <w:top w:val="single" w:sz="4" w:space="0" w:color="auto"/>
              <w:left w:val="nil"/>
              <w:bottom w:val="single" w:sz="4" w:space="0" w:color="auto"/>
              <w:right w:val="single" w:sz="4" w:space="0" w:color="auto"/>
            </w:tcBorders>
          </w:tcPr>
          <w:p w:rsidR="009C2296" w:rsidRPr="00CA5AE9" w:rsidRDefault="009C2296" w:rsidP="00015D3C">
            <w:pPr>
              <w:rPr>
                <w:rFonts w:ascii="Arial Narrow" w:hAnsi="Arial Narrow" w:cs="Times New Roman"/>
                <w:color w:val="000000"/>
                <w:sz w:val="22"/>
                <w:szCs w:val="22"/>
              </w:rPr>
            </w:pPr>
          </w:p>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Complemento de Gás R-22</w:t>
            </w:r>
          </w:p>
        </w:tc>
        <w:tc>
          <w:tcPr>
            <w:tcW w:w="1135" w:type="dxa"/>
            <w:tcBorders>
              <w:top w:val="nil"/>
              <w:left w:val="single" w:sz="4" w:space="0" w:color="auto"/>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turbina de evaporadora </w:t>
            </w:r>
          </w:p>
        </w:tc>
        <w:tc>
          <w:tcPr>
            <w:tcW w:w="1133"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Troca de Ventilador do motor da unidade Evaporadora</w:t>
            </w:r>
          </w:p>
        </w:tc>
        <w:tc>
          <w:tcPr>
            <w:tcW w:w="708"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ventilador da unidade externa </w:t>
            </w:r>
          </w:p>
        </w:tc>
        <w:tc>
          <w:tcPr>
            <w:tcW w:w="708" w:type="dxa"/>
            <w:tcBorders>
              <w:top w:val="single" w:sz="4" w:space="0" w:color="auto"/>
              <w:left w:val="single" w:sz="4" w:space="0" w:color="auto"/>
              <w:bottom w:val="single" w:sz="4" w:space="0" w:color="auto"/>
              <w:right w:val="single" w:sz="4" w:space="0" w:color="auto"/>
            </w:tcBorders>
            <w:vAlign w:val="center"/>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Conserto de Placa  </w:t>
            </w:r>
          </w:p>
        </w:tc>
        <w:tc>
          <w:tcPr>
            <w:tcW w:w="923" w:type="dxa"/>
            <w:tcBorders>
              <w:top w:val="nil"/>
              <w:left w:val="single" w:sz="4" w:space="0" w:color="auto"/>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Capacitor  </w:t>
            </w:r>
          </w:p>
        </w:tc>
      </w:tr>
      <w:tr w:rsidR="009C2296" w:rsidRPr="00CA5AE9" w:rsidTr="009C2296">
        <w:trPr>
          <w:trHeight w:val="300"/>
        </w:trPr>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7500 à 18.000</w:t>
            </w:r>
          </w:p>
        </w:tc>
        <w:tc>
          <w:tcPr>
            <w:tcW w:w="708"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Janela </w:t>
            </w:r>
          </w:p>
        </w:tc>
        <w:tc>
          <w:tcPr>
            <w:tcW w:w="709"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23</w:t>
            </w:r>
          </w:p>
        </w:tc>
        <w:tc>
          <w:tcPr>
            <w:tcW w:w="9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0</w:t>
            </w:r>
          </w:p>
        </w:tc>
        <w:tc>
          <w:tcPr>
            <w:tcW w:w="851"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113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708"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0</w:t>
            </w:r>
          </w:p>
        </w:tc>
        <w:tc>
          <w:tcPr>
            <w:tcW w:w="708" w:type="dxa"/>
            <w:tcBorders>
              <w:top w:val="single" w:sz="4" w:space="0" w:color="auto"/>
              <w:left w:val="single" w:sz="4" w:space="0" w:color="auto"/>
              <w:bottom w:val="single" w:sz="4" w:space="0" w:color="auto"/>
              <w:right w:val="single" w:sz="4" w:space="0" w:color="auto"/>
            </w:tcBorders>
            <w:vAlign w:val="bottom"/>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0</w:t>
            </w:r>
          </w:p>
        </w:tc>
        <w:tc>
          <w:tcPr>
            <w:tcW w:w="923"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r>
      <w:tr w:rsidR="009C2296" w:rsidRPr="00CA5AE9" w:rsidTr="009C2296">
        <w:trPr>
          <w:trHeight w:val="300"/>
        </w:trPr>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9000 à 12.000</w:t>
            </w:r>
          </w:p>
        </w:tc>
        <w:tc>
          <w:tcPr>
            <w:tcW w:w="708"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Split – HI Wall</w:t>
            </w:r>
          </w:p>
        </w:tc>
        <w:tc>
          <w:tcPr>
            <w:tcW w:w="709"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317</w:t>
            </w:r>
          </w:p>
        </w:tc>
        <w:tc>
          <w:tcPr>
            <w:tcW w:w="9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851"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113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708"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708" w:type="dxa"/>
            <w:tcBorders>
              <w:top w:val="single" w:sz="4" w:space="0" w:color="auto"/>
              <w:left w:val="single" w:sz="4" w:space="0" w:color="auto"/>
              <w:bottom w:val="single" w:sz="4" w:space="0" w:color="auto"/>
              <w:right w:val="single" w:sz="4" w:space="0" w:color="auto"/>
            </w:tcBorders>
            <w:vAlign w:val="bottom"/>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923"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r>
      <w:tr w:rsidR="009C2296" w:rsidRPr="00CA5AE9" w:rsidTr="009C2296">
        <w:trPr>
          <w:trHeight w:val="300"/>
        </w:trPr>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18000 à 24.000</w:t>
            </w:r>
          </w:p>
        </w:tc>
        <w:tc>
          <w:tcPr>
            <w:tcW w:w="708"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Split – HI Wall</w:t>
            </w:r>
          </w:p>
        </w:tc>
        <w:tc>
          <w:tcPr>
            <w:tcW w:w="709"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120</w:t>
            </w:r>
          </w:p>
        </w:tc>
        <w:tc>
          <w:tcPr>
            <w:tcW w:w="9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851"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113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708"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708" w:type="dxa"/>
            <w:tcBorders>
              <w:top w:val="single" w:sz="4" w:space="0" w:color="auto"/>
              <w:left w:val="single" w:sz="4" w:space="0" w:color="auto"/>
              <w:bottom w:val="single" w:sz="4" w:space="0" w:color="auto"/>
              <w:right w:val="single" w:sz="4" w:space="0" w:color="auto"/>
            </w:tcBorders>
            <w:vAlign w:val="bottom"/>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923"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r>
      <w:tr w:rsidR="009C2296" w:rsidRPr="00CA5AE9" w:rsidTr="009C2296">
        <w:trPr>
          <w:trHeight w:val="300"/>
        </w:trPr>
        <w:tc>
          <w:tcPr>
            <w:tcW w:w="992" w:type="dxa"/>
            <w:tcBorders>
              <w:top w:val="nil"/>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lastRenderedPageBreak/>
              <w:t>30.000</w:t>
            </w:r>
          </w:p>
        </w:tc>
        <w:tc>
          <w:tcPr>
            <w:tcW w:w="708"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Split – HI Wall</w:t>
            </w:r>
          </w:p>
        </w:tc>
        <w:tc>
          <w:tcPr>
            <w:tcW w:w="709" w:type="dxa"/>
            <w:tcBorders>
              <w:top w:val="nil"/>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851"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5"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3"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708"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vAlign w:val="bottom"/>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23"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r>
      <w:tr w:rsidR="009C2296" w:rsidRPr="00CA5AE9" w:rsidTr="009C2296">
        <w:trPr>
          <w:trHeight w:val="300"/>
        </w:trPr>
        <w:tc>
          <w:tcPr>
            <w:tcW w:w="99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24.000 à 30.000</w:t>
            </w:r>
          </w:p>
        </w:tc>
        <w:tc>
          <w:tcPr>
            <w:tcW w:w="708"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Piso-Teto</w:t>
            </w:r>
          </w:p>
        </w:tc>
        <w:tc>
          <w:tcPr>
            <w:tcW w:w="709" w:type="dxa"/>
            <w:tcBorders>
              <w:top w:val="single" w:sz="4" w:space="0" w:color="auto"/>
              <w:left w:val="nil"/>
              <w:bottom w:val="single" w:sz="4" w:space="0" w:color="auto"/>
              <w:right w:val="single" w:sz="4" w:space="0" w:color="auto"/>
            </w:tcBorders>
            <w:shd w:val="clear" w:color="000000" w:fill="FFFFFF"/>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6</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0</w:t>
            </w:r>
          </w:p>
        </w:tc>
        <w:tc>
          <w:tcPr>
            <w:tcW w:w="850" w:type="dxa"/>
            <w:gridSpan w:val="2"/>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0</w:t>
            </w:r>
          </w:p>
        </w:tc>
        <w:tc>
          <w:tcPr>
            <w:tcW w:w="851" w:type="dxa"/>
            <w:tcBorders>
              <w:top w:val="single" w:sz="4" w:space="0" w:color="auto"/>
              <w:left w:val="nil"/>
              <w:bottom w:val="single" w:sz="4" w:space="0" w:color="auto"/>
              <w:right w:val="single" w:sz="4" w:space="0" w:color="auto"/>
            </w:tcBorders>
          </w:tcPr>
          <w:p w:rsidR="009C2296" w:rsidRPr="00CA5AE9" w:rsidRDefault="009C2296" w:rsidP="00015D3C">
            <w:pPr>
              <w:spacing w:before="240"/>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3" w:type="dxa"/>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708"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708" w:type="dxa"/>
            <w:tcBorders>
              <w:top w:val="single" w:sz="4" w:space="0" w:color="auto"/>
              <w:left w:val="single" w:sz="4" w:space="0" w:color="auto"/>
              <w:bottom w:val="single" w:sz="4" w:space="0" w:color="auto"/>
              <w:right w:val="single" w:sz="4" w:space="0" w:color="auto"/>
            </w:tcBorders>
            <w:vAlign w:val="bottom"/>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r>
    </w:tbl>
    <w:p w:rsidR="009C2296" w:rsidRPr="00CA5AE9" w:rsidRDefault="009C2296" w:rsidP="00015D3C">
      <w:pPr>
        <w:widowControl w:val="0"/>
        <w:tabs>
          <w:tab w:val="left" w:pos="2780"/>
        </w:tabs>
        <w:rPr>
          <w:rFonts w:ascii="Arial Narrow" w:hAnsi="Arial Narrow" w:cs="Times New Roman"/>
          <w:color w:val="000000"/>
          <w:sz w:val="22"/>
          <w:szCs w:val="22"/>
        </w:rPr>
      </w:pPr>
      <w:r w:rsidRPr="00CA5AE9">
        <w:rPr>
          <w:rFonts w:ascii="Arial Narrow" w:hAnsi="Arial Narrow" w:cs="Times New Roman"/>
          <w:color w:val="000000"/>
          <w:sz w:val="22"/>
          <w:szCs w:val="22"/>
        </w:rPr>
        <w:t xml:space="preserve"> </w:t>
      </w:r>
    </w:p>
    <w:p w:rsidR="009C2296" w:rsidRPr="00CA5AE9" w:rsidRDefault="009C2296" w:rsidP="00015D3C">
      <w:pPr>
        <w:widowControl w:val="0"/>
        <w:tabs>
          <w:tab w:val="left" w:pos="2780"/>
        </w:tabs>
        <w:rPr>
          <w:rFonts w:ascii="Arial Narrow" w:hAnsi="Arial Narrow" w:cs="Times New Roman"/>
          <w:color w:val="000000"/>
          <w:sz w:val="22"/>
          <w:szCs w:val="22"/>
        </w:rPr>
      </w:pPr>
    </w:p>
    <w:p w:rsidR="009C2296" w:rsidRPr="00CA5AE9" w:rsidRDefault="009C2296" w:rsidP="00015D3C">
      <w:pPr>
        <w:widowControl w:val="0"/>
        <w:tabs>
          <w:tab w:val="left" w:pos="2780"/>
        </w:tabs>
        <w:rPr>
          <w:rFonts w:ascii="Arial Narrow" w:hAnsi="Arial Narrow" w:cs="Times New Roman"/>
          <w:color w:val="000000"/>
          <w:sz w:val="22"/>
          <w:szCs w:val="22"/>
        </w:rPr>
      </w:pPr>
    </w:p>
    <w:p w:rsidR="009C2296" w:rsidRPr="00CA5AE9" w:rsidRDefault="009C2296" w:rsidP="00015D3C">
      <w:pPr>
        <w:widowControl w:val="0"/>
        <w:tabs>
          <w:tab w:val="left" w:pos="2780"/>
        </w:tabs>
        <w:rPr>
          <w:rFonts w:ascii="Arial Narrow" w:hAnsi="Arial Narrow" w:cs="Times New Roman"/>
          <w:color w:val="000000"/>
          <w:sz w:val="22"/>
          <w:szCs w:val="22"/>
        </w:rPr>
      </w:pPr>
    </w:p>
    <w:p w:rsidR="009C2296" w:rsidRPr="00CA5AE9" w:rsidRDefault="009C2296" w:rsidP="00015D3C">
      <w:pPr>
        <w:pStyle w:val="PargrafodaLista"/>
        <w:widowControl w:val="0"/>
        <w:numPr>
          <w:ilvl w:val="0"/>
          <w:numId w:val="45"/>
        </w:numPr>
        <w:tabs>
          <w:tab w:val="left" w:pos="284"/>
          <w:tab w:val="left" w:pos="993"/>
        </w:tabs>
        <w:ind w:left="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Manutenções preventivas e corretivas dos demais equipamentos de refrigeração pertencentes ao CFP/UFCG.</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p w:rsidR="009C2296" w:rsidRPr="00CA5AE9" w:rsidRDefault="009C2296" w:rsidP="00015D3C">
      <w:pPr>
        <w:pStyle w:val="PargrafodaLista"/>
        <w:widowControl w:val="0"/>
        <w:numPr>
          <w:ilvl w:val="1"/>
          <w:numId w:val="45"/>
        </w:numPr>
        <w:tabs>
          <w:tab w:val="left" w:pos="284"/>
          <w:tab w:val="left" w:pos="993"/>
        </w:tabs>
        <w:ind w:left="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Estimativa de manutenção preventiva dos demais equipamentos de refrigeração do CFP/UFCG.</w:t>
      </w:r>
    </w:p>
    <w:p w:rsidR="009C2296" w:rsidRPr="00CA5AE9" w:rsidRDefault="009C2296" w:rsidP="00015D3C">
      <w:pPr>
        <w:pStyle w:val="PargrafodaLista"/>
        <w:widowControl w:val="0"/>
        <w:tabs>
          <w:tab w:val="left" w:pos="284"/>
          <w:tab w:val="left" w:pos="993"/>
        </w:tabs>
        <w:ind w:left="0"/>
        <w:jc w:val="both"/>
        <w:rPr>
          <w:rFonts w:ascii="Arial Narrow" w:hAnsi="Arial Narrow" w:cs="Times New Roman"/>
          <w:color w:val="000000"/>
          <w:sz w:val="22"/>
          <w:szCs w:val="22"/>
        </w:rPr>
      </w:pPr>
    </w:p>
    <w:p w:rsidR="009C2296" w:rsidRPr="00CA5AE9" w:rsidRDefault="009C2296" w:rsidP="00015D3C">
      <w:pPr>
        <w:rPr>
          <w:rFonts w:ascii="Arial Narrow" w:hAnsi="Arial Narrow" w:cs="Times New Roman"/>
          <w:color w:val="000000"/>
          <w:sz w:val="22"/>
          <w:szCs w:val="22"/>
        </w:rPr>
      </w:pPr>
    </w:p>
    <w:p w:rsidR="009C2296" w:rsidRPr="00CA5AE9" w:rsidRDefault="009C2296" w:rsidP="00015D3C">
      <w:pPr>
        <w:widowControl w:val="0"/>
        <w:tabs>
          <w:tab w:val="left" w:pos="2780"/>
        </w:tabs>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TABELA VI – MANUTENÇÕES PREVENTIVAS </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tbl>
      <w:tblPr>
        <w:tblW w:w="7981" w:type="dxa"/>
        <w:tblInd w:w="266" w:type="dxa"/>
        <w:tblCellMar>
          <w:left w:w="70" w:type="dxa"/>
          <w:right w:w="70" w:type="dxa"/>
        </w:tblCellMar>
        <w:tblLook w:val="04A0" w:firstRow="1" w:lastRow="0" w:firstColumn="1" w:lastColumn="0" w:noHBand="0" w:noVBand="1"/>
      </w:tblPr>
      <w:tblGrid>
        <w:gridCol w:w="2770"/>
        <w:gridCol w:w="1770"/>
        <w:gridCol w:w="2662"/>
        <w:gridCol w:w="779"/>
      </w:tblGrid>
      <w:tr w:rsidR="009C2296" w:rsidRPr="00CA5AE9" w:rsidTr="009C2296">
        <w:trPr>
          <w:trHeight w:val="300"/>
        </w:trPr>
        <w:tc>
          <w:tcPr>
            <w:tcW w:w="7981"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Manutenção preventiva dos demais Equipamentos de Refrigeração do CFP/UFCG</w:t>
            </w:r>
          </w:p>
        </w:tc>
      </w:tr>
      <w:tr w:rsidR="009C2296" w:rsidRPr="00CA5AE9" w:rsidTr="009C2296">
        <w:trPr>
          <w:trHeight w:val="300"/>
        </w:trPr>
        <w:tc>
          <w:tcPr>
            <w:tcW w:w="45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Equipamentos </w:t>
            </w:r>
          </w:p>
        </w:tc>
        <w:tc>
          <w:tcPr>
            <w:tcW w:w="3441" w:type="dxa"/>
            <w:gridSpan w:val="2"/>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Manutenções </w:t>
            </w:r>
          </w:p>
        </w:tc>
      </w:tr>
      <w:tr w:rsidR="009C2296" w:rsidRPr="00CA5AE9" w:rsidTr="009C2296">
        <w:trPr>
          <w:trHeight w:val="330"/>
        </w:trPr>
        <w:tc>
          <w:tcPr>
            <w:tcW w:w="2770" w:type="dxa"/>
            <w:tcBorders>
              <w:top w:val="nil"/>
              <w:left w:val="single" w:sz="4" w:space="0" w:color="auto"/>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 Descrição</w:t>
            </w:r>
          </w:p>
        </w:tc>
        <w:tc>
          <w:tcPr>
            <w:tcW w:w="1770" w:type="dxa"/>
            <w:tcBorders>
              <w:top w:val="nil"/>
              <w:left w:val="nil"/>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Quantidade</w:t>
            </w:r>
          </w:p>
        </w:tc>
        <w:tc>
          <w:tcPr>
            <w:tcW w:w="2662" w:type="dxa"/>
            <w:tcBorders>
              <w:top w:val="nil"/>
              <w:left w:val="nil"/>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Quantidade anual  </w:t>
            </w:r>
          </w:p>
        </w:tc>
        <w:tc>
          <w:tcPr>
            <w:tcW w:w="779" w:type="dxa"/>
            <w:tcBorders>
              <w:top w:val="nil"/>
              <w:left w:val="nil"/>
              <w:bottom w:val="single" w:sz="4" w:space="0" w:color="auto"/>
              <w:right w:val="single" w:sz="4" w:space="0" w:color="auto"/>
            </w:tcBorders>
            <w:shd w:val="clear" w:color="auto" w:fill="auto"/>
            <w:noWrap/>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Total</w:t>
            </w:r>
          </w:p>
        </w:tc>
      </w:tr>
      <w:tr w:rsidR="009C2296" w:rsidRPr="00CA5AE9" w:rsidTr="009C2296">
        <w:trPr>
          <w:trHeight w:val="315"/>
        </w:trPr>
        <w:tc>
          <w:tcPr>
            <w:tcW w:w="2770"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Bebedouro grande </w:t>
            </w:r>
          </w:p>
        </w:tc>
        <w:tc>
          <w:tcPr>
            <w:tcW w:w="177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266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779"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r>
      <w:tr w:rsidR="009C2296" w:rsidRPr="00CA5AE9" w:rsidTr="009C2296">
        <w:trPr>
          <w:trHeight w:val="375"/>
        </w:trPr>
        <w:tc>
          <w:tcPr>
            <w:tcW w:w="2770"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Bebedouro Coluna</w:t>
            </w:r>
          </w:p>
        </w:tc>
        <w:tc>
          <w:tcPr>
            <w:tcW w:w="177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266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779"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r>
      <w:tr w:rsidR="009C2296" w:rsidRPr="00CA5AE9" w:rsidTr="009C2296">
        <w:trPr>
          <w:trHeight w:val="390"/>
        </w:trPr>
        <w:tc>
          <w:tcPr>
            <w:tcW w:w="2770"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Bebedouro Gela Água</w:t>
            </w:r>
          </w:p>
        </w:tc>
        <w:tc>
          <w:tcPr>
            <w:tcW w:w="177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c>
          <w:tcPr>
            <w:tcW w:w="266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779"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74</w:t>
            </w:r>
          </w:p>
        </w:tc>
      </w:tr>
      <w:tr w:rsidR="009C2296" w:rsidRPr="00CA5AE9" w:rsidTr="009C2296">
        <w:trPr>
          <w:trHeight w:val="315"/>
        </w:trPr>
        <w:tc>
          <w:tcPr>
            <w:tcW w:w="2770"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Total </w:t>
            </w:r>
          </w:p>
        </w:tc>
        <w:tc>
          <w:tcPr>
            <w:tcW w:w="1770"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61</w:t>
            </w:r>
          </w:p>
        </w:tc>
        <w:tc>
          <w:tcPr>
            <w:tcW w:w="266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 xml:space="preserve">Total </w:t>
            </w:r>
          </w:p>
        </w:tc>
        <w:tc>
          <w:tcPr>
            <w:tcW w:w="779"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bCs/>
                <w:color w:val="000000"/>
                <w:sz w:val="22"/>
                <w:szCs w:val="22"/>
              </w:rPr>
            </w:pPr>
            <w:r w:rsidRPr="00CA5AE9">
              <w:rPr>
                <w:rFonts w:ascii="Arial Narrow" w:hAnsi="Arial Narrow" w:cs="Times New Roman"/>
                <w:bCs/>
                <w:color w:val="000000"/>
                <w:sz w:val="22"/>
                <w:szCs w:val="22"/>
              </w:rPr>
              <w:t>122</w:t>
            </w:r>
          </w:p>
        </w:tc>
      </w:tr>
    </w:tbl>
    <w:p w:rsidR="009C2296" w:rsidRPr="00CA5AE9" w:rsidRDefault="009C2296" w:rsidP="00015D3C">
      <w:pPr>
        <w:widowControl w:val="0"/>
        <w:tabs>
          <w:tab w:val="left" w:pos="5679"/>
        </w:tabs>
        <w:rPr>
          <w:rFonts w:ascii="Arial Narrow" w:hAnsi="Arial Narrow" w:cs="Times New Roman"/>
          <w:color w:val="000000"/>
          <w:sz w:val="22"/>
          <w:szCs w:val="22"/>
        </w:rPr>
      </w:pP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2.2  Estimativa de Manutenção corretiva nos demais aparelhos de refrigeração do CFP/UFCG.</w:t>
      </w:r>
    </w:p>
    <w:p w:rsidR="009C2296" w:rsidRPr="00CA5AE9" w:rsidRDefault="009C2296" w:rsidP="00015D3C">
      <w:pPr>
        <w:widowControl w:val="0"/>
        <w:tabs>
          <w:tab w:val="left" w:pos="284"/>
          <w:tab w:val="left" w:pos="993"/>
        </w:tabs>
        <w:jc w:val="both"/>
        <w:rPr>
          <w:rFonts w:ascii="Arial Narrow" w:hAnsi="Arial Narrow" w:cs="Times New Roman"/>
          <w:color w:val="000000"/>
          <w:sz w:val="22"/>
          <w:szCs w:val="22"/>
        </w:rPr>
      </w:pPr>
    </w:p>
    <w:p w:rsidR="009C2296" w:rsidRPr="00CA5AE9" w:rsidRDefault="009C2296" w:rsidP="00015D3C">
      <w:pPr>
        <w:widowControl w:val="0"/>
        <w:tabs>
          <w:tab w:val="left" w:pos="284"/>
          <w:tab w:val="left" w:pos="993"/>
        </w:tabs>
        <w:jc w:val="center"/>
        <w:rPr>
          <w:rFonts w:ascii="Arial Narrow" w:hAnsi="Arial Narrow" w:cs="Times New Roman"/>
          <w:color w:val="000000"/>
          <w:sz w:val="22"/>
          <w:szCs w:val="22"/>
        </w:rPr>
      </w:pPr>
      <w:r w:rsidRPr="00CA5AE9">
        <w:rPr>
          <w:rFonts w:ascii="Arial Narrow" w:hAnsi="Arial Narrow" w:cs="Times New Roman"/>
          <w:color w:val="000000"/>
          <w:sz w:val="22"/>
          <w:szCs w:val="22"/>
        </w:rPr>
        <w:t>TABELA VII – Manutenções corretivas demais equipamento de refrigeração do CFP/UFCG.</w:t>
      </w:r>
    </w:p>
    <w:p w:rsidR="009C2296" w:rsidRPr="00CA5AE9" w:rsidRDefault="009C2296" w:rsidP="00015D3C">
      <w:pPr>
        <w:widowControl w:val="0"/>
        <w:tabs>
          <w:tab w:val="left" w:pos="2780"/>
        </w:tabs>
        <w:jc w:val="center"/>
        <w:rPr>
          <w:rFonts w:ascii="Arial Narrow" w:hAnsi="Arial Narrow" w:cs="Times New Roman"/>
          <w:color w:val="000000"/>
          <w:sz w:val="22"/>
          <w:szCs w:val="22"/>
        </w:rPr>
      </w:pPr>
    </w:p>
    <w:tbl>
      <w:tblPr>
        <w:tblW w:w="10275" w:type="dxa"/>
        <w:tblInd w:w="-708" w:type="dxa"/>
        <w:tblLayout w:type="fixed"/>
        <w:tblCellMar>
          <w:left w:w="70" w:type="dxa"/>
          <w:right w:w="70" w:type="dxa"/>
        </w:tblCellMar>
        <w:tblLook w:val="04A0" w:firstRow="1" w:lastRow="0" w:firstColumn="1" w:lastColumn="0" w:noHBand="0" w:noVBand="1"/>
      </w:tblPr>
      <w:tblGrid>
        <w:gridCol w:w="1204"/>
        <w:gridCol w:w="1275"/>
        <w:gridCol w:w="1276"/>
        <w:gridCol w:w="794"/>
        <w:gridCol w:w="482"/>
        <w:gridCol w:w="1134"/>
        <w:gridCol w:w="1134"/>
        <w:gridCol w:w="992"/>
        <w:gridCol w:w="992"/>
        <w:gridCol w:w="992"/>
      </w:tblGrid>
      <w:tr w:rsidR="009C2296" w:rsidRPr="00CA5AE9" w:rsidTr="009C2296">
        <w:trPr>
          <w:trHeight w:val="300"/>
        </w:trPr>
        <w:tc>
          <w:tcPr>
            <w:tcW w:w="247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Equipamentos </w:t>
            </w:r>
          </w:p>
        </w:tc>
        <w:tc>
          <w:tcPr>
            <w:tcW w:w="2070" w:type="dxa"/>
            <w:gridSpan w:val="2"/>
            <w:tcBorders>
              <w:top w:val="single" w:sz="4" w:space="0" w:color="auto"/>
              <w:left w:val="nil"/>
              <w:bottom w:val="single" w:sz="4" w:space="0" w:color="auto"/>
              <w:right w:val="nil"/>
            </w:tcBorders>
          </w:tcPr>
          <w:p w:rsidR="009C2296" w:rsidRPr="00CA5AE9" w:rsidRDefault="009C2296" w:rsidP="00015D3C">
            <w:pPr>
              <w:jc w:val="center"/>
              <w:rPr>
                <w:rFonts w:ascii="Arial Narrow" w:hAnsi="Arial Narrow" w:cs="Times New Roman"/>
                <w:color w:val="000000"/>
                <w:sz w:val="22"/>
                <w:szCs w:val="22"/>
              </w:rPr>
            </w:pPr>
          </w:p>
        </w:tc>
        <w:tc>
          <w:tcPr>
            <w:tcW w:w="4734" w:type="dxa"/>
            <w:gridSpan w:val="5"/>
            <w:tcBorders>
              <w:top w:val="single" w:sz="4" w:space="0" w:color="auto"/>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Serviços de Manutenções Corretivas </w:t>
            </w:r>
          </w:p>
        </w:tc>
        <w:tc>
          <w:tcPr>
            <w:tcW w:w="992" w:type="dxa"/>
            <w:tcBorders>
              <w:top w:val="single" w:sz="4" w:space="0" w:color="auto"/>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p>
        </w:tc>
      </w:tr>
      <w:tr w:rsidR="009C2296" w:rsidRPr="00CA5AE9" w:rsidTr="009C2296">
        <w:trPr>
          <w:trHeight w:val="1275"/>
        </w:trPr>
        <w:tc>
          <w:tcPr>
            <w:tcW w:w="1204" w:type="dxa"/>
            <w:tcBorders>
              <w:top w:val="nil"/>
              <w:left w:val="single" w:sz="4" w:space="0" w:color="auto"/>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Tipos</w:t>
            </w:r>
          </w:p>
        </w:tc>
        <w:tc>
          <w:tcPr>
            <w:tcW w:w="1275"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Quantidade </w:t>
            </w:r>
          </w:p>
        </w:tc>
        <w:tc>
          <w:tcPr>
            <w:tcW w:w="1276"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borracha de vedação </w:t>
            </w:r>
          </w:p>
        </w:tc>
        <w:tc>
          <w:tcPr>
            <w:tcW w:w="1276" w:type="dxa"/>
            <w:gridSpan w:val="2"/>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Conserto de Vazamento e recarga de Gás R-134a</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Troca de Compressor</w:t>
            </w:r>
          </w:p>
        </w:tc>
        <w:tc>
          <w:tcPr>
            <w:tcW w:w="1134"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termostato </w:t>
            </w:r>
          </w:p>
        </w:tc>
        <w:tc>
          <w:tcPr>
            <w:tcW w:w="992"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Torneiras Inox </w:t>
            </w:r>
          </w:p>
        </w:tc>
        <w:tc>
          <w:tcPr>
            <w:tcW w:w="992" w:type="dxa"/>
            <w:tcBorders>
              <w:top w:val="nil"/>
              <w:left w:val="nil"/>
              <w:bottom w:val="single" w:sz="4" w:space="0" w:color="auto"/>
              <w:right w:val="single" w:sz="4" w:space="0" w:color="auto"/>
            </w:tcBorders>
            <w:shd w:val="clear" w:color="auto" w:fill="auto"/>
            <w:vAlign w:val="center"/>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torneiras Plásticas </w:t>
            </w:r>
          </w:p>
        </w:tc>
        <w:tc>
          <w:tcPr>
            <w:tcW w:w="992" w:type="dxa"/>
            <w:tcBorders>
              <w:top w:val="nil"/>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Troca de placa eletrônica </w:t>
            </w:r>
          </w:p>
        </w:tc>
      </w:tr>
      <w:tr w:rsidR="009C2296" w:rsidRPr="00CA5AE9" w:rsidTr="009C2296">
        <w:trPr>
          <w:trHeight w:val="420"/>
        </w:trPr>
        <w:tc>
          <w:tcPr>
            <w:tcW w:w="1204"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Bebedouro grande </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p>
        </w:tc>
      </w:tr>
      <w:tr w:rsidR="009C2296" w:rsidRPr="00CA5AE9" w:rsidTr="009C2296">
        <w:trPr>
          <w:trHeight w:val="315"/>
        </w:trPr>
        <w:tc>
          <w:tcPr>
            <w:tcW w:w="1204"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Bebedouro Coluna </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p>
        </w:tc>
      </w:tr>
      <w:tr w:rsidR="009C2296" w:rsidRPr="00CA5AE9" w:rsidTr="009C2296">
        <w:trPr>
          <w:trHeight w:val="315"/>
        </w:trPr>
        <w:tc>
          <w:tcPr>
            <w:tcW w:w="1204"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Freezer</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p>
        </w:tc>
      </w:tr>
      <w:tr w:rsidR="009C2296" w:rsidRPr="00CA5AE9" w:rsidTr="009C2296">
        <w:trPr>
          <w:trHeight w:val="315"/>
        </w:trPr>
        <w:tc>
          <w:tcPr>
            <w:tcW w:w="1204"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Frigobar</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p>
        </w:tc>
      </w:tr>
      <w:tr w:rsidR="009C2296" w:rsidRPr="00CA5AE9" w:rsidTr="009C2296">
        <w:trPr>
          <w:trHeight w:val="315"/>
        </w:trPr>
        <w:tc>
          <w:tcPr>
            <w:tcW w:w="1204"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Gela Água</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1134"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tcBorders>
              <w:top w:val="nil"/>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p>
        </w:tc>
      </w:tr>
      <w:tr w:rsidR="009C2296" w:rsidRPr="00CA5AE9" w:rsidTr="009C2296">
        <w:trPr>
          <w:trHeight w:val="360"/>
        </w:trPr>
        <w:tc>
          <w:tcPr>
            <w:tcW w:w="1204" w:type="dxa"/>
            <w:tcBorders>
              <w:top w:val="nil"/>
              <w:left w:val="single" w:sz="4" w:space="0" w:color="auto"/>
              <w:bottom w:val="single" w:sz="4" w:space="0" w:color="auto"/>
              <w:right w:val="single" w:sz="4" w:space="0" w:color="auto"/>
            </w:tcBorders>
            <w:shd w:val="clear" w:color="auto" w:fill="auto"/>
            <w:hideMark/>
          </w:tcPr>
          <w:p w:rsidR="009C2296" w:rsidRPr="00CA5AE9" w:rsidRDefault="009C2296"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Refrigerador</w:t>
            </w:r>
          </w:p>
        </w:tc>
        <w:tc>
          <w:tcPr>
            <w:tcW w:w="1275"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1276"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992" w:type="dxa"/>
            <w:tcBorders>
              <w:top w:val="nil"/>
              <w:left w:val="nil"/>
              <w:bottom w:val="single" w:sz="4" w:space="0" w:color="auto"/>
              <w:right w:val="single" w:sz="4" w:space="0" w:color="auto"/>
            </w:tcBorders>
          </w:tcPr>
          <w:p w:rsidR="009C2296" w:rsidRPr="00CA5AE9" w:rsidRDefault="009C2296"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r>
    </w:tbl>
    <w:p w:rsidR="009C2296" w:rsidRPr="00CA5AE9" w:rsidRDefault="009C2296" w:rsidP="00015D3C">
      <w:pPr>
        <w:widowControl w:val="0"/>
        <w:tabs>
          <w:tab w:val="left" w:pos="3200"/>
        </w:tabs>
        <w:rPr>
          <w:rFonts w:ascii="Arial Narrow" w:hAnsi="Arial Narrow" w:cs="Times New Roman"/>
          <w:b/>
          <w:color w:val="000000"/>
          <w:sz w:val="22"/>
          <w:szCs w:val="22"/>
        </w:rPr>
      </w:pPr>
      <w:r w:rsidRPr="00CA5AE9">
        <w:rPr>
          <w:rFonts w:ascii="Arial Narrow" w:hAnsi="Arial Narrow" w:cs="Times New Roman"/>
          <w:b/>
          <w:color w:val="000000"/>
          <w:sz w:val="22"/>
          <w:szCs w:val="22"/>
        </w:rPr>
        <w:tab/>
      </w:r>
    </w:p>
    <w:p w:rsidR="009C2296" w:rsidRPr="00CA5AE9" w:rsidRDefault="009C2296" w:rsidP="00015D3C">
      <w:pPr>
        <w:widowControl w:val="0"/>
        <w:tabs>
          <w:tab w:val="left" w:pos="3200"/>
        </w:tabs>
        <w:rPr>
          <w:rFonts w:ascii="Arial Narrow" w:hAnsi="Arial Narrow" w:cs="Times New Roman"/>
          <w:b/>
          <w:color w:val="000000"/>
          <w:sz w:val="22"/>
          <w:szCs w:val="22"/>
        </w:rPr>
      </w:pPr>
    </w:p>
    <w:p w:rsidR="009C2296" w:rsidRPr="00CA5AE9" w:rsidRDefault="009C2296" w:rsidP="00015D3C">
      <w:pPr>
        <w:rPr>
          <w:rFonts w:ascii="Arial Narrow" w:hAnsi="Arial Narrow"/>
          <w:sz w:val="22"/>
          <w:szCs w:val="22"/>
        </w:rPr>
      </w:pPr>
    </w:p>
    <w:p w:rsidR="007B3BE1" w:rsidRPr="00CA5AE9" w:rsidRDefault="007B3BE1" w:rsidP="00015D3C">
      <w:pPr>
        <w:pStyle w:val="Ttulo1"/>
        <w:keepLines w:val="0"/>
        <w:pageBreakBefore/>
        <w:tabs>
          <w:tab w:val="num" w:pos="0"/>
        </w:tabs>
        <w:suppressAutoHyphens/>
        <w:spacing w:before="0" w:line="276" w:lineRule="auto"/>
        <w:jc w:val="center"/>
        <w:rPr>
          <w:rFonts w:ascii="Arial Narrow" w:hAnsi="Arial Narrow" w:cs="Arial"/>
          <w:bCs w:val="0"/>
          <w:color w:val="auto"/>
          <w:sz w:val="22"/>
          <w:szCs w:val="22"/>
        </w:rPr>
      </w:pPr>
      <w:r w:rsidRPr="00CA5AE9">
        <w:rPr>
          <w:rFonts w:ascii="Arial Narrow" w:hAnsi="Arial Narrow" w:cs="Arial"/>
          <w:color w:val="auto"/>
          <w:sz w:val="22"/>
          <w:szCs w:val="22"/>
        </w:rPr>
        <w:lastRenderedPageBreak/>
        <w:t>ANEXO V</w:t>
      </w:r>
    </w:p>
    <w:p w:rsidR="007B3BE1" w:rsidRPr="00CA5AE9" w:rsidRDefault="007B3BE1" w:rsidP="00015D3C">
      <w:pPr>
        <w:pStyle w:val="PadroLTHintergrund"/>
        <w:numPr>
          <w:ilvl w:val="0"/>
          <w:numId w:val="35"/>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spacing w:line="276" w:lineRule="auto"/>
        <w:ind w:left="0" w:firstLine="0"/>
        <w:rPr>
          <w:rFonts w:ascii="Arial Narrow" w:eastAsia="Times New Roman" w:hAnsi="Arial Narrow" w:cs="Arial"/>
          <w:b/>
          <w:bCs/>
          <w:sz w:val="22"/>
          <w:szCs w:val="22"/>
          <w:lang w:val="pt-BR"/>
        </w:rPr>
      </w:pPr>
      <w:r w:rsidRPr="00CA5AE9">
        <w:rPr>
          <w:rFonts w:ascii="Arial Narrow" w:eastAsia="Times New Roman" w:hAnsi="Arial Narrow" w:cs="Arial"/>
          <w:b/>
          <w:bCs/>
          <w:sz w:val="22"/>
          <w:szCs w:val="22"/>
          <w:lang w:val="pt-BR"/>
        </w:rPr>
        <w:t>MODELO DO ANEXO DA PROPOSTA</w:t>
      </w:r>
    </w:p>
    <w:p w:rsidR="007B3BE1" w:rsidRPr="00CA5AE9" w:rsidRDefault="007B3BE1" w:rsidP="00015D3C">
      <w:pPr>
        <w:numPr>
          <w:ilvl w:val="0"/>
          <w:numId w:val="35"/>
        </w:numPr>
        <w:suppressAutoHyphens/>
        <w:spacing w:line="276" w:lineRule="auto"/>
        <w:ind w:left="0" w:firstLine="0"/>
        <w:jc w:val="center"/>
        <w:rPr>
          <w:rFonts w:ascii="Arial Narrow" w:hAnsi="Arial Narrow" w:cs="Arial"/>
          <w:sz w:val="22"/>
          <w:szCs w:val="22"/>
        </w:rPr>
      </w:pPr>
      <w:r w:rsidRPr="00CA5AE9">
        <w:rPr>
          <w:rFonts w:ascii="Arial Narrow" w:hAnsi="Arial Narrow" w:cs="Arial"/>
          <w:sz w:val="22"/>
          <w:szCs w:val="22"/>
        </w:rPr>
        <w:t>Pregão Eletrônico CFP/UFCG nº 02/2019</w:t>
      </w:r>
    </w:p>
    <w:p w:rsidR="007B3BE1" w:rsidRPr="00CA5AE9" w:rsidRDefault="007B3BE1" w:rsidP="00015D3C">
      <w:pPr>
        <w:suppressAutoHyphens/>
        <w:spacing w:line="276" w:lineRule="auto"/>
        <w:jc w:val="both"/>
        <w:rPr>
          <w:rFonts w:ascii="Arial Narrow" w:hAnsi="Arial Narrow" w:cs="Arial"/>
          <w:sz w:val="22"/>
          <w:szCs w:val="22"/>
        </w:rPr>
      </w:pP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Apresentamos nossa proposta de preços para execução do objeto Pregão Eletrônico CFP/UFCG nº 02/2019, de acordo com o Edital e seus anexos, cujo valor total ora proposto para os itens licitados por esta empresa é de R$ 999.999,99 (xxxxxxxxxxxxxxxxxxxxxxxx), conforme quadro abaixo:</w:t>
      </w:r>
    </w:p>
    <w:p w:rsidR="007B3BE1" w:rsidRPr="00CA5AE9" w:rsidRDefault="007B3BE1" w:rsidP="00015D3C">
      <w:pPr>
        <w:pStyle w:val="Corpodetexto21"/>
        <w:spacing w:line="276" w:lineRule="auto"/>
        <w:ind w:firstLine="0"/>
        <w:rPr>
          <w:rFonts w:ascii="Arial Narrow" w:hAnsi="Arial Narrow" w:cs="Arial"/>
          <w:b/>
          <w:bCs/>
          <w:sz w:val="22"/>
          <w:szCs w:val="22"/>
        </w:rPr>
      </w:pPr>
    </w:p>
    <w:tbl>
      <w:tblPr>
        <w:tblW w:w="10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7"/>
        <w:gridCol w:w="5954"/>
        <w:gridCol w:w="992"/>
        <w:gridCol w:w="992"/>
        <w:gridCol w:w="1259"/>
      </w:tblGrid>
      <w:tr w:rsidR="007B3BE1" w:rsidRPr="00CA5AE9" w:rsidTr="00FA6A4C">
        <w:trPr>
          <w:trHeight w:val="330"/>
          <w:jc w:val="center"/>
        </w:trPr>
        <w:tc>
          <w:tcPr>
            <w:tcW w:w="10174" w:type="dxa"/>
            <w:gridSpan w:val="5"/>
            <w:shd w:val="clear" w:color="auto" w:fill="D9D9D9" w:themeFill="background1" w:themeFillShade="D9"/>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sz w:val="22"/>
                <w:szCs w:val="22"/>
              </w:rPr>
              <w:t>GRUPO I</w:t>
            </w:r>
          </w:p>
        </w:tc>
      </w:tr>
      <w:tr w:rsidR="007B3BE1" w:rsidRPr="00CA5AE9" w:rsidTr="00FA6A4C">
        <w:trPr>
          <w:trHeight w:val="330"/>
          <w:jc w:val="center"/>
        </w:trPr>
        <w:tc>
          <w:tcPr>
            <w:tcW w:w="10174" w:type="dxa"/>
            <w:gridSpan w:val="5"/>
            <w:shd w:val="clear" w:color="auto" w:fill="auto"/>
            <w:noWrap/>
            <w:vAlign w:val="center"/>
            <w:hideMark/>
          </w:tcPr>
          <w:p w:rsidR="007B3BE1" w:rsidRPr="00CA5AE9" w:rsidRDefault="007B3BE1" w:rsidP="00015D3C">
            <w:pPr>
              <w:spacing w:line="276" w:lineRule="auto"/>
              <w:jc w:val="both"/>
              <w:rPr>
                <w:rFonts w:ascii="Arial Narrow" w:hAnsi="Arial Narrow" w:cs="Arial"/>
                <w:sz w:val="22"/>
                <w:szCs w:val="22"/>
              </w:rPr>
            </w:pPr>
            <w:r w:rsidRPr="00CA5AE9">
              <w:rPr>
                <w:rFonts w:ascii="Arial Narrow" w:hAnsi="Arial Narrow" w:cs="Arial"/>
                <w:sz w:val="22"/>
                <w:szCs w:val="22"/>
              </w:rPr>
              <w:t>Local de prestação do serviço: UFCG - Campus de Cajazeiras, com endereço sito à Rua Sérgio Moreira de Figueiredo, s/n, Casas Populares, Cajazeiras – PB.</w:t>
            </w: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Item</w:t>
            </w:r>
          </w:p>
        </w:tc>
        <w:tc>
          <w:tcPr>
            <w:tcW w:w="5954" w:type="dxa"/>
            <w:shd w:val="clear" w:color="auto" w:fill="auto"/>
            <w:noWrap/>
            <w:vAlign w:val="center"/>
            <w:hideMark/>
          </w:tcPr>
          <w:p w:rsidR="007B3BE1" w:rsidRPr="00CA5AE9" w:rsidRDefault="007B3BE1" w:rsidP="00015D3C">
            <w:pPr>
              <w:spacing w:line="276" w:lineRule="auto"/>
              <w:jc w:val="both"/>
              <w:rPr>
                <w:rFonts w:ascii="Arial Narrow" w:hAnsi="Arial Narrow" w:cs="Arial"/>
                <w:b/>
                <w:bCs/>
                <w:sz w:val="22"/>
                <w:szCs w:val="22"/>
              </w:rPr>
            </w:pPr>
            <w:r w:rsidRPr="00CA5AE9">
              <w:rPr>
                <w:rFonts w:ascii="Arial Narrow" w:hAnsi="Arial Narrow" w:cs="Arial"/>
                <w:b/>
                <w:bCs/>
                <w:sz w:val="22"/>
                <w:szCs w:val="22"/>
              </w:rPr>
              <w:t>Descrição</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Quant (A)*</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Unit (B)**</w:t>
            </w:r>
          </w:p>
        </w:tc>
        <w:tc>
          <w:tcPr>
            <w:tcW w:w="1259"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Total (C)***</w:t>
            </w:r>
          </w:p>
        </w:tc>
      </w:tr>
      <w:tr w:rsidR="007B3BE1" w:rsidRPr="00CA5AE9" w:rsidTr="00FA6A4C">
        <w:trPr>
          <w:trHeight w:val="613"/>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79</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694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66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80</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74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931"/>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86</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99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87</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66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88</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90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106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122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144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37</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27</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38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79 ao 155.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8915" w:type="dxa"/>
            <w:gridSpan w:val="4"/>
            <w:shd w:val="clear" w:color="auto" w:fill="auto"/>
            <w:noWrap/>
            <w:vAlign w:val="center"/>
          </w:tcPr>
          <w:p w:rsidR="007B3BE1" w:rsidRPr="00CA5AE9" w:rsidRDefault="007B3BE1" w:rsidP="00015D3C">
            <w:pPr>
              <w:jc w:val="right"/>
              <w:rPr>
                <w:rFonts w:ascii="Arial Narrow" w:hAnsi="Arial Narrow" w:cs="Times New Roman"/>
                <w:color w:val="000000"/>
                <w:sz w:val="22"/>
                <w:szCs w:val="22"/>
              </w:rPr>
            </w:pPr>
            <w:r w:rsidRPr="00CA5AE9">
              <w:rPr>
                <w:rFonts w:ascii="Arial Narrow" w:hAnsi="Arial Narrow" w:cs="Arial"/>
                <w:sz w:val="22"/>
                <w:szCs w:val="22"/>
              </w:rPr>
              <w:t>Valor total do Grupo (D)****</w:t>
            </w: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10174" w:type="dxa"/>
            <w:gridSpan w:val="5"/>
            <w:shd w:val="clear" w:color="auto" w:fill="auto"/>
            <w:noWrap/>
            <w:vAlign w:val="center"/>
          </w:tcPr>
          <w:p w:rsidR="007B3BE1" w:rsidRPr="00CA5AE9" w:rsidRDefault="007B3BE1" w:rsidP="00015D3C">
            <w:pPr>
              <w:spacing w:line="276" w:lineRule="auto"/>
              <w:jc w:val="center"/>
              <w:rPr>
                <w:rFonts w:ascii="Arial Narrow" w:hAnsi="Arial Narrow" w:cs="Times New Roman"/>
                <w:b/>
                <w:color w:val="000000"/>
                <w:sz w:val="22"/>
                <w:szCs w:val="22"/>
              </w:rPr>
            </w:pPr>
          </w:p>
        </w:tc>
      </w:tr>
      <w:tr w:rsidR="007B3BE1" w:rsidRPr="00CA5AE9" w:rsidTr="00FA6A4C">
        <w:trPr>
          <w:trHeight w:val="330"/>
          <w:jc w:val="center"/>
        </w:trPr>
        <w:tc>
          <w:tcPr>
            <w:tcW w:w="10174" w:type="dxa"/>
            <w:gridSpan w:val="5"/>
            <w:shd w:val="clear" w:color="auto" w:fill="D9D9D9" w:themeFill="background1" w:themeFillShade="D9"/>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sz w:val="22"/>
                <w:szCs w:val="22"/>
              </w:rPr>
              <w:t>GRUPO II</w:t>
            </w:r>
          </w:p>
        </w:tc>
      </w:tr>
      <w:tr w:rsidR="007B3BE1" w:rsidRPr="00CA5AE9" w:rsidTr="00FA6A4C">
        <w:trPr>
          <w:trHeight w:val="330"/>
          <w:jc w:val="center"/>
        </w:trPr>
        <w:tc>
          <w:tcPr>
            <w:tcW w:w="10174" w:type="dxa"/>
            <w:gridSpan w:val="5"/>
            <w:shd w:val="clear" w:color="auto" w:fill="auto"/>
            <w:noWrap/>
            <w:vAlign w:val="center"/>
            <w:hideMark/>
          </w:tcPr>
          <w:p w:rsidR="007B3BE1" w:rsidRPr="00CA5AE9" w:rsidRDefault="007B3BE1"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Local de prestação do serviço: Campus Universitário III – S/N – Cidade Universitária, Bananeiras – PB, CEP: 58220-000, Contato Telefônico (83) 3367-5635  </w:t>
            </w: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Item</w:t>
            </w:r>
          </w:p>
        </w:tc>
        <w:tc>
          <w:tcPr>
            <w:tcW w:w="5954" w:type="dxa"/>
            <w:shd w:val="clear" w:color="auto" w:fill="auto"/>
            <w:noWrap/>
            <w:vAlign w:val="center"/>
            <w:hideMark/>
          </w:tcPr>
          <w:p w:rsidR="007B3BE1" w:rsidRPr="00CA5AE9" w:rsidRDefault="007B3BE1" w:rsidP="00015D3C">
            <w:pPr>
              <w:spacing w:line="276" w:lineRule="auto"/>
              <w:jc w:val="both"/>
              <w:rPr>
                <w:rFonts w:ascii="Arial Narrow" w:hAnsi="Arial Narrow" w:cs="Arial"/>
                <w:b/>
                <w:bCs/>
                <w:sz w:val="22"/>
                <w:szCs w:val="22"/>
              </w:rPr>
            </w:pPr>
            <w:r w:rsidRPr="00CA5AE9">
              <w:rPr>
                <w:rFonts w:ascii="Arial Narrow" w:hAnsi="Arial Narrow" w:cs="Arial"/>
                <w:b/>
                <w:bCs/>
                <w:sz w:val="22"/>
                <w:szCs w:val="22"/>
              </w:rPr>
              <w:t>Descrição</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Quant (A)*</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Unit (B)**</w:t>
            </w:r>
          </w:p>
        </w:tc>
        <w:tc>
          <w:tcPr>
            <w:tcW w:w="1259"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Total (C)***</w:t>
            </w:r>
          </w:p>
        </w:tc>
      </w:tr>
      <w:tr w:rsidR="007B3BE1" w:rsidRPr="00CA5AE9" w:rsidTr="00FA6A4C">
        <w:trPr>
          <w:trHeight w:val="613"/>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66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931"/>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99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66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5954" w:type="dxa"/>
            <w:shd w:val="clear" w:color="auto" w:fill="auto"/>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9</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substituição e fornecimento de torneiras inox.</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53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Refrigerador, incluindo substituição e fornecimento de placa eletrônica.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69</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70</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71</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72</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73</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74</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Instalação Split Hi Wall de 18000 a 24000 BTU, incluindo serviço de instalação de até 3m de tubulação frigorífera em cobre de diâmetro </w:t>
            </w:r>
            <w:r w:rsidRPr="00CA5AE9">
              <w:rPr>
                <w:rFonts w:ascii="Arial Narrow" w:hAnsi="Arial Narrow" w:cs="Times New Roman"/>
                <w:color w:val="000000"/>
                <w:sz w:val="22"/>
                <w:szCs w:val="22"/>
              </w:rPr>
              <w:lastRenderedPageBreak/>
              <w:t>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75</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77</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78</w:t>
            </w:r>
          </w:p>
        </w:tc>
        <w:tc>
          <w:tcPr>
            <w:tcW w:w="5954" w:type="dxa"/>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1 ao 77.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8915" w:type="dxa"/>
            <w:gridSpan w:val="4"/>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8915" w:type="dxa"/>
            <w:gridSpan w:val="4"/>
            <w:shd w:val="clear" w:color="auto" w:fill="auto"/>
            <w:noWrap/>
            <w:vAlign w:val="center"/>
          </w:tcPr>
          <w:p w:rsidR="007B3BE1" w:rsidRPr="00CA5AE9" w:rsidRDefault="002F53EA" w:rsidP="00015D3C">
            <w:pPr>
              <w:spacing w:line="276" w:lineRule="auto"/>
              <w:jc w:val="right"/>
              <w:rPr>
                <w:rFonts w:ascii="Arial Narrow" w:hAnsi="Arial Narrow" w:cs="Arial"/>
                <w:sz w:val="22"/>
                <w:szCs w:val="22"/>
              </w:rPr>
            </w:pPr>
            <w:r w:rsidRPr="00CA5AE9">
              <w:rPr>
                <w:rFonts w:ascii="Arial Narrow" w:hAnsi="Arial Narrow" w:cs="Arial"/>
                <w:sz w:val="22"/>
                <w:szCs w:val="22"/>
              </w:rPr>
              <w:t>Valor total do Grupo</w:t>
            </w:r>
            <w:r w:rsidR="007B3BE1" w:rsidRPr="00CA5AE9">
              <w:rPr>
                <w:rFonts w:ascii="Arial Narrow" w:hAnsi="Arial Narrow" w:cs="Arial"/>
                <w:sz w:val="22"/>
                <w:szCs w:val="22"/>
              </w:rPr>
              <w:t xml:space="preserve"> (D)****</w:t>
            </w: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10174" w:type="dxa"/>
            <w:gridSpan w:val="5"/>
            <w:shd w:val="clear" w:color="auto" w:fill="D9D9D9" w:themeFill="background1" w:themeFillShade="D9"/>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sz w:val="22"/>
                <w:szCs w:val="22"/>
              </w:rPr>
              <w:t>GRUPO III</w:t>
            </w:r>
          </w:p>
        </w:tc>
      </w:tr>
      <w:tr w:rsidR="007B3BE1" w:rsidRPr="00CA5AE9" w:rsidTr="00FA6A4C">
        <w:trPr>
          <w:trHeight w:val="330"/>
          <w:jc w:val="center"/>
        </w:trPr>
        <w:tc>
          <w:tcPr>
            <w:tcW w:w="10174" w:type="dxa"/>
            <w:gridSpan w:val="5"/>
            <w:shd w:val="clear" w:color="auto" w:fill="auto"/>
            <w:noWrap/>
            <w:vAlign w:val="center"/>
            <w:hideMark/>
          </w:tcPr>
          <w:p w:rsidR="007B3BE1" w:rsidRPr="00CA5AE9" w:rsidRDefault="007B3BE1"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Local de prestação do serviço: </w:t>
            </w:r>
            <w:r w:rsidRPr="00CA5AE9">
              <w:rPr>
                <w:rFonts w:ascii="Arial Narrow" w:hAnsi="Arial Narrow"/>
                <w:sz w:val="22"/>
                <w:szCs w:val="22"/>
              </w:rPr>
              <w:t>Biblioteca Central da UFPB, S/N, CAMPUS I, Cidade Universitária, João Pessoa/PB, CEP:58051-900, TELEFONE: (83) 3216-7099 / 3216-7206, EMAIL: secretaria@biblioteca.ufpb.br</w:t>
            </w: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item</w:t>
            </w:r>
          </w:p>
        </w:tc>
        <w:tc>
          <w:tcPr>
            <w:tcW w:w="5954"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Descrição</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Quant (A)*</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Unit (B)**</w:t>
            </w:r>
          </w:p>
        </w:tc>
        <w:tc>
          <w:tcPr>
            <w:tcW w:w="1259"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Total (C)***</w:t>
            </w: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165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169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179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181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189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198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199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termostato.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placa eletrônica.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Instalação Split Hi Wall de 18000 a 24000 BTU, incluindo serviço de instalação de até 3m de tubulação frigorífera em cobre de diâmetro </w:t>
            </w:r>
            <w:r w:rsidRPr="00CA5AE9">
              <w:rPr>
                <w:rFonts w:ascii="Arial Narrow" w:hAnsi="Arial Narrow" w:cs="Times New Roman"/>
                <w:color w:val="000000"/>
                <w:sz w:val="22"/>
                <w:szCs w:val="22"/>
              </w:rPr>
              <w:lastRenderedPageBreak/>
              <w:t>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219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220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Piso-Teto de 24.000 à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8915" w:type="dxa"/>
            <w:gridSpan w:val="4"/>
            <w:shd w:val="clear" w:color="auto" w:fill="auto"/>
            <w:noWrap/>
            <w:vAlign w:val="center"/>
          </w:tcPr>
          <w:p w:rsidR="007B3BE1" w:rsidRPr="00CA5AE9" w:rsidRDefault="007B3BE1" w:rsidP="00015D3C">
            <w:pPr>
              <w:spacing w:line="276" w:lineRule="auto"/>
              <w:jc w:val="right"/>
              <w:rPr>
                <w:rFonts w:ascii="Arial Narrow" w:hAnsi="Arial Narrow" w:cs="Arial"/>
                <w:sz w:val="22"/>
                <w:szCs w:val="22"/>
              </w:rPr>
            </w:pPr>
            <w:r w:rsidRPr="00CA5AE9">
              <w:rPr>
                <w:rFonts w:ascii="Arial Narrow" w:hAnsi="Arial Narrow" w:cs="Arial"/>
                <w:sz w:val="22"/>
                <w:szCs w:val="22"/>
              </w:rPr>
              <w:t>Valor total do Grupo (D)****</w:t>
            </w: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10174" w:type="dxa"/>
            <w:gridSpan w:val="5"/>
            <w:shd w:val="clear" w:color="auto" w:fill="D9D9D9" w:themeFill="background1" w:themeFillShade="D9"/>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sz w:val="22"/>
                <w:szCs w:val="22"/>
              </w:rPr>
              <w:t>GRUPO IV</w:t>
            </w:r>
          </w:p>
        </w:tc>
      </w:tr>
      <w:tr w:rsidR="007B3BE1" w:rsidRPr="00CA5AE9" w:rsidTr="00FA6A4C">
        <w:trPr>
          <w:trHeight w:val="330"/>
          <w:jc w:val="center"/>
        </w:trPr>
        <w:tc>
          <w:tcPr>
            <w:tcW w:w="10174" w:type="dxa"/>
            <w:gridSpan w:val="5"/>
            <w:shd w:val="clear" w:color="auto" w:fill="auto"/>
            <w:noWrap/>
            <w:vAlign w:val="center"/>
            <w:hideMark/>
          </w:tcPr>
          <w:p w:rsidR="007B3BE1" w:rsidRPr="00CA5AE9" w:rsidRDefault="007B3BE1"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Local de prestação do serviço: Av. Santa Elisabete, s/n, Rio Tinto – PB, CEP 58297-000, contatos (83) 3291-4509/4503, e-mail: </w:t>
            </w:r>
            <w:hyperlink r:id="rId24" w:history="1">
              <w:r w:rsidRPr="00CA5AE9">
                <w:rPr>
                  <w:rStyle w:val="Hyperlink"/>
                  <w:rFonts w:ascii="Arial Narrow" w:hAnsi="Arial Narrow" w:cs="Arial"/>
                  <w:sz w:val="22"/>
                  <w:szCs w:val="22"/>
                </w:rPr>
                <w:t>administração@ccae.ufpb.br</w:t>
              </w:r>
            </w:hyperlink>
            <w:r w:rsidRPr="00CA5AE9">
              <w:rPr>
                <w:rFonts w:ascii="Arial Narrow" w:hAnsi="Arial Narrow" w:cs="Arial"/>
                <w:sz w:val="22"/>
                <w:szCs w:val="22"/>
              </w:rPr>
              <w:t xml:space="preserve">; e Estrada Engenho Novo, s/n, Mamanguape – PB, CEP 58280-000, (83) 3292-9454, e-mail: </w:t>
            </w:r>
            <w:hyperlink r:id="rId25" w:history="1">
              <w:r w:rsidRPr="00CA5AE9">
                <w:rPr>
                  <w:rStyle w:val="Hyperlink"/>
                  <w:rFonts w:ascii="Arial Narrow" w:hAnsi="Arial Narrow" w:cs="Arial"/>
                  <w:sz w:val="22"/>
                  <w:szCs w:val="22"/>
                </w:rPr>
                <w:t>administração@ccae.ufpb.br</w:t>
              </w:r>
            </w:hyperlink>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item</w:t>
            </w:r>
          </w:p>
        </w:tc>
        <w:tc>
          <w:tcPr>
            <w:tcW w:w="5954"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Descrição</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Quant (A)*</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Unit (B)**</w:t>
            </w:r>
          </w:p>
        </w:tc>
        <w:tc>
          <w:tcPr>
            <w:tcW w:w="1259"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Total (C)***</w:t>
            </w: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Janela de 7.500 à 18.000 BTU´s, incluindo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com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229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turbina de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230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 de Ar-Condicionado tipo Janela de 7.500 à 18.000 BTU´s,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239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246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249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259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262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Piso-Teto de 24.000 à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coluna,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269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coluna, incluindo substituição e fornecimento de torneira inox.</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gelágua, incluindo substituição e fornecimento de Torneira plástica.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5</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borracha de vedação.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o serviço de conserto de vazamento de gás refrigerante e recarga de gás R-134ª.</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freezer horizontal, incluindo substituição e fornecimento de compressor.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freezer horizontal,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279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placa eletrônica.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Frigobar, incluindo substituição e fornecimento de termostato.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lastRenderedPageBreak/>
              <w:t>284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8</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A"/>
                <w:sz w:val="22"/>
                <w:szCs w:val="22"/>
              </w:rPr>
            </w:pPr>
            <w:r w:rsidRPr="00CA5AE9">
              <w:rPr>
                <w:rFonts w:ascii="Arial Narrow" w:hAnsi="Arial Narrow" w:cs="Times New Roman"/>
                <w:color w:val="00000A"/>
                <w:sz w:val="22"/>
                <w:szCs w:val="22"/>
              </w:rPr>
              <w:t>287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8915" w:type="dxa"/>
            <w:gridSpan w:val="4"/>
            <w:shd w:val="clear" w:color="auto" w:fill="auto"/>
            <w:noWrap/>
            <w:vAlign w:val="center"/>
          </w:tcPr>
          <w:p w:rsidR="007B3BE1" w:rsidRPr="00CA5AE9" w:rsidRDefault="007B3BE1" w:rsidP="00015D3C">
            <w:pPr>
              <w:spacing w:line="276" w:lineRule="auto"/>
              <w:jc w:val="right"/>
              <w:rPr>
                <w:rFonts w:ascii="Arial Narrow" w:hAnsi="Arial Narrow" w:cs="Arial"/>
                <w:sz w:val="22"/>
                <w:szCs w:val="22"/>
              </w:rPr>
            </w:pPr>
            <w:r w:rsidRPr="00CA5AE9">
              <w:rPr>
                <w:rFonts w:ascii="Arial Narrow" w:hAnsi="Arial Narrow" w:cs="Arial"/>
                <w:sz w:val="22"/>
                <w:szCs w:val="22"/>
              </w:rPr>
              <w:t>Valor total de do Grupo (D)****</w:t>
            </w: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10174" w:type="dxa"/>
            <w:gridSpan w:val="5"/>
            <w:shd w:val="clear" w:color="auto" w:fill="D9D9D9" w:themeFill="background1" w:themeFillShade="D9"/>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sz w:val="22"/>
                <w:szCs w:val="22"/>
              </w:rPr>
              <w:t>GRUPO V</w:t>
            </w:r>
          </w:p>
        </w:tc>
      </w:tr>
      <w:tr w:rsidR="007B3BE1" w:rsidRPr="00CA5AE9" w:rsidTr="00FA6A4C">
        <w:trPr>
          <w:trHeight w:val="330"/>
          <w:jc w:val="center"/>
        </w:trPr>
        <w:tc>
          <w:tcPr>
            <w:tcW w:w="10174" w:type="dxa"/>
            <w:gridSpan w:val="5"/>
            <w:shd w:val="clear" w:color="auto" w:fill="auto"/>
            <w:noWrap/>
            <w:vAlign w:val="center"/>
            <w:hideMark/>
          </w:tcPr>
          <w:p w:rsidR="007B3BE1" w:rsidRPr="00CA5AE9" w:rsidRDefault="007B3BE1"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Local de prestação do serviço: Rua Luiz Grande, s/n, Bairro Frei Damião, CEP: 58540-000, Sumé – PB, contato (83) 3353-1850/1862, e-mail: </w:t>
            </w:r>
            <w:hyperlink r:id="rId26" w:history="1">
              <w:r w:rsidRPr="00CA5AE9">
                <w:rPr>
                  <w:rStyle w:val="Hyperlink"/>
                  <w:rFonts w:ascii="Arial Narrow" w:hAnsi="Arial Narrow" w:cs="Arial"/>
                  <w:color w:val="auto"/>
                  <w:sz w:val="22"/>
                  <w:szCs w:val="22"/>
                  <w:u w:val="none"/>
                </w:rPr>
                <w:t>danielmedeiros2006@gmail.com</w:t>
              </w:r>
            </w:hyperlink>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item</w:t>
            </w:r>
          </w:p>
        </w:tc>
        <w:tc>
          <w:tcPr>
            <w:tcW w:w="5954"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Descrição</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Quant (A)*</w:t>
            </w:r>
          </w:p>
        </w:tc>
        <w:tc>
          <w:tcPr>
            <w:tcW w:w="992"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Unit (B)**</w:t>
            </w:r>
          </w:p>
        </w:tc>
        <w:tc>
          <w:tcPr>
            <w:tcW w:w="1259" w:type="dxa"/>
            <w:shd w:val="clear" w:color="auto" w:fill="auto"/>
            <w:noWrap/>
            <w:vAlign w:val="center"/>
            <w:hideMark/>
          </w:tcPr>
          <w:p w:rsidR="007B3BE1" w:rsidRPr="00CA5AE9" w:rsidRDefault="007B3BE1" w:rsidP="00015D3C">
            <w:pPr>
              <w:spacing w:line="276" w:lineRule="auto"/>
              <w:jc w:val="center"/>
              <w:rPr>
                <w:rFonts w:ascii="Arial Narrow" w:hAnsi="Arial Narrow" w:cs="Arial"/>
                <w:b/>
                <w:bCs/>
                <w:sz w:val="22"/>
                <w:szCs w:val="22"/>
              </w:rPr>
            </w:pPr>
            <w:r w:rsidRPr="00CA5AE9">
              <w:rPr>
                <w:rFonts w:ascii="Arial Narrow" w:hAnsi="Arial Narrow" w:cs="Arial"/>
                <w:b/>
                <w:bCs/>
                <w:sz w:val="22"/>
                <w:szCs w:val="22"/>
              </w:rPr>
              <w:t>Valor Total (C)***</w:t>
            </w: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9.000 a 12.000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289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18.000 a 24.000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76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Hi Wall com capacidade de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69</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Split Piso-Teto com capacidade de 24.000 à 30.000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de aparelho de Ar-Condicionado tipo Janela  com capacidade de 7.500 à 18.000 BTUS, descrição dos serviços em anexo.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gelágua, consistindo em limpeza física,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industrial (4 ou 3 torneiras),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preventiva em bebedouro tipo coluna, consistindo em limpeza física, substituição e fornecimento do filtro de água, revisão do sistema de refrigeração e elétrico.</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6</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296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correção de vazamentos de gás nas unidades (evaporadora ou condensadora) ou na tubulação frigorífera, e recarga completa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hideMark/>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299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9.000 a 12.000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309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312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18.000 a 24.000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correção de vazamentos de gás nas unidades (evaporadora ou condensadora) ou na tubulação frigorífera, e recarga de gás refrigerante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R-410.</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complemento de Gás R-22.</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o serviço de conserto de placa.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319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turbina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evaporadora.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ventilador do motor da unidade Externa.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aparelhos de Ar-Condicionado tipo Split Hi Wall de 30.000 BTU, incluindo substituição e fornecimento de capacitor.</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323</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Manutenção corretiva em bebedouro tipo industrial (4 ou 3 torneiras), incluindo o serviço de conserto de vazamento de gás refrigerante e recarga de gás R134a.</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324</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compressor.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325</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Manutenção corretiva em bebedouro tipo industrial (4 ou 3 torneiras), incluindo substituição e fornecimento de termost.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326</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o serviço de conserto de vazamento de gás refrigerante e recarga de gás R-134ª.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327</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Arial"/>
                <w:color w:val="000000"/>
                <w:sz w:val="22"/>
                <w:szCs w:val="22"/>
              </w:rPr>
              <w:t xml:space="preserve">Manutenção corretiva em Refrigerador, incluindo substituição e fornecimento de borracha de vedação.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328</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12000 BTU, incluindo serviço de instalação de até 3m de tubulação frigorífera em cobre com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329</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Instalação Split Hi Wall de 18000 a 24000 BTU, incluindo serviço de instalação de até 3m de tubulação frigorífera em cobre de diâmetro adequado, tubo esponjoso, cabo de energia PP adequado até 4m, parafusos e buchas necessários, instalação e fornecimento do suporte para condensadora, fita PVC para acabamento e demais itens e procedimentos para instalação conforme recomendações do fabricante.</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2</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330</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18000 a 30000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10</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331</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Fornecimento de serviços e peças para equipamentos de refrigeração em geral, não inclusos nos itens de 288 a 330 e 332. </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977"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332</w:t>
            </w:r>
          </w:p>
        </w:tc>
        <w:tc>
          <w:tcPr>
            <w:tcW w:w="5954" w:type="dxa"/>
            <w:tcBorders>
              <w:top w:val="nil"/>
              <w:left w:val="nil"/>
              <w:bottom w:val="single" w:sz="4" w:space="0" w:color="auto"/>
              <w:right w:val="single" w:sz="4" w:space="0" w:color="auto"/>
            </w:tcBorders>
            <w:shd w:val="clear" w:color="auto" w:fill="auto"/>
            <w:noWrap/>
            <w:vAlign w:val="bottom"/>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Desinstalação das unidades evaporadora e condensadora, incluindo remoção dos suportes e tubulação frigorífera em aparelhos Split Hi Wall de 9000 a 12000 BTU.</w:t>
            </w:r>
          </w:p>
        </w:tc>
        <w:tc>
          <w:tcPr>
            <w:tcW w:w="992" w:type="dxa"/>
            <w:shd w:val="clear" w:color="auto" w:fill="auto"/>
            <w:noWrap/>
            <w:vAlign w:val="center"/>
          </w:tcPr>
          <w:p w:rsidR="007B3BE1" w:rsidRPr="00CA5AE9" w:rsidRDefault="007B3BE1"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4</w:t>
            </w:r>
          </w:p>
        </w:tc>
        <w:tc>
          <w:tcPr>
            <w:tcW w:w="992" w:type="dxa"/>
            <w:shd w:val="clear" w:color="auto" w:fill="auto"/>
            <w:noWrap/>
            <w:vAlign w:val="center"/>
          </w:tcPr>
          <w:p w:rsidR="007B3BE1" w:rsidRPr="00CA5AE9" w:rsidRDefault="007B3BE1" w:rsidP="00015D3C">
            <w:pPr>
              <w:spacing w:line="276" w:lineRule="auto"/>
              <w:jc w:val="center"/>
              <w:rPr>
                <w:rFonts w:ascii="Arial Narrow" w:hAnsi="Arial Narrow" w:cs="Arial"/>
                <w:sz w:val="22"/>
                <w:szCs w:val="22"/>
              </w:rPr>
            </w:pP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r w:rsidR="007B3BE1" w:rsidRPr="00CA5AE9" w:rsidTr="00FA6A4C">
        <w:trPr>
          <w:trHeight w:val="330"/>
          <w:jc w:val="center"/>
        </w:trPr>
        <w:tc>
          <w:tcPr>
            <w:tcW w:w="8915" w:type="dxa"/>
            <w:gridSpan w:val="4"/>
            <w:shd w:val="clear" w:color="auto" w:fill="auto"/>
            <w:noWrap/>
            <w:vAlign w:val="center"/>
          </w:tcPr>
          <w:p w:rsidR="007B3BE1" w:rsidRPr="00CA5AE9" w:rsidRDefault="007B3BE1" w:rsidP="00015D3C">
            <w:pPr>
              <w:spacing w:line="276" w:lineRule="auto"/>
              <w:jc w:val="right"/>
              <w:rPr>
                <w:rFonts w:ascii="Arial Narrow" w:hAnsi="Arial Narrow" w:cs="Arial"/>
                <w:sz w:val="22"/>
                <w:szCs w:val="22"/>
              </w:rPr>
            </w:pPr>
            <w:r w:rsidRPr="00CA5AE9">
              <w:rPr>
                <w:rFonts w:ascii="Arial Narrow" w:hAnsi="Arial Narrow" w:cs="Arial"/>
                <w:sz w:val="22"/>
                <w:szCs w:val="22"/>
              </w:rPr>
              <w:t>Valor total de do Grupo (D)****</w:t>
            </w:r>
          </w:p>
        </w:tc>
        <w:tc>
          <w:tcPr>
            <w:tcW w:w="1259" w:type="dxa"/>
            <w:shd w:val="clear" w:color="auto" w:fill="auto"/>
            <w:noWrap/>
            <w:vAlign w:val="center"/>
          </w:tcPr>
          <w:p w:rsidR="007B3BE1" w:rsidRPr="00CA5AE9" w:rsidRDefault="007B3BE1" w:rsidP="00015D3C">
            <w:pPr>
              <w:spacing w:line="276" w:lineRule="auto"/>
              <w:jc w:val="both"/>
              <w:rPr>
                <w:rFonts w:ascii="Arial Narrow" w:hAnsi="Arial Narrow" w:cs="Arial"/>
                <w:sz w:val="22"/>
                <w:szCs w:val="22"/>
              </w:rPr>
            </w:pPr>
          </w:p>
        </w:tc>
      </w:tr>
    </w:tbl>
    <w:p w:rsidR="007B3BE1" w:rsidRPr="00CA5AE9" w:rsidRDefault="007B3BE1" w:rsidP="00015D3C">
      <w:pPr>
        <w:pStyle w:val="Corpodetexto21"/>
        <w:spacing w:line="276" w:lineRule="auto"/>
        <w:ind w:firstLine="0"/>
        <w:rPr>
          <w:rFonts w:ascii="Arial Narrow" w:hAnsi="Arial Narrow" w:cs="Arial"/>
          <w:b/>
          <w:bCs/>
          <w:sz w:val="22"/>
          <w:szCs w:val="22"/>
        </w:rPr>
      </w:pP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Declaramos que nos preços propostos já estão inclusos todos os custos e despesas inerentes a execução do objeto, bem como os impostos, taxas, contribuições sociais, fretes e outros que venham a incidir sobre esse.</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Declaramos ter conhecimento de todos os aspectos que envolvem a realização do objeto, e concordamos com todas as condições constantes no Edital e seus anexos;</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Declaramos que os produtos a serem utilizados na prestação dos serviços ofertados, serão de fabricação recente, com prazo de validade não inferior a 01 (um) ano ou que, quando da sua entrega, não poderão ter transcorrido mais de 25% (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Prazo de Validade da Proposta: 60 (sessenta) dias;</w:t>
      </w:r>
    </w:p>
    <w:p w:rsidR="007B3BE1" w:rsidRPr="00CA5AE9" w:rsidRDefault="007B3BE1" w:rsidP="00015D3C">
      <w:pPr>
        <w:numPr>
          <w:ilvl w:val="0"/>
          <w:numId w:val="35"/>
        </w:numPr>
        <w:suppressAutoHyphens/>
        <w:spacing w:line="276" w:lineRule="auto"/>
        <w:ind w:left="0" w:firstLine="0"/>
        <w:jc w:val="both"/>
        <w:rPr>
          <w:rFonts w:ascii="Arial Narrow" w:hAnsi="Arial Narrow" w:cs="Arial"/>
          <w:b/>
          <w:sz w:val="22"/>
          <w:szCs w:val="22"/>
        </w:rPr>
      </w:pPr>
    </w:p>
    <w:p w:rsidR="007B3BE1" w:rsidRPr="00CA5AE9" w:rsidRDefault="007B3BE1" w:rsidP="00015D3C">
      <w:pPr>
        <w:numPr>
          <w:ilvl w:val="0"/>
          <w:numId w:val="35"/>
        </w:numPr>
        <w:suppressAutoHyphens/>
        <w:spacing w:line="276" w:lineRule="auto"/>
        <w:ind w:left="0" w:firstLine="0"/>
        <w:jc w:val="both"/>
        <w:rPr>
          <w:rFonts w:ascii="Arial Narrow" w:hAnsi="Arial Narrow" w:cs="Arial"/>
          <w:b/>
          <w:sz w:val="22"/>
          <w:szCs w:val="22"/>
        </w:rPr>
      </w:pPr>
      <w:r w:rsidRPr="00CA5AE9">
        <w:rPr>
          <w:rFonts w:ascii="Arial Narrow" w:hAnsi="Arial Narrow" w:cs="Arial"/>
          <w:b/>
          <w:sz w:val="22"/>
          <w:szCs w:val="22"/>
        </w:rPr>
        <w:t>Dados da Empresa:</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(RAZÃO SOCIAL)</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CNPJ(MF): nº 99.999.999/999-11</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(Endereço, Bairro, CEP, Cidade, Estado)</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Telefone: (XX) XXXX-XXXX</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E-mail: email@provedor.com.br</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Sócio/Titular/Diretor: NOME DO SÓCIO/TITULAR/DIRETOR, portador(a) da Carteira de Identidade RG nº XXXXXX – SSP-XX, e do CPF(MF) nº 999.999.999-99</w:t>
      </w:r>
    </w:p>
    <w:p w:rsidR="007B3BE1" w:rsidRPr="00CA5AE9" w:rsidRDefault="007B3BE1" w:rsidP="00015D3C">
      <w:pPr>
        <w:numPr>
          <w:ilvl w:val="0"/>
          <w:numId w:val="35"/>
        </w:numPr>
        <w:suppressAutoHyphens/>
        <w:spacing w:line="276" w:lineRule="auto"/>
        <w:ind w:left="0" w:firstLine="0"/>
        <w:jc w:val="both"/>
        <w:rPr>
          <w:rFonts w:ascii="Arial Narrow" w:hAnsi="Arial Narrow" w:cs="Arial"/>
          <w:b/>
          <w:sz w:val="22"/>
          <w:szCs w:val="22"/>
        </w:rPr>
      </w:pPr>
      <w:r w:rsidRPr="00CA5AE9">
        <w:rPr>
          <w:rFonts w:ascii="Arial Narrow" w:hAnsi="Arial Narrow" w:cs="Arial"/>
          <w:b/>
          <w:sz w:val="22"/>
          <w:szCs w:val="22"/>
        </w:rPr>
        <w:t>Dados Bancários:</w:t>
      </w:r>
    </w:p>
    <w:p w:rsidR="007B3BE1" w:rsidRPr="00CA5AE9" w:rsidRDefault="007B3BE1" w:rsidP="00015D3C">
      <w:pPr>
        <w:numPr>
          <w:ilvl w:val="0"/>
          <w:numId w:val="35"/>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Banco: 000 – Nome do Banco S/A; Agência: 9999-9; Conta Corrente: 999.999-9</w:t>
      </w:r>
    </w:p>
    <w:p w:rsidR="007B3BE1" w:rsidRPr="00CA5AE9" w:rsidRDefault="007B3BE1" w:rsidP="00015D3C">
      <w:pPr>
        <w:pStyle w:val="Corpodetexto21"/>
        <w:numPr>
          <w:ilvl w:val="0"/>
          <w:numId w:val="35"/>
        </w:numPr>
        <w:spacing w:line="276" w:lineRule="auto"/>
        <w:ind w:left="0" w:firstLine="0"/>
        <w:rPr>
          <w:rFonts w:ascii="Arial Narrow" w:hAnsi="Arial Narrow" w:cs="Arial"/>
          <w:b/>
          <w:bCs/>
          <w:sz w:val="22"/>
          <w:szCs w:val="22"/>
        </w:rPr>
      </w:pPr>
    </w:p>
    <w:p w:rsidR="007B3BE1" w:rsidRPr="00CA5AE9" w:rsidRDefault="007B3BE1" w:rsidP="00015D3C">
      <w:pPr>
        <w:numPr>
          <w:ilvl w:val="0"/>
          <w:numId w:val="35"/>
        </w:numPr>
        <w:suppressAutoHyphens/>
        <w:autoSpaceDE w:val="0"/>
        <w:autoSpaceDN w:val="0"/>
        <w:adjustRightInd w:val="0"/>
        <w:spacing w:line="276" w:lineRule="auto"/>
        <w:ind w:left="0" w:firstLine="0"/>
        <w:jc w:val="both"/>
        <w:rPr>
          <w:rFonts w:ascii="Arial Narrow" w:hAnsi="Arial Narrow" w:cs="Arial"/>
          <w:sz w:val="22"/>
          <w:szCs w:val="22"/>
        </w:rPr>
      </w:pPr>
      <w:r w:rsidRPr="00CA5AE9">
        <w:rPr>
          <w:rFonts w:ascii="Arial Narrow" w:hAnsi="Arial Narrow" w:cs="Arial"/>
          <w:sz w:val="22"/>
          <w:szCs w:val="22"/>
        </w:rPr>
        <w:t>____________________, em ___ de ______________ de ________</w:t>
      </w:r>
    </w:p>
    <w:p w:rsidR="007B3BE1" w:rsidRPr="004F2B96" w:rsidRDefault="004F2B96" w:rsidP="00EF78DC">
      <w:pPr>
        <w:numPr>
          <w:ilvl w:val="0"/>
          <w:numId w:val="35"/>
        </w:numPr>
        <w:suppressAutoHyphens/>
        <w:spacing w:line="276" w:lineRule="auto"/>
        <w:ind w:left="0" w:firstLine="0"/>
        <w:jc w:val="both"/>
        <w:rPr>
          <w:rFonts w:ascii="Arial Narrow" w:hAnsi="Arial Narrow"/>
          <w:sz w:val="22"/>
          <w:szCs w:val="22"/>
        </w:rPr>
      </w:pPr>
      <w:r w:rsidRPr="004F2B96">
        <w:rPr>
          <w:rFonts w:ascii="Arial Narrow" w:hAnsi="Arial Narrow" w:cs="Arial"/>
          <w:sz w:val="22"/>
          <w:szCs w:val="22"/>
        </w:rPr>
        <w:t xml:space="preserve"> </w:t>
      </w:r>
      <w:r w:rsidR="007B3BE1" w:rsidRPr="004F2B96">
        <w:rPr>
          <w:rFonts w:ascii="Arial Narrow" w:hAnsi="Arial Narrow" w:cs="Arial"/>
          <w:sz w:val="22"/>
          <w:szCs w:val="22"/>
        </w:rPr>
        <w:t>(representante legal do licitante/ consórcio, no âmbito da licitação, com identificação completa)</w:t>
      </w:r>
    </w:p>
    <w:p w:rsidR="00BC1536" w:rsidRPr="00CA5AE9" w:rsidRDefault="00BC1536" w:rsidP="00015D3C">
      <w:pPr>
        <w:jc w:val="center"/>
        <w:rPr>
          <w:rFonts w:ascii="Arial Narrow" w:hAnsi="Arial Narrow"/>
          <w:b/>
          <w:sz w:val="22"/>
          <w:szCs w:val="22"/>
        </w:rPr>
      </w:pPr>
      <w:r w:rsidRPr="00CA5AE9">
        <w:rPr>
          <w:rFonts w:ascii="Arial Narrow" w:hAnsi="Arial Narrow"/>
          <w:b/>
          <w:sz w:val="22"/>
          <w:szCs w:val="22"/>
        </w:rPr>
        <w:lastRenderedPageBreak/>
        <w:t>ANEXO VI</w:t>
      </w:r>
    </w:p>
    <w:p w:rsidR="00D25E74" w:rsidRPr="00CA5AE9" w:rsidRDefault="00BC1536" w:rsidP="00015D3C">
      <w:pPr>
        <w:jc w:val="center"/>
        <w:rPr>
          <w:rFonts w:ascii="Arial Narrow" w:hAnsi="Arial Narrow"/>
          <w:b/>
          <w:sz w:val="22"/>
          <w:szCs w:val="22"/>
        </w:rPr>
      </w:pPr>
      <w:r w:rsidRPr="00CA5AE9">
        <w:rPr>
          <w:rFonts w:ascii="Arial Narrow" w:hAnsi="Arial Narrow"/>
          <w:b/>
          <w:sz w:val="22"/>
          <w:szCs w:val="22"/>
        </w:rPr>
        <w:t>MODELO DE ORDEM DE SERVIÇO</w:t>
      </w:r>
    </w:p>
    <w:p w:rsidR="00D25E74" w:rsidRPr="00CA5AE9" w:rsidRDefault="00D25E74" w:rsidP="00015D3C">
      <w:pPr>
        <w:jc w:val="center"/>
        <w:rPr>
          <w:rFonts w:ascii="Arial Narrow" w:hAnsi="Arial Narrow"/>
          <w:b/>
          <w:sz w:val="22"/>
          <w:szCs w:val="22"/>
        </w:rPr>
      </w:pPr>
    </w:p>
    <w:p w:rsidR="00D25E74" w:rsidRPr="00CA5AE9" w:rsidRDefault="00D25E74" w:rsidP="00015D3C">
      <w:pPr>
        <w:jc w:val="center"/>
        <w:rPr>
          <w:rFonts w:ascii="Arial Narrow" w:hAnsi="Arial Narrow"/>
          <w:sz w:val="22"/>
          <w:szCs w:val="22"/>
        </w:rPr>
      </w:pPr>
      <w:r w:rsidRPr="00CA5AE9">
        <w:rPr>
          <w:rFonts w:ascii="Arial Narrow" w:hAnsi="Arial Narrow"/>
          <w:sz w:val="22"/>
          <w:szCs w:val="22"/>
        </w:rPr>
        <w:t>Nos termos do art. 55 da lei 8.666/93</w:t>
      </w:r>
    </w:p>
    <w:p w:rsidR="00D25E74" w:rsidRPr="00CA5AE9" w:rsidRDefault="00D25E74" w:rsidP="00015D3C">
      <w:pPr>
        <w:jc w:val="center"/>
        <w:rPr>
          <w:rFonts w:ascii="Arial Narrow" w:hAnsi="Arial Narrow"/>
          <w:sz w:val="22"/>
          <w:szCs w:val="22"/>
        </w:rPr>
      </w:pPr>
      <w:r w:rsidRPr="00CA5AE9">
        <w:rPr>
          <w:rFonts w:ascii="Arial Narrow" w:hAnsi="Arial Narrow"/>
          <w:sz w:val="22"/>
          <w:szCs w:val="22"/>
        </w:rPr>
        <w:t>(  ) Concorrência   (  ) Tomada de preços  (  ) Pregão  (  ) Dispensa</w:t>
      </w:r>
    </w:p>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sz w:val="22"/>
          <w:szCs w:val="22"/>
        </w:rPr>
      </w:pPr>
      <w:r w:rsidRPr="00CA5AE9">
        <w:rPr>
          <w:rFonts w:ascii="Arial Narrow" w:hAnsi="Arial Narrow"/>
          <w:sz w:val="22"/>
          <w:szCs w:val="22"/>
        </w:rPr>
        <w:t>Processo: xxxxx</w:t>
      </w:r>
    </w:p>
    <w:tbl>
      <w:tblPr>
        <w:tblW w:w="8789" w:type="dxa"/>
        <w:tblInd w:w="-72" w:type="dxa"/>
        <w:tblCellMar>
          <w:left w:w="70" w:type="dxa"/>
          <w:right w:w="70" w:type="dxa"/>
        </w:tblCellMar>
        <w:tblLook w:val="04A0" w:firstRow="1" w:lastRow="0" w:firstColumn="1" w:lastColumn="0" w:noHBand="0" w:noVBand="1"/>
      </w:tblPr>
      <w:tblGrid>
        <w:gridCol w:w="1896"/>
        <w:gridCol w:w="6893"/>
      </w:tblGrid>
      <w:tr w:rsidR="00D25E74" w:rsidRPr="00CA5AE9" w:rsidTr="006237CB">
        <w:trPr>
          <w:trHeight w:val="300"/>
        </w:trPr>
        <w:tc>
          <w:tcPr>
            <w:tcW w:w="8789" w:type="dxa"/>
            <w:gridSpan w:val="2"/>
            <w:tcBorders>
              <w:top w:val="single" w:sz="4" w:space="0" w:color="auto"/>
              <w:left w:val="single" w:sz="4" w:space="0" w:color="auto"/>
              <w:bottom w:val="single" w:sz="4" w:space="0" w:color="auto"/>
              <w:right w:val="single" w:sz="4" w:space="0" w:color="auto"/>
            </w:tcBorders>
            <w:shd w:val="clear" w:color="000000" w:fill="8DB4E3"/>
            <w:noWrap/>
            <w:vAlign w:val="bottom"/>
            <w:hideMark/>
          </w:tcPr>
          <w:p w:rsidR="00D25E74" w:rsidRPr="00CA5AE9" w:rsidRDefault="00D25E74" w:rsidP="00015D3C">
            <w:pPr>
              <w:jc w:val="center"/>
              <w:rPr>
                <w:rFonts w:ascii="Arial Narrow" w:hAnsi="Arial Narrow" w:cs="Times New Roman"/>
                <w:color w:val="000000"/>
                <w:sz w:val="22"/>
                <w:szCs w:val="22"/>
              </w:rPr>
            </w:pPr>
            <w:r w:rsidRPr="00CA5AE9">
              <w:rPr>
                <w:rFonts w:ascii="Arial Narrow" w:hAnsi="Arial Narrow" w:cs="Times New Roman"/>
                <w:color w:val="000000"/>
                <w:sz w:val="22"/>
                <w:szCs w:val="22"/>
              </w:rPr>
              <w:t>1 - IDENTIFICAÇÃO DO PEDIDO</w:t>
            </w:r>
          </w:p>
        </w:tc>
      </w:tr>
      <w:tr w:rsidR="00D25E74" w:rsidRPr="00CA5AE9" w:rsidTr="006237CB">
        <w:trPr>
          <w:trHeight w:val="300"/>
        </w:trPr>
        <w:tc>
          <w:tcPr>
            <w:tcW w:w="1896" w:type="dxa"/>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Nº OS:</w:t>
            </w:r>
          </w:p>
        </w:tc>
        <w:tc>
          <w:tcPr>
            <w:tcW w:w="6893"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Unidade demandante </w:t>
            </w:r>
          </w:p>
        </w:tc>
      </w:tr>
      <w:tr w:rsidR="00D25E74" w:rsidRPr="00CA5AE9" w:rsidTr="006237CB">
        <w:trPr>
          <w:trHeight w:val="300"/>
        </w:trPr>
        <w:tc>
          <w:tcPr>
            <w:tcW w:w="1896" w:type="dxa"/>
            <w:tcBorders>
              <w:top w:val="nil"/>
              <w:left w:val="single" w:sz="4" w:space="0" w:color="auto"/>
              <w:bottom w:val="nil"/>
              <w:right w:val="single" w:sz="4" w:space="0" w:color="auto"/>
            </w:tcBorders>
            <w:shd w:val="clear" w:color="auto" w:fill="auto"/>
            <w:noWrap/>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 xml:space="preserve">Data de emissão </w:t>
            </w:r>
          </w:p>
        </w:tc>
        <w:tc>
          <w:tcPr>
            <w:tcW w:w="6893" w:type="dxa"/>
            <w:tcBorders>
              <w:top w:val="nil"/>
              <w:left w:val="nil"/>
              <w:bottom w:val="nil"/>
              <w:right w:val="single" w:sz="4" w:space="0" w:color="auto"/>
            </w:tcBorders>
            <w:shd w:val="clear" w:color="auto" w:fill="auto"/>
            <w:noWrap/>
            <w:vAlign w:val="bottom"/>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Objeto/Serviço:</w:t>
            </w:r>
          </w:p>
        </w:tc>
      </w:tr>
      <w:tr w:rsidR="00D25E74" w:rsidRPr="00CA5AE9" w:rsidTr="006237CB">
        <w:trPr>
          <w:trHeight w:val="360"/>
        </w:trPr>
        <w:tc>
          <w:tcPr>
            <w:tcW w:w="1896" w:type="dxa"/>
            <w:tcBorders>
              <w:top w:val="nil"/>
              <w:left w:val="single" w:sz="4" w:space="0" w:color="auto"/>
              <w:bottom w:val="nil"/>
              <w:right w:val="single" w:sz="4" w:space="0" w:color="auto"/>
            </w:tcBorders>
            <w:shd w:val="clear" w:color="auto" w:fill="auto"/>
            <w:noWrap/>
            <w:vAlign w:val="center"/>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____/____/____</w:t>
            </w:r>
          </w:p>
        </w:tc>
        <w:tc>
          <w:tcPr>
            <w:tcW w:w="6893" w:type="dxa"/>
            <w:tcBorders>
              <w:top w:val="nil"/>
              <w:left w:val="nil"/>
              <w:bottom w:val="nil"/>
              <w:right w:val="single" w:sz="4" w:space="0" w:color="auto"/>
            </w:tcBorders>
            <w:shd w:val="clear" w:color="auto" w:fill="auto"/>
            <w:noWrap/>
            <w:vAlign w:val="bottom"/>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_______________________________________________________</w:t>
            </w:r>
          </w:p>
        </w:tc>
      </w:tr>
      <w:tr w:rsidR="00D25E74" w:rsidRPr="00CA5AE9" w:rsidTr="006237CB">
        <w:trPr>
          <w:trHeight w:val="300"/>
        </w:trPr>
        <w:tc>
          <w:tcPr>
            <w:tcW w:w="1896" w:type="dxa"/>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 </w:t>
            </w:r>
          </w:p>
        </w:tc>
        <w:tc>
          <w:tcPr>
            <w:tcW w:w="6893"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Times New Roman"/>
                <w:color w:val="000000"/>
                <w:sz w:val="22"/>
                <w:szCs w:val="22"/>
              </w:rPr>
            </w:pPr>
            <w:r w:rsidRPr="00CA5AE9">
              <w:rPr>
                <w:rFonts w:ascii="Arial Narrow" w:hAnsi="Arial Narrow" w:cs="Times New Roman"/>
                <w:color w:val="000000"/>
                <w:sz w:val="22"/>
                <w:szCs w:val="22"/>
              </w:rPr>
              <w:t>_______________________________________________________</w:t>
            </w:r>
          </w:p>
          <w:p w:rsidR="00D25E74" w:rsidRPr="00CA5AE9" w:rsidRDefault="00D25E74" w:rsidP="00015D3C">
            <w:pPr>
              <w:rPr>
                <w:rFonts w:ascii="Arial Narrow" w:hAnsi="Arial Narrow" w:cs="Times New Roman"/>
                <w:color w:val="000000"/>
                <w:sz w:val="22"/>
                <w:szCs w:val="22"/>
              </w:rPr>
            </w:pPr>
          </w:p>
        </w:tc>
      </w:tr>
      <w:tr w:rsidR="00D25E74" w:rsidRPr="00CA5AE9" w:rsidTr="006237CB">
        <w:trPr>
          <w:trHeight w:val="300"/>
        </w:trPr>
        <w:tc>
          <w:tcPr>
            <w:tcW w:w="878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5E74" w:rsidRPr="00CA5AE9" w:rsidRDefault="00D25E74" w:rsidP="00015D3C">
            <w:pPr>
              <w:jc w:val="center"/>
              <w:rPr>
                <w:rFonts w:ascii="Arial Narrow" w:hAnsi="Arial Narrow" w:cs="Times New Roman"/>
                <w:color w:val="000000"/>
                <w:sz w:val="22"/>
                <w:szCs w:val="22"/>
              </w:rPr>
            </w:pPr>
          </w:p>
        </w:tc>
      </w:tr>
    </w:tbl>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color w:val="C6D9F1" w:themeColor="text2" w:themeTint="33"/>
          <w:sz w:val="22"/>
          <w:szCs w:val="22"/>
        </w:rPr>
      </w:pPr>
    </w:p>
    <w:tbl>
      <w:tblPr>
        <w:tblStyle w:val="Tabelacomgrade"/>
        <w:tblW w:w="8789" w:type="dxa"/>
        <w:tblInd w:w="-34" w:type="dxa"/>
        <w:tblLook w:val="04A0" w:firstRow="1" w:lastRow="0" w:firstColumn="1" w:lastColumn="0" w:noHBand="0" w:noVBand="1"/>
      </w:tblPr>
      <w:tblGrid>
        <w:gridCol w:w="8789"/>
      </w:tblGrid>
      <w:tr w:rsidR="00D25E74" w:rsidRPr="00CA5AE9" w:rsidTr="006237CB">
        <w:trPr>
          <w:trHeight w:val="458"/>
        </w:trPr>
        <w:tc>
          <w:tcPr>
            <w:tcW w:w="8789" w:type="dxa"/>
            <w:shd w:val="clear" w:color="auto" w:fill="8DB3E2" w:themeFill="text2" w:themeFillTint="66"/>
          </w:tcPr>
          <w:p w:rsidR="00D25E74" w:rsidRPr="00CA5AE9" w:rsidRDefault="00D25E74" w:rsidP="00015D3C">
            <w:pPr>
              <w:spacing w:before="120"/>
              <w:jc w:val="center"/>
              <w:rPr>
                <w:rFonts w:ascii="Arial Narrow" w:hAnsi="Arial Narrow"/>
                <w:color w:val="000000" w:themeColor="text1"/>
                <w:sz w:val="22"/>
                <w:szCs w:val="22"/>
              </w:rPr>
            </w:pPr>
            <w:r w:rsidRPr="00CA5AE9">
              <w:rPr>
                <w:rFonts w:ascii="Arial Narrow" w:hAnsi="Arial Narrow"/>
                <w:color w:val="000000" w:themeColor="text1"/>
                <w:sz w:val="22"/>
                <w:szCs w:val="22"/>
              </w:rPr>
              <w:t>2 – IDENTIFICAÇÃO/ESPECIFICAÇÃO DOS SERVIÇOS</w:t>
            </w:r>
          </w:p>
        </w:tc>
      </w:tr>
    </w:tbl>
    <w:tbl>
      <w:tblPr>
        <w:tblW w:w="879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5101"/>
        <w:gridCol w:w="1566"/>
        <w:gridCol w:w="852"/>
        <w:gridCol w:w="709"/>
      </w:tblGrid>
      <w:tr w:rsidR="00D25E74" w:rsidRPr="00CA5AE9" w:rsidTr="006237CB">
        <w:trPr>
          <w:trHeight w:val="330"/>
        </w:trPr>
        <w:tc>
          <w:tcPr>
            <w:tcW w:w="563" w:type="dxa"/>
            <w:shd w:val="clear" w:color="auto" w:fill="auto"/>
            <w:noWrap/>
            <w:vAlign w:val="center"/>
            <w:hideMark/>
          </w:tcPr>
          <w:p w:rsidR="00D25E74" w:rsidRPr="00CA5AE9" w:rsidRDefault="00D25E74" w:rsidP="00015D3C">
            <w:pPr>
              <w:jc w:val="center"/>
              <w:rPr>
                <w:rFonts w:ascii="Arial Narrow" w:hAnsi="Arial Narrow"/>
                <w:b/>
                <w:bCs/>
                <w:sz w:val="22"/>
                <w:szCs w:val="22"/>
              </w:rPr>
            </w:pPr>
            <w:r w:rsidRPr="00CA5AE9">
              <w:rPr>
                <w:rFonts w:ascii="Arial Narrow" w:hAnsi="Arial Narrow"/>
                <w:b/>
                <w:bCs/>
                <w:sz w:val="22"/>
                <w:szCs w:val="22"/>
              </w:rPr>
              <w:t>Item</w:t>
            </w:r>
          </w:p>
        </w:tc>
        <w:tc>
          <w:tcPr>
            <w:tcW w:w="5101" w:type="dxa"/>
            <w:shd w:val="clear" w:color="auto" w:fill="auto"/>
            <w:noWrap/>
            <w:vAlign w:val="center"/>
            <w:hideMark/>
          </w:tcPr>
          <w:p w:rsidR="00D25E74" w:rsidRPr="00CA5AE9" w:rsidRDefault="00D25E74" w:rsidP="00015D3C">
            <w:pPr>
              <w:jc w:val="center"/>
              <w:rPr>
                <w:rFonts w:ascii="Arial Narrow" w:hAnsi="Arial Narrow"/>
                <w:b/>
                <w:bCs/>
                <w:sz w:val="22"/>
                <w:szCs w:val="22"/>
              </w:rPr>
            </w:pPr>
            <w:r w:rsidRPr="00CA5AE9">
              <w:rPr>
                <w:rFonts w:ascii="Arial Narrow" w:hAnsi="Arial Narrow"/>
                <w:b/>
                <w:bCs/>
                <w:sz w:val="22"/>
                <w:szCs w:val="22"/>
              </w:rPr>
              <w:t>Descrição</w:t>
            </w:r>
          </w:p>
        </w:tc>
        <w:tc>
          <w:tcPr>
            <w:tcW w:w="1566" w:type="dxa"/>
            <w:shd w:val="clear" w:color="auto" w:fill="auto"/>
            <w:noWrap/>
            <w:vAlign w:val="center"/>
            <w:hideMark/>
          </w:tcPr>
          <w:p w:rsidR="00D25E74" w:rsidRPr="00CA5AE9" w:rsidRDefault="00D25E74" w:rsidP="00015D3C">
            <w:pPr>
              <w:jc w:val="center"/>
              <w:rPr>
                <w:rFonts w:ascii="Arial Narrow" w:hAnsi="Arial Narrow"/>
                <w:b/>
                <w:bCs/>
                <w:sz w:val="22"/>
                <w:szCs w:val="22"/>
              </w:rPr>
            </w:pPr>
            <w:r w:rsidRPr="00CA5AE9">
              <w:rPr>
                <w:rFonts w:ascii="Arial Narrow" w:hAnsi="Arial Narrow"/>
                <w:b/>
                <w:bCs/>
                <w:sz w:val="22"/>
                <w:szCs w:val="22"/>
              </w:rPr>
              <w:t>Quant.</w:t>
            </w:r>
          </w:p>
        </w:tc>
        <w:tc>
          <w:tcPr>
            <w:tcW w:w="852" w:type="dxa"/>
            <w:shd w:val="clear" w:color="auto" w:fill="auto"/>
            <w:noWrap/>
            <w:vAlign w:val="center"/>
            <w:hideMark/>
          </w:tcPr>
          <w:p w:rsidR="00D25E74" w:rsidRPr="00CA5AE9" w:rsidRDefault="00D25E74" w:rsidP="00015D3C">
            <w:pPr>
              <w:jc w:val="center"/>
              <w:rPr>
                <w:rFonts w:ascii="Arial Narrow" w:hAnsi="Arial Narrow"/>
                <w:b/>
                <w:bCs/>
                <w:sz w:val="22"/>
                <w:szCs w:val="22"/>
              </w:rPr>
            </w:pPr>
            <w:r w:rsidRPr="00CA5AE9">
              <w:rPr>
                <w:rFonts w:ascii="Arial Narrow" w:hAnsi="Arial Narrow"/>
                <w:b/>
                <w:bCs/>
                <w:sz w:val="22"/>
                <w:szCs w:val="22"/>
              </w:rPr>
              <w:t>Valor Unit.</w:t>
            </w:r>
          </w:p>
        </w:tc>
        <w:tc>
          <w:tcPr>
            <w:tcW w:w="709" w:type="dxa"/>
            <w:shd w:val="clear" w:color="auto" w:fill="auto"/>
            <w:noWrap/>
            <w:vAlign w:val="center"/>
            <w:hideMark/>
          </w:tcPr>
          <w:p w:rsidR="00D25E74" w:rsidRPr="00CA5AE9" w:rsidRDefault="00D25E74" w:rsidP="00015D3C">
            <w:pPr>
              <w:jc w:val="center"/>
              <w:rPr>
                <w:rFonts w:ascii="Arial Narrow" w:hAnsi="Arial Narrow"/>
                <w:b/>
                <w:bCs/>
                <w:sz w:val="22"/>
                <w:szCs w:val="22"/>
              </w:rPr>
            </w:pPr>
            <w:r w:rsidRPr="00CA5AE9">
              <w:rPr>
                <w:rFonts w:ascii="Arial Narrow" w:hAnsi="Arial Narrow"/>
                <w:b/>
                <w:bCs/>
                <w:sz w:val="22"/>
                <w:szCs w:val="22"/>
              </w:rPr>
              <w:t>Valor Total</w:t>
            </w:r>
          </w:p>
        </w:tc>
      </w:tr>
      <w:tr w:rsidR="00D25E74" w:rsidRPr="00CA5AE9" w:rsidTr="006237CB">
        <w:trPr>
          <w:trHeight w:val="263"/>
        </w:trPr>
        <w:tc>
          <w:tcPr>
            <w:tcW w:w="563" w:type="dxa"/>
            <w:shd w:val="clear" w:color="auto" w:fill="auto"/>
            <w:noWrap/>
            <w:vAlign w:val="center"/>
            <w:hideMark/>
          </w:tcPr>
          <w:p w:rsidR="00D25E74" w:rsidRPr="00CA5AE9" w:rsidRDefault="00D25E74" w:rsidP="00015D3C">
            <w:pPr>
              <w:numPr>
                <w:ilvl w:val="0"/>
                <w:numId w:val="36"/>
              </w:numPr>
              <w:ind w:left="0" w:firstLine="0"/>
              <w:jc w:val="center"/>
              <w:rPr>
                <w:rFonts w:ascii="Arial Narrow" w:hAnsi="Arial Narrow"/>
                <w:sz w:val="22"/>
                <w:szCs w:val="22"/>
              </w:rPr>
            </w:pPr>
          </w:p>
        </w:tc>
        <w:tc>
          <w:tcPr>
            <w:tcW w:w="5101" w:type="dxa"/>
            <w:shd w:val="clear" w:color="auto" w:fill="auto"/>
            <w:vAlign w:val="center"/>
            <w:hideMark/>
          </w:tcPr>
          <w:p w:rsidR="00D25E74" w:rsidRPr="00CA5AE9" w:rsidRDefault="00D25E74" w:rsidP="00015D3C">
            <w:pPr>
              <w:autoSpaceDE w:val="0"/>
              <w:autoSpaceDN w:val="0"/>
              <w:adjustRightInd w:val="0"/>
              <w:jc w:val="both"/>
              <w:rPr>
                <w:rFonts w:ascii="Arial Narrow" w:hAnsi="Arial Narrow"/>
                <w:sz w:val="22"/>
                <w:szCs w:val="22"/>
              </w:rPr>
            </w:pPr>
          </w:p>
        </w:tc>
        <w:tc>
          <w:tcPr>
            <w:tcW w:w="1566" w:type="dxa"/>
            <w:shd w:val="clear" w:color="auto" w:fill="auto"/>
            <w:noWrap/>
            <w:vAlign w:val="center"/>
            <w:hideMark/>
          </w:tcPr>
          <w:p w:rsidR="00D25E74" w:rsidRPr="00CA5AE9" w:rsidRDefault="00D25E74" w:rsidP="00015D3C">
            <w:pPr>
              <w:jc w:val="center"/>
              <w:rPr>
                <w:rFonts w:ascii="Arial Narrow" w:hAnsi="Arial Narrow"/>
                <w:color w:val="000000"/>
                <w:sz w:val="22"/>
                <w:szCs w:val="22"/>
              </w:rPr>
            </w:pPr>
          </w:p>
        </w:tc>
        <w:tc>
          <w:tcPr>
            <w:tcW w:w="852" w:type="dxa"/>
            <w:shd w:val="clear" w:color="auto" w:fill="auto"/>
            <w:noWrap/>
            <w:vAlign w:val="center"/>
            <w:hideMark/>
          </w:tcPr>
          <w:p w:rsidR="00D25E74" w:rsidRPr="00CA5AE9" w:rsidRDefault="00D25E74" w:rsidP="00015D3C">
            <w:pPr>
              <w:jc w:val="center"/>
              <w:rPr>
                <w:rFonts w:ascii="Arial Narrow" w:hAnsi="Arial Narrow"/>
                <w:sz w:val="22"/>
                <w:szCs w:val="22"/>
              </w:rPr>
            </w:pPr>
          </w:p>
        </w:tc>
        <w:tc>
          <w:tcPr>
            <w:tcW w:w="709" w:type="dxa"/>
            <w:shd w:val="clear" w:color="auto" w:fill="auto"/>
            <w:noWrap/>
            <w:vAlign w:val="center"/>
            <w:hideMark/>
          </w:tcPr>
          <w:p w:rsidR="00D25E74" w:rsidRPr="00CA5AE9" w:rsidRDefault="00D25E74" w:rsidP="00015D3C">
            <w:pPr>
              <w:jc w:val="center"/>
              <w:rPr>
                <w:rFonts w:ascii="Arial Narrow" w:hAnsi="Arial Narrow"/>
                <w:sz w:val="22"/>
                <w:szCs w:val="22"/>
              </w:rPr>
            </w:pPr>
          </w:p>
        </w:tc>
      </w:tr>
    </w:tbl>
    <w:p w:rsidR="00D25E74" w:rsidRPr="00CA5AE9" w:rsidRDefault="00D25E74" w:rsidP="00015D3C">
      <w:pPr>
        <w:rPr>
          <w:rFonts w:ascii="Arial Narrow" w:hAnsi="Arial Narrow"/>
          <w:color w:val="000000" w:themeColor="text1"/>
          <w:sz w:val="22"/>
          <w:szCs w:val="22"/>
        </w:rPr>
      </w:pPr>
    </w:p>
    <w:tbl>
      <w:tblPr>
        <w:tblStyle w:val="Tabelacomgrade"/>
        <w:tblW w:w="0" w:type="auto"/>
        <w:tblLook w:val="04A0" w:firstRow="1" w:lastRow="0" w:firstColumn="1" w:lastColumn="0" w:noHBand="0" w:noVBand="1"/>
      </w:tblPr>
      <w:tblGrid>
        <w:gridCol w:w="5211"/>
        <w:gridCol w:w="3443"/>
      </w:tblGrid>
      <w:tr w:rsidR="00D25E74" w:rsidRPr="00CA5AE9" w:rsidTr="006237CB">
        <w:tc>
          <w:tcPr>
            <w:tcW w:w="8654" w:type="dxa"/>
            <w:gridSpan w:val="2"/>
            <w:shd w:val="clear" w:color="auto" w:fill="8DB3E2" w:themeFill="text2" w:themeFillTint="66"/>
          </w:tcPr>
          <w:p w:rsidR="00D25E74" w:rsidRPr="00CA5AE9" w:rsidRDefault="00D25E74" w:rsidP="00015D3C">
            <w:pPr>
              <w:jc w:val="center"/>
              <w:rPr>
                <w:rFonts w:ascii="Arial Narrow" w:hAnsi="Arial Narrow"/>
                <w:color w:val="000000" w:themeColor="text1"/>
                <w:sz w:val="22"/>
                <w:szCs w:val="22"/>
              </w:rPr>
            </w:pPr>
            <w:r w:rsidRPr="00CA5AE9">
              <w:rPr>
                <w:rFonts w:ascii="Arial Narrow" w:hAnsi="Arial Narrow"/>
                <w:color w:val="000000" w:themeColor="text1"/>
                <w:sz w:val="22"/>
                <w:szCs w:val="22"/>
              </w:rPr>
              <w:t>3 – CRITERIO DE AVALIAÇÃO DOS SERVIÇOS</w:t>
            </w:r>
          </w:p>
        </w:tc>
      </w:tr>
      <w:tr w:rsidR="00D25E74" w:rsidRPr="00CA5AE9" w:rsidTr="006237CB">
        <w:trPr>
          <w:trHeight w:val="524"/>
        </w:trPr>
        <w:tc>
          <w:tcPr>
            <w:tcW w:w="5211" w:type="dxa"/>
          </w:tcPr>
          <w:p w:rsidR="00D25E74" w:rsidRPr="00CA5AE9" w:rsidRDefault="00D25E74" w:rsidP="00015D3C">
            <w:pPr>
              <w:spacing w:line="234" w:lineRule="exact"/>
              <w:ind w:right="-239"/>
              <w:rPr>
                <w:rFonts w:ascii="Arial Narrow" w:hAnsi="Arial Narrow"/>
                <w:sz w:val="22"/>
                <w:szCs w:val="22"/>
              </w:rPr>
            </w:pPr>
            <w:r w:rsidRPr="00CA5AE9">
              <w:rPr>
                <w:rFonts w:ascii="Arial Narrow" w:hAnsi="Arial Narrow" w:cs="Arial"/>
                <w:noProof/>
                <w:color w:val="000000"/>
                <w:spacing w:val="-4"/>
                <w:sz w:val="22"/>
                <w:szCs w:val="22"/>
              </w:rPr>
              <w:t>Aparelhos reinstalados em seu local de origem, limpos e sem avarias.</w:t>
            </w:r>
          </w:p>
        </w:tc>
        <w:tc>
          <w:tcPr>
            <w:tcW w:w="3443" w:type="dxa"/>
          </w:tcPr>
          <w:p w:rsidR="00D25E74" w:rsidRPr="00CA5AE9" w:rsidRDefault="00D25E74" w:rsidP="00015D3C">
            <w:pPr>
              <w:rPr>
                <w:rFonts w:ascii="Arial Narrow" w:hAnsi="Arial Narrow"/>
                <w:color w:val="000000" w:themeColor="text1"/>
                <w:sz w:val="22"/>
                <w:szCs w:val="22"/>
              </w:rPr>
            </w:pPr>
            <w:r w:rsidRPr="00CA5AE9">
              <w:rPr>
                <w:rFonts w:ascii="Arial Narrow" w:hAnsi="Arial Narrow"/>
                <w:color w:val="000000" w:themeColor="text1"/>
                <w:sz w:val="22"/>
                <w:szCs w:val="22"/>
              </w:rPr>
              <w:t>(   ) SIM   (   )NÃO</w:t>
            </w:r>
          </w:p>
        </w:tc>
      </w:tr>
      <w:tr w:rsidR="00D25E74" w:rsidRPr="00CA5AE9" w:rsidTr="006237CB">
        <w:tc>
          <w:tcPr>
            <w:tcW w:w="5211" w:type="dxa"/>
          </w:tcPr>
          <w:p w:rsidR="00D25E74" w:rsidRPr="00CA5AE9" w:rsidRDefault="00D25E74" w:rsidP="00015D3C">
            <w:pPr>
              <w:spacing w:line="230" w:lineRule="exact"/>
              <w:ind w:right="-239"/>
              <w:rPr>
                <w:rFonts w:ascii="Arial Narrow" w:hAnsi="Arial Narrow"/>
                <w:sz w:val="22"/>
                <w:szCs w:val="22"/>
              </w:rPr>
            </w:pPr>
            <w:r w:rsidRPr="00CA5AE9">
              <w:rPr>
                <w:rFonts w:ascii="Arial Narrow" w:hAnsi="Arial Narrow" w:cs="Arial"/>
                <w:noProof/>
                <w:color w:val="000000"/>
                <w:spacing w:val="-4"/>
                <w:sz w:val="22"/>
                <w:szCs w:val="22"/>
              </w:rPr>
              <w:t xml:space="preserve">Aparelho funcionando de forma plena. </w:t>
            </w:r>
          </w:p>
        </w:tc>
        <w:tc>
          <w:tcPr>
            <w:tcW w:w="3443" w:type="dxa"/>
          </w:tcPr>
          <w:p w:rsidR="00D25E74" w:rsidRPr="00CA5AE9" w:rsidRDefault="00D25E74" w:rsidP="00015D3C">
            <w:pPr>
              <w:rPr>
                <w:rFonts w:ascii="Arial Narrow" w:hAnsi="Arial Narrow"/>
                <w:color w:val="000000" w:themeColor="text1"/>
                <w:sz w:val="22"/>
                <w:szCs w:val="22"/>
              </w:rPr>
            </w:pPr>
            <w:r w:rsidRPr="00CA5AE9">
              <w:rPr>
                <w:rFonts w:ascii="Arial Narrow" w:hAnsi="Arial Narrow"/>
                <w:color w:val="000000" w:themeColor="text1"/>
                <w:sz w:val="22"/>
                <w:szCs w:val="22"/>
              </w:rPr>
              <w:t>(   ) SIM   (   ) NÃO</w:t>
            </w:r>
          </w:p>
        </w:tc>
      </w:tr>
      <w:tr w:rsidR="00D25E74" w:rsidRPr="00CA5AE9" w:rsidTr="006237CB">
        <w:tc>
          <w:tcPr>
            <w:tcW w:w="5211" w:type="dxa"/>
          </w:tcPr>
          <w:p w:rsidR="00D25E74" w:rsidRPr="00CA5AE9" w:rsidRDefault="00D25E74" w:rsidP="00015D3C">
            <w:pPr>
              <w:spacing w:line="234" w:lineRule="exact"/>
              <w:ind w:right="-239"/>
              <w:rPr>
                <w:rFonts w:ascii="Arial Narrow" w:hAnsi="Arial Narrow"/>
                <w:sz w:val="22"/>
                <w:szCs w:val="22"/>
              </w:rPr>
            </w:pPr>
            <w:r w:rsidRPr="00CA5AE9">
              <w:rPr>
                <w:rFonts w:ascii="Arial Narrow" w:hAnsi="Arial Narrow" w:cs="Arial"/>
                <w:noProof/>
                <w:color w:val="000000"/>
                <w:spacing w:val="-3"/>
                <w:sz w:val="22"/>
                <w:szCs w:val="22"/>
              </w:rPr>
              <w:t>Início</w:t>
            </w:r>
            <w:r w:rsidRPr="00CA5AE9">
              <w:rPr>
                <w:rFonts w:ascii="Arial Narrow" w:hAnsi="Arial Narrow" w:cs="Calibri"/>
                <w:noProof/>
                <w:color w:val="000000"/>
                <w:spacing w:val="8"/>
                <w:sz w:val="22"/>
                <w:szCs w:val="22"/>
              </w:rPr>
              <w:t> </w:t>
            </w:r>
            <w:r w:rsidRPr="00CA5AE9">
              <w:rPr>
                <w:rFonts w:ascii="Arial Narrow" w:hAnsi="Arial Narrow" w:cs="Arial"/>
                <w:noProof/>
                <w:color w:val="000000"/>
                <w:spacing w:val="-4"/>
                <w:sz w:val="22"/>
                <w:szCs w:val="22"/>
              </w:rPr>
              <w:t>do</w:t>
            </w:r>
            <w:r w:rsidRPr="00CA5AE9">
              <w:rPr>
                <w:rFonts w:ascii="Arial Narrow" w:hAnsi="Arial Narrow" w:cs="Calibri"/>
                <w:noProof/>
                <w:color w:val="000000"/>
                <w:spacing w:val="8"/>
                <w:sz w:val="22"/>
                <w:szCs w:val="22"/>
              </w:rPr>
              <w:t> </w:t>
            </w:r>
            <w:r w:rsidRPr="00CA5AE9">
              <w:rPr>
                <w:rFonts w:ascii="Arial Narrow" w:hAnsi="Arial Narrow" w:cs="Arial"/>
                <w:noProof/>
                <w:color w:val="000000"/>
                <w:spacing w:val="-3"/>
                <w:sz w:val="22"/>
                <w:szCs w:val="22"/>
              </w:rPr>
              <w:t>serviço</w:t>
            </w:r>
            <w:r w:rsidRPr="00CA5AE9">
              <w:rPr>
                <w:rFonts w:ascii="Arial Narrow" w:hAnsi="Arial Narrow" w:cs="Calibri"/>
                <w:noProof/>
                <w:color w:val="000000"/>
                <w:spacing w:val="8"/>
                <w:sz w:val="22"/>
                <w:szCs w:val="22"/>
              </w:rPr>
              <w:t> </w:t>
            </w:r>
            <w:r w:rsidRPr="00CA5AE9">
              <w:rPr>
                <w:rFonts w:ascii="Arial Narrow" w:hAnsi="Arial Narrow" w:cs="Arial"/>
                <w:noProof/>
                <w:color w:val="000000"/>
                <w:spacing w:val="-3"/>
                <w:sz w:val="22"/>
                <w:szCs w:val="22"/>
              </w:rPr>
              <w:t>dentro</w:t>
            </w:r>
            <w:r w:rsidRPr="00CA5AE9">
              <w:rPr>
                <w:rFonts w:ascii="Arial Narrow" w:hAnsi="Arial Narrow" w:cs="Calibri"/>
                <w:noProof/>
                <w:color w:val="000000"/>
                <w:spacing w:val="3"/>
                <w:sz w:val="22"/>
                <w:szCs w:val="22"/>
              </w:rPr>
              <w:t> </w:t>
            </w:r>
            <w:r w:rsidRPr="00CA5AE9">
              <w:rPr>
                <w:rFonts w:ascii="Arial Narrow" w:hAnsi="Arial Narrow" w:cs="Arial"/>
                <w:noProof/>
                <w:color w:val="000000"/>
                <w:spacing w:val="-4"/>
                <w:sz w:val="22"/>
                <w:szCs w:val="22"/>
              </w:rPr>
              <w:t>do</w:t>
            </w:r>
            <w:r w:rsidRPr="00CA5AE9">
              <w:rPr>
                <w:rFonts w:ascii="Arial Narrow" w:hAnsi="Arial Narrow"/>
                <w:sz w:val="22"/>
                <w:szCs w:val="22"/>
              </w:rPr>
              <w:t xml:space="preserve"> </w:t>
            </w:r>
            <w:r w:rsidRPr="00CA5AE9">
              <w:rPr>
                <w:rFonts w:ascii="Arial Narrow" w:hAnsi="Arial Narrow" w:cs="Arial"/>
                <w:noProof/>
                <w:color w:val="000000"/>
                <w:spacing w:val="-4"/>
                <w:sz w:val="22"/>
                <w:szCs w:val="22"/>
              </w:rPr>
              <w:t>prazo</w:t>
            </w:r>
            <w:r w:rsidRPr="00CA5AE9">
              <w:rPr>
                <w:rFonts w:ascii="Arial Narrow" w:hAnsi="Arial Narrow" w:cs="Calibri"/>
                <w:noProof/>
                <w:color w:val="000000"/>
                <w:spacing w:val="8"/>
                <w:sz w:val="22"/>
                <w:szCs w:val="22"/>
              </w:rPr>
              <w:t> </w:t>
            </w:r>
            <w:r w:rsidRPr="00CA5AE9">
              <w:rPr>
                <w:rFonts w:ascii="Arial Narrow" w:hAnsi="Arial Narrow" w:cs="Arial"/>
                <w:noProof/>
                <w:color w:val="000000"/>
                <w:spacing w:val="-3"/>
                <w:sz w:val="22"/>
                <w:szCs w:val="22"/>
              </w:rPr>
              <w:t>estipulado</w:t>
            </w:r>
          </w:p>
        </w:tc>
        <w:tc>
          <w:tcPr>
            <w:tcW w:w="3443" w:type="dxa"/>
          </w:tcPr>
          <w:p w:rsidR="00D25E74" w:rsidRPr="00CA5AE9" w:rsidRDefault="00D25E74" w:rsidP="00015D3C">
            <w:pPr>
              <w:rPr>
                <w:rFonts w:ascii="Arial Narrow" w:hAnsi="Arial Narrow"/>
                <w:color w:val="000000" w:themeColor="text1"/>
                <w:sz w:val="22"/>
                <w:szCs w:val="22"/>
              </w:rPr>
            </w:pPr>
            <w:r w:rsidRPr="00CA5AE9">
              <w:rPr>
                <w:rFonts w:ascii="Arial Narrow" w:hAnsi="Arial Narrow"/>
                <w:color w:val="000000" w:themeColor="text1"/>
                <w:sz w:val="22"/>
                <w:szCs w:val="22"/>
              </w:rPr>
              <w:t>(   ) SIM   (   ) NÃO</w:t>
            </w:r>
          </w:p>
        </w:tc>
      </w:tr>
    </w:tbl>
    <w:p w:rsidR="00D25E74" w:rsidRPr="00CA5AE9" w:rsidRDefault="00D25E74" w:rsidP="00015D3C">
      <w:pPr>
        <w:rPr>
          <w:rFonts w:ascii="Arial Narrow" w:hAnsi="Arial Narrow"/>
          <w:color w:val="000000" w:themeColor="text1"/>
          <w:sz w:val="22"/>
          <w:szCs w:val="22"/>
        </w:rPr>
      </w:pPr>
    </w:p>
    <w:p w:rsidR="00D25E74" w:rsidRPr="00CA5AE9" w:rsidRDefault="00D25E74" w:rsidP="00015D3C">
      <w:pPr>
        <w:rPr>
          <w:rFonts w:ascii="Arial Narrow" w:hAnsi="Arial Narrow"/>
          <w:color w:val="000000" w:themeColor="text1"/>
          <w:sz w:val="22"/>
          <w:szCs w:val="22"/>
        </w:rPr>
      </w:pPr>
    </w:p>
    <w:p w:rsidR="00D25E74" w:rsidRPr="00CA5AE9" w:rsidRDefault="00D25E74" w:rsidP="00015D3C">
      <w:pPr>
        <w:rPr>
          <w:rFonts w:ascii="Arial Narrow" w:hAnsi="Arial Narrow"/>
          <w:color w:val="000000" w:themeColor="text1"/>
          <w:sz w:val="22"/>
          <w:szCs w:val="22"/>
        </w:rPr>
      </w:pPr>
    </w:p>
    <w:p w:rsidR="00D25E74" w:rsidRPr="00CA5AE9" w:rsidRDefault="00D25E74" w:rsidP="00015D3C">
      <w:pPr>
        <w:rPr>
          <w:rFonts w:ascii="Arial Narrow" w:hAnsi="Arial Narrow"/>
          <w:color w:val="000000" w:themeColor="text1"/>
          <w:sz w:val="22"/>
          <w:szCs w:val="22"/>
        </w:rPr>
      </w:pPr>
    </w:p>
    <w:p w:rsidR="00D25E74" w:rsidRPr="00CA5AE9" w:rsidRDefault="00D25E74" w:rsidP="00015D3C">
      <w:pPr>
        <w:rPr>
          <w:rFonts w:ascii="Arial Narrow" w:hAnsi="Arial Narrow"/>
          <w:color w:val="000000" w:themeColor="text1"/>
          <w:sz w:val="22"/>
          <w:szCs w:val="22"/>
        </w:rPr>
      </w:pPr>
    </w:p>
    <w:p w:rsidR="00D25E74" w:rsidRPr="00CA5AE9" w:rsidRDefault="00D25E74" w:rsidP="00015D3C">
      <w:pPr>
        <w:jc w:val="right"/>
        <w:rPr>
          <w:rFonts w:ascii="Arial Narrow" w:hAnsi="Arial Narrow"/>
          <w:color w:val="000000" w:themeColor="text1"/>
          <w:sz w:val="22"/>
          <w:szCs w:val="22"/>
        </w:rPr>
      </w:pPr>
      <w:r w:rsidRPr="00CA5AE9">
        <w:rPr>
          <w:rFonts w:ascii="Arial Narrow" w:hAnsi="Arial Narrow"/>
          <w:color w:val="000000" w:themeColor="text1"/>
          <w:sz w:val="22"/>
          <w:szCs w:val="22"/>
        </w:rPr>
        <w:t>Cajazeiras – PB, ____/____/____</w:t>
      </w:r>
    </w:p>
    <w:p w:rsidR="00D25E74" w:rsidRPr="00CA5AE9" w:rsidRDefault="00D25E74" w:rsidP="00015D3C">
      <w:pPr>
        <w:jc w:val="right"/>
        <w:rPr>
          <w:rFonts w:ascii="Arial Narrow" w:hAnsi="Arial Narrow"/>
          <w:color w:val="000000" w:themeColor="text1"/>
          <w:sz w:val="22"/>
          <w:szCs w:val="22"/>
        </w:rPr>
      </w:pPr>
    </w:p>
    <w:p w:rsidR="00D25E74" w:rsidRPr="00CA5AE9" w:rsidRDefault="00D25E74" w:rsidP="00015D3C">
      <w:pPr>
        <w:jc w:val="right"/>
        <w:rPr>
          <w:rFonts w:ascii="Arial Narrow" w:hAnsi="Arial Narrow"/>
          <w:color w:val="000000" w:themeColor="text1"/>
          <w:sz w:val="22"/>
          <w:szCs w:val="22"/>
        </w:rPr>
      </w:pPr>
    </w:p>
    <w:p w:rsidR="00D25E74" w:rsidRPr="00CA5AE9" w:rsidRDefault="00D25E74" w:rsidP="00015D3C">
      <w:pPr>
        <w:jc w:val="right"/>
        <w:rPr>
          <w:rFonts w:ascii="Arial Narrow" w:hAnsi="Arial Narrow"/>
          <w:color w:val="000000" w:themeColor="text1"/>
          <w:sz w:val="22"/>
          <w:szCs w:val="22"/>
        </w:rPr>
      </w:pPr>
    </w:p>
    <w:p w:rsidR="00D25E74" w:rsidRPr="00CA5AE9" w:rsidRDefault="00D25E74" w:rsidP="00015D3C">
      <w:pPr>
        <w:jc w:val="center"/>
        <w:rPr>
          <w:rFonts w:ascii="Arial Narrow" w:hAnsi="Arial Narrow"/>
          <w:color w:val="000000" w:themeColor="text1"/>
          <w:sz w:val="22"/>
          <w:szCs w:val="22"/>
        </w:rPr>
      </w:pPr>
      <w:r w:rsidRPr="00CA5AE9">
        <w:rPr>
          <w:rFonts w:ascii="Arial Narrow" w:hAnsi="Arial Narrow"/>
          <w:color w:val="000000" w:themeColor="text1"/>
          <w:sz w:val="22"/>
          <w:szCs w:val="22"/>
        </w:rPr>
        <w:t>_____________________________</w:t>
      </w:r>
    </w:p>
    <w:p w:rsidR="00D25E74" w:rsidRPr="00CA5AE9" w:rsidRDefault="00D25E74" w:rsidP="00015D3C">
      <w:pPr>
        <w:jc w:val="center"/>
        <w:rPr>
          <w:rFonts w:ascii="Arial Narrow" w:hAnsi="Arial Narrow"/>
          <w:color w:val="000000" w:themeColor="text1"/>
          <w:sz w:val="22"/>
          <w:szCs w:val="22"/>
        </w:rPr>
      </w:pPr>
      <w:r w:rsidRPr="00CA5AE9">
        <w:rPr>
          <w:rFonts w:ascii="Arial Narrow" w:hAnsi="Arial Narrow"/>
          <w:color w:val="000000" w:themeColor="text1"/>
          <w:sz w:val="22"/>
          <w:szCs w:val="22"/>
        </w:rPr>
        <w:t>Fiscal Responsável</w:t>
      </w:r>
    </w:p>
    <w:p w:rsidR="00D25E74" w:rsidRPr="00CA5AE9" w:rsidRDefault="00D25E74" w:rsidP="00015D3C">
      <w:pPr>
        <w:pStyle w:val="PargrafodaLista"/>
        <w:spacing w:before="120" w:after="120"/>
        <w:ind w:left="0"/>
        <w:jc w:val="center"/>
        <w:rPr>
          <w:rFonts w:ascii="Arial Narrow" w:hAnsi="Arial Narrow"/>
          <w:b/>
          <w:color w:val="000000" w:themeColor="text1"/>
          <w:sz w:val="22"/>
          <w:szCs w:val="22"/>
        </w:rPr>
      </w:pPr>
    </w:p>
    <w:p w:rsidR="00D25E74" w:rsidRPr="00CA5AE9" w:rsidRDefault="00D25E74" w:rsidP="00015D3C">
      <w:pPr>
        <w:pStyle w:val="PargrafodaLista"/>
        <w:spacing w:before="120" w:after="120"/>
        <w:ind w:left="0"/>
        <w:jc w:val="center"/>
        <w:rPr>
          <w:rFonts w:ascii="Arial Narrow" w:hAnsi="Arial Narrow"/>
          <w:b/>
          <w:color w:val="000000" w:themeColor="text1"/>
          <w:sz w:val="22"/>
          <w:szCs w:val="22"/>
        </w:rPr>
      </w:pPr>
    </w:p>
    <w:p w:rsidR="00D25E74" w:rsidRPr="00CA5AE9" w:rsidRDefault="00D25E74" w:rsidP="00015D3C">
      <w:pPr>
        <w:pStyle w:val="PargrafodaLista"/>
        <w:spacing w:before="120" w:after="120"/>
        <w:ind w:left="0"/>
        <w:jc w:val="center"/>
        <w:rPr>
          <w:rFonts w:ascii="Arial Narrow" w:hAnsi="Arial Narrow"/>
          <w:b/>
          <w:color w:val="000000" w:themeColor="text1"/>
          <w:sz w:val="22"/>
          <w:szCs w:val="22"/>
        </w:rPr>
      </w:pPr>
    </w:p>
    <w:p w:rsidR="00D25E74" w:rsidRPr="00CA5AE9" w:rsidRDefault="00D25E74" w:rsidP="00015D3C">
      <w:pPr>
        <w:pStyle w:val="PargrafodaLista"/>
        <w:spacing w:before="120" w:after="120"/>
        <w:ind w:left="0"/>
        <w:jc w:val="center"/>
        <w:rPr>
          <w:rFonts w:ascii="Arial Narrow" w:hAnsi="Arial Narrow"/>
          <w:b/>
          <w:color w:val="000000" w:themeColor="text1"/>
          <w:sz w:val="22"/>
          <w:szCs w:val="22"/>
        </w:rPr>
      </w:pPr>
    </w:p>
    <w:p w:rsidR="00D25E74" w:rsidRDefault="00D25E74" w:rsidP="00015D3C">
      <w:pPr>
        <w:pStyle w:val="PargrafodaLista"/>
        <w:spacing w:before="120" w:after="120"/>
        <w:ind w:left="0"/>
        <w:jc w:val="center"/>
        <w:rPr>
          <w:rFonts w:ascii="Arial Narrow" w:hAnsi="Arial Narrow"/>
          <w:b/>
          <w:color w:val="000000" w:themeColor="text1"/>
          <w:sz w:val="22"/>
          <w:szCs w:val="22"/>
        </w:rPr>
      </w:pPr>
    </w:p>
    <w:p w:rsidR="004F2B96" w:rsidRDefault="004F2B96" w:rsidP="00015D3C">
      <w:pPr>
        <w:pStyle w:val="PargrafodaLista"/>
        <w:spacing w:before="120" w:after="120"/>
        <w:ind w:left="0"/>
        <w:jc w:val="center"/>
        <w:rPr>
          <w:rFonts w:ascii="Arial Narrow" w:hAnsi="Arial Narrow"/>
          <w:b/>
          <w:color w:val="000000" w:themeColor="text1"/>
          <w:sz w:val="22"/>
          <w:szCs w:val="22"/>
        </w:rPr>
      </w:pPr>
    </w:p>
    <w:p w:rsidR="004F2B96" w:rsidRPr="00CA5AE9" w:rsidRDefault="004F2B96" w:rsidP="00015D3C">
      <w:pPr>
        <w:pStyle w:val="PargrafodaLista"/>
        <w:spacing w:before="120" w:after="120"/>
        <w:ind w:left="0"/>
        <w:jc w:val="center"/>
        <w:rPr>
          <w:rFonts w:ascii="Arial Narrow" w:hAnsi="Arial Narrow"/>
          <w:b/>
          <w:color w:val="000000" w:themeColor="text1"/>
          <w:sz w:val="22"/>
          <w:szCs w:val="22"/>
        </w:rPr>
      </w:pPr>
    </w:p>
    <w:p w:rsidR="00D25E74" w:rsidRPr="00CA5AE9" w:rsidRDefault="00D25E74" w:rsidP="00015D3C">
      <w:pPr>
        <w:spacing w:before="120" w:after="120"/>
        <w:rPr>
          <w:rFonts w:ascii="Arial Narrow" w:hAnsi="Arial Narrow"/>
          <w:b/>
          <w:color w:val="000000" w:themeColor="text1"/>
          <w:sz w:val="22"/>
          <w:szCs w:val="22"/>
        </w:rPr>
      </w:pPr>
    </w:p>
    <w:p w:rsidR="00D25E74" w:rsidRPr="00CA5AE9" w:rsidRDefault="00D25E74" w:rsidP="00015D3C">
      <w:pPr>
        <w:pStyle w:val="PargrafodaLista"/>
        <w:spacing w:before="120" w:after="120"/>
        <w:ind w:left="0"/>
        <w:jc w:val="center"/>
        <w:rPr>
          <w:rFonts w:ascii="Arial Narrow" w:hAnsi="Arial Narrow"/>
          <w:b/>
          <w:color w:val="000000" w:themeColor="text1"/>
          <w:sz w:val="22"/>
          <w:szCs w:val="22"/>
        </w:rPr>
      </w:pPr>
    </w:p>
    <w:p w:rsidR="00BC1536" w:rsidRPr="00CA5AE9" w:rsidRDefault="00BC1536" w:rsidP="00015D3C">
      <w:pPr>
        <w:pStyle w:val="PargrafodaLista"/>
        <w:spacing w:before="120" w:after="120"/>
        <w:ind w:left="0"/>
        <w:jc w:val="center"/>
        <w:rPr>
          <w:rFonts w:ascii="Arial Narrow" w:hAnsi="Arial Narrow"/>
          <w:color w:val="000000" w:themeColor="text1"/>
          <w:sz w:val="22"/>
          <w:szCs w:val="22"/>
        </w:rPr>
      </w:pPr>
      <w:r w:rsidRPr="00CA5AE9">
        <w:rPr>
          <w:rFonts w:ascii="Arial Narrow" w:hAnsi="Arial Narrow"/>
          <w:b/>
          <w:color w:val="000000" w:themeColor="text1"/>
          <w:sz w:val="22"/>
          <w:szCs w:val="22"/>
        </w:rPr>
        <w:lastRenderedPageBreak/>
        <w:t>ANEXO VII</w:t>
      </w:r>
    </w:p>
    <w:p w:rsidR="00D25E74" w:rsidRPr="00CA5AE9" w:rsidRDefault="00BC1536" w:rsidP="00015D3C">
      <w:pPr>
        <w:pStyle w:val="PargrafodaLista"/>
        <w:spacing w:before="120" w:after="120"/>
        <w:ind w:left="0"/>
        <w:jc w:val="center"/>
        <w:rPr>
          <w:rFonts w:ascii="Arial Narrow" w:hAnsi="Arial Narrow" w:cs="Times New Roman"/>
          <w:b/>
          <w:color w:val="000000"/>
          <w:sz w:val="22"/>
          <w:szCs w:val="22"/>
        </w:rPr>
      </w:pPr>
      <w:r w:rsidRPr="00CA5AE9">
        <w:rPr>
          <w:rFonts w:ascii="Arial Narrow" w:hAnsi="Arial Narrow" w:cs="Times New Roman"/>
          <w:b/>
          <w:color w:val="000000"/>
          <w:sz w:val="22"/>
          <w:szCs w:val="22"/>
        </w:rPr>
        <w:t>DESCRIÇÃO DETALHADA DOS SERVIÇOS</w:t>
      </w:r>
    </w:p>
    <w:p w:rsidR="00D25E74" w:rsidRPr="00CA5AE9" w:rsidRDefault="00D25E74" w:rsidP="00015D3C">
      <w:pPr>
        <w:pStyle w:val="PargrafodaLista"/>
        <w:spacing w:line="360" w:lineRule="auto"/>
        <w:ind w:left="0"/>
        <w:jc w:val="center"/>
        <w:rPr>
          <w:rFonts w:ascii="Arial Narrow" w:hAnsi="Arial Narrow"/>
          <w:color w:val="000000" w:themeColor="text1"/>
          <w:sz w:val="22"/>
          <w:szCs w:val="22"/>
        </w:rPr>
      </w:pPr>
    </w:p>
    <w:p w:rsidR="00D25E74" w:rsidRPr="00CA5AE9" w:rsidRDefault="00D25E74" w:rsidP="00015D3C">
      <w:pPr>
        <w:pStyle w:val="PargrafodaLista"/>
        <w:spacing w:line="360" w:lineRule="auto"/>
        <w:ind w:left="0"/>
        <w:jc w:val="center"/>
        <w:rPr>
          <w:rFonts w:ascii="Arial Narrow" w:hAnsi="Arial Narrow"/>
          <w:color w:val="000000" w:themeColor="text1"/>
          <w:sz w:val="22"/>
          <w:szCs w:val="22"/>
        </w:rPr>
      </w:pPr>
    </w:p>
    <w:p w:rsidR="00D25E74" w:rsidRPr="00CA5AE9" w:rsidRDefault="00D25E74" w:rsidP="009A0B77">
      <w:pPr>
        <w:pStyle w:val="PargrafodaLista"/>
        <w:numPr>
          <w:ilvl w:val="0"/>
          <w:numId w:val="51"/>
        </w:numPr>
        <w:spacing w:before="120" w:after="120" w:line="276" w:lineRule="auto"/>
        <w:jc w:val="both"/>
        <w:rPr>
          <w:rFonts w:ascii="Arial Narrow" w:hAnsi="Arial Narrow" w:cs="Times New Roman"/>
          <w:b/>
          <w:color w:val="000000"/>
          <w:sz w:val="22"/>
          <w:szCs w:val="22"/>
        </w:rPr>
      </w:pPr>
      <w:r w:rsidRPr="00CA5AE9">
        <w:rPr>
          <w:rFonts w:ascii="Arial Narrow" w:hAnsi="Arial Narrow"/>
          <w:b/>
          <w:color w:val="000000" w:themeColor="text1"/>
          <w:sz w:val="22"/>
          <w:szCs w:val="22"/>
        </w:rPr>
        <w:t>Aparelhos de Ar condicionado.</w:t>
      </w:r>
    </w:p>
    <w:p w:rsidR="00D25E74" w:rsidRPr="00CA5AE9" w:rsidRDefault="00D25E74" w:rsidP="00015D3C">
      <w:pPr>
        <w:pStyle w:val="PargrafodaLista"/>
        <w:spacing w:before="120" w:after="120"/>
        <w:ind w:left="0"/>
        <w:jc w:val="both"/>
        <w:rPr>
          <w:rFonts w:ascii="Arial Narrow" w:hAnsi="Arial Narrow" w:cs="Times New Roman"/>
          <w:b/>
          <w:color w:val="000000"/>
          <w:sz w:val="22"/>
          <w:szCs w:val="22"/>
        </w:rPr>
      </w:pPr>
    </w:p>
    <w:p w:rsidR="00D25E74" w:rsidRPr="00CA5AE9" w:rsidRDefault="00D25E74" w:rsidP="00015D3C">
      <w:pPr>
        <w:pStyle w:val="PargrafodaLista"/>
        <w:spacing w:line="360" w:lineRule="auto"/>
        <w:ind w:left="0"/>
        <w:jc w:val="both"/>
        <w:rPr>
          <w:rFonts w:ascii="Arial Narrow" w:hAnsi="Arial Narrow" w:cs="Times New Roman"/>
          <w:b/>
          <w:color w:val="000000"/>
          <w:sz w:val="22"/>
          <w:szCs w:val="22"/>
        </w:rPr>
      </w:pPr>
      <w:r w:rsidRPr="00CA5AE9">
        <w:rPr>
          <w:rFonts w:ascii="Arial Narrow" w:hAnsi="Arial Narrow" w:cs="Times New Roman"/>
          <w:b/>
          <w:bCs/>
          <w:color w:val="000000"/>
          <w:sz w:val="22"/>
          <w:szCs w:val="22"/>
        </w:rPr>
        <w:t xml:space="preserve">Manutenção </w:t>
      </w:r>
      <w:r w:rsidRPr="00CA5AE9">
        <w:rPr>
          <w:rFonts w:ascii="Arial Narrow" w:hAnsi="Arial Narrow" w:cs="Times New Roman"/>
          <w:b/>
          <w:color w:val="000000"/>
          <w:sz w:val="22"/>
          <w:szCs w:val="22"/>
        </w:rPr>
        <w:t> Preventiva</w:t>
      </w:r>
    </w:p>
    <w:p w:rsidR="00D25E74" w:rsidRPr="00CA5AE9" w:rsidRDefault="00D25E74" w:rsidP="00015D3C">
      <w:pPr>
        <w:pStyle w:val="PargrafodaLista"/>
        <w:spacing w:line="360" w:lineRule="auto"/>
        <w:ind w:left="0"/>
        <w:jc w:val="both"/>
        <w:rPr>
          <w:rFonts w:ascii="Arial Narrow" w:hAnsi="Arial Narrow"/>
          <w:color w:val="000000" w:themeColor="text1"/>
          <w:sz w:val="22"/>
          <w:szCs w:val="22"/>
        </w:rPr>
      </w:pPr>
      <w:r w:rsidRPr="00CA5AE9">
        <w:rPr>
          <w:rFonts w:ascii="Arial Narrow" w:hAnsi="Arial Narrow" w:cs="Times New Roman"/>
          <w:color w:val="000000"/>
          <w:sz w:val="22"/>
          <w:szCs w:val="22"/>
        </w:rPr>
        <w:t>A manutenção preventiva englobará as ações técnicas necessárias à garantia de desempenho e de durabilidade dos equipamentos, bem como a emissão de laudos sobre as condições dos equipamentos, sempre que solicitado, conforme recomendações do fabricante e normas técnicas específicas. Consistirá, ainda, em limpezas, conservação dos filtros de ar, limpeza de dreno, limpezas interna e externa dos equipamentos, verificação de corrosão e seu tratamento, pinturas, verificação do nivelamento e isolamento dos equipamentos, observação de conexões, rolamentos e parafusos, inspeção de botões de acionamento e cabos de energia, verificação de operação  de compressores, ventiladores e pás, medição de temperaturas e vazões de entrada e saída de ar dos equipamentos, verificação de vazamento de gás refrigerante, verificação e eliminação de ruídos e vibrações dos equipamentos, lubrificações, ajustes e reapertos, medições de corrente e tensão, aterramentos, entre outras.</w:t>
      </w:r>
    </w:p>
    <w:p w:rsidR="00D25E74" w:rsidRPr="00CA5AE9" w:rsidRDefault="00D25E74" w:rsidP="00015D3C">
      <w:pPr>
        <w:pStyle w:val="PargrafodaLista"/>
        <w:spacing w:line="360" w:lineRule="auto"/>
        <w:ind w:left="0"/>
        <w:jc w:val="both"/>
        <w:rPr>
          <w:rFonts w:ascii="Arial Narrow" w:hAnsi="Arial Narrow"/>
          <w:color w:val="000000" w:themeColor="text1"/>
          <w:sz w:val="22"/>
          <w:szCs w:val="22"/>
        </w:rPr>
      </w:pPr>
    </w:p>
    <w:p w:rsidR="00D25E74" w:rsidRPr="00CA5AE9" w:rsidRDefault="00D25E74" w:rsidP="00015D3C">
      <w:pPr>
        <w:pStyle w:val="PargrafodaLista"/>
        <w:numPr>
          <w:ilvl w:val="0"/>
          <w:numId w:val="38"/>
        </w:numPr>
        <w:spacing w:before="120" w:after="120"/>
        <w:ind w:left="0" w:right="12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Alterações da periodicidade das manutenções preventivas, considerando equipamentos, ambiente, circulação de pessoas, utilização dos equipamentos, locais críticos, etc., poderão ser propostas pelo responsável técnico ou pela FISCALIZAÇÃO.</w:t>
      </w:r>
    </w:p>
    <w:p w:rsidR="00D25E74" w:rsidRPr="00CA5AE9" w:rsidRDefault="00D25E74" w:rsidP="00015D3C">
      <w:pPr>
        <w:pStyle w:val="PargrafodaLista"/>
        <w:numPr>
          <w:ilvl w:val="0"/>
          <w:numId w:val="38"/>
        </w:numPr>
        <w:spacing w:before="120" w:after="120"/>
        <w:ind w:left="0" w:right="120" w:firstLine="0"/>
        <w:jc w:val="both"/>
        <w:rPr>
          <w:rFonts w:ascii="Arial Narrow" w:hAnsi="Arial Narrow" w:cs="Times New Roman"/>
          <w:color w:val="000000"/>
          <w:sz w:val="22"/>
          <w:szCs w:val="22"/>
        </w:rPr>
      </w:pPr>
      <w:r w:rsidRPr="00CA5AE9">
        <w:rPr>
          <w:rFonts w:ascii="Arial Narrow" w:hAnsi="Arial Narrow" w:cs="Times New Roman"/>
          <w:color w:val="000000"/>
          <w:sz w:val="22"/>
          <w:szCs w:val="22"/>
        </w:rPr>
        <w:t>Os serviços de manutenção preventiva que estiverem previstos pelos fabricantes dos equipamentos deverão ser considerados. Abaixo constam os serviços IMPRESCINDÍVEIS a serem realizados (poderá ser reduzida a periodicidade na execução dos serviços, assim como incluídas outras atividades, sempre que indicado pelo responsável técnico e autorizado pelo contratante).</w:t>
      </w:r>
    </w:p>
    <w:p w:rsidR="00D25E74" w:rsidRPr="00CA5AE9" w:rsidRDefault="00D25E74" w:rsidP="00015D3C">
      <w:pPr>
        <w:widowControl w:val="0"/>
        <w:tabs>
          <w:tab w:val="left" w:pos="284"/>
          <w:tab w:val="left" w:pos="993"/>
        </w:tabs>
        <w:jc w:val="both"/>
        <w:rPr>
          <w:rFonts w:ascii="Arial Narrow" w:hAnsi="Arial Narrow" w:cs="Times New Roman"/>
          <w:b/>
          <w:color w:val="000000"/>
          <w:sz w:val="22"/>
          <w:szCs w:val="22"/>
        </w:rPr>
      </w:pP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 Remoção e limpeza da tampa frontal e do gabinete de acordo com as normas dos fabricantes;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2 - Limpeza da parte externa do condicionador de ar;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3 - Remoção, limpeza e lavagem dos filtros de acordo com as normas dos fabricantes;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4  -  Verificação  dos  rolamentos  e  mancais  dos  ventiladores/motores.  Se  necessário  troca  dos rolamentos;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5 - Medição e registro de tensão e amperagem do equipamento em operação com compressor armado, medido com auxílio do amperímetro;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6 - Limpeza das serpentinas de evaporação e condensadores, com a devida desmontagem das peças;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7 - Limpeza da bandeja – parte de condensação;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8 - Verificação com eventual correção do nível de ruído e vibrações anormais;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9 - Verificar funcionamento dos controles remotos, caso tenha;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10 - Verificação  dos  visores das linhas de líquido  quanto à  presença  de  umidade  no sistema, com a  utilização de bomba de vácuo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11 - Medição  com  registro  da  temperatura  da  serpentina  de  resfriamento,  bem  como,  do superaquecimento;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12 - Verificação com correção dos sistemas de encaixe dos painéis de acesso ao gabinete;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13 - Verificar a drenagem de água;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14 - Substituir isolações térmicas danificadas nas tubulações;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15 - Eliminar possível mau contato no cabo de alimentação, disjuntores e pontos de interligação;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lastRenderedPageBreak/>
        <w:t xml:space="preserve">16 - Eliminar ruídos anormais;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17 - Verificar se há fuga de energia para a carcaça do aparelho;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18  -  Verificar  e  eliminar  possíveis  pontos  de  vazamento  de  fluído e gás refrigerante  (tubulação, conexões  e válvulas);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19 - Verificar e executar reparos no contactor magnético do compressor;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20 - Medição e registro das temperaturas em operação dos motores ventiladores;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21  -  Verificação  interna  dos  gabinetes,  com  eventual  correção  termo  acústicas  –  parte  de evaporação;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22 - Medição e registro das pressões dos compressores de descarga, nas linhas de sucção e bomba de óleo (no caso de semi - hermético) com eventual ajuste de pressões;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23 - Verificação das válvulas de expansão termo acústicas parte de condensação;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24 - Eliminar pontos de obstrução de sujeira nas aletas do condensador;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25 - Verificar a Operação  do  termostato  de  modo  a  desarmar  e  rearmar  o  compressor,  verificando  a existência de ruídos ou vibrações, providenciando, se necessário, sua correção;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26 - Remoção do aparelho, inspeção e ajuste dos parafusos de fixação do compressor, motor, ventilador e estrutura;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27  -  Retirar  as  turbinas  das  unidades  internas  para  limpeza,  (com  cuidado  para  não  remover acessórios de balanceamento);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28 - Limpeza da bandeja coletora de água de condensação e tubulação de drenagem;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29 – Verificar a isolação elétrica do compressor e do motor de ventilador;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30 - Executar reparos de desgastes de eixos, buchas, mancais de rolamento e lubrificação do motor do ventilador;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31 – Limpar e higienizar o evaporador e bandejas de drenagens;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32  – Lavar a serpentina  do condensador  e peças comuns com máquina  adequada, aplicando produtos desengraxantes conforme normas do Ministério da Saúde, se necessário;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33 – Montar o equipamento de forma adequada;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34 - Se necessário, remoção do aparelho para a oficina e execução dos serviços relacionados abaixo: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a) Desmonte e limpeza das serpentinas do condensador evaporador;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b)  Realização  de  tratamento  anti-  corrosivo  (com  tinta  tipo  zarcão)  do  chassi  e  da  bandeja interna;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c) Verificação e troca de capacitor; Se necessário.</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d)  Verificação  dos  componentes  elétricos,  cabo  de  alimentação  e,  se  necessário,  sua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substituição.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35  -  Em  caso  de  pane,  realizar  a  análise  do  condicionador  de  ar  com  a  emissão  de  relatório contendo a descrição do problema e das peças a serem trocadas. Caso seja necessário troca de alguma das peças descritas abaixo a contratada deverá fazer sua troca imediata sem ônus para a contratante.</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r w:rsidRPr="00CA5AE9">
        <w:rPr>
          <w:rFonts w:ascii="Arial Narrow" w:hAnsi="Arial Narrow" w:cs="Times New Roman"/>
          <w:color w:val="000000"/>
          <w:sz w:val="22"/>
          <w:szCs w:val="22"/>
        </w:rPr>
        <w:t xml:space="preserve">36 - A contratada deverá  anexar no aparelho  que foi realizado a manutenção preventiva  um adesivo contendo informação sobre a data que foi realizada a manutenção preventiva, bem como informar também  a  data  prevista  para  a  nova  manutenção  preventiva;  </w:t>
      </w:r>
    </w:p>
    <w:p w:rsidR="00D25E74" w:rsidRPr="00CA5AE9" w:rsidRDefault="00D25E74" w:rsidP="00015D3C">
      <w:pPr>
        <w:widowControl w:val="0"/>
        <w:tabs>
          <w:tab w:val="left" w:pos="284"/>
          <w:tab w:val="left" w:pos="993"/>
        </w:tabs>
        <w:jc w:val="both"/>
        <w:rPr>
          <w:rFonts w:ascii="Arial Narrow" w:hAnsi="Arial Narrow" w:cs="Times New Roman"/>
          <w:color w:val="000000"/>
          <w:sz w:val="22"/>
          <w:szCs w:val="22"/>
        </w:rPr>
      </w:pPr>
    </w:p>
    <w:p w:rsidR="00D25E74" w:rsidRPr="00CA5AE9" w:rsidRDefault="00D25E74" w:rsidP="00015D3C">
      <w:pPr>
        <w:spacing w:line="360" w:lineRule="auto"/>
        <w:jc w:val="both"/>
        <w:rPr>
          <w:rFonts w:ascii="Arial Narrow" w:hAnsi="Arial Narrow"/>
          <w:color w:val="000000" w:themeColor="text1"/>
          <w:sz w:val="22"/>
          <w:szCs w:val="22"/>
        </w:rPr>
      </w:pPr>
      <w:r w:rsidRPr="00CA5AE9">
        <w:rPr>
          <w:rFonts w:ascii="Arial Narrow" w:hAnsi="Arial Narrow" w:cs="Times New Roman"/>
          <w:color w:val="000000"/>
          <w:sz w:val="22"/>
          <w:szCs w:val="22"/>
        </w:rPr>
        <w:t xml:space="preserve">As  seguintes  peças  e  materiais  estão  incluídos  na  manutenção  preventiva  a  cargo  e  ônus  da contratada:  fusíveis,  parafusos,  correias,  imãs,  terminais  elétricos,  graxas,  solventes, produtos químicos de limpeza, materiais contra a corrosão e para proteção anti ferruginosa, tinta, lixa, neutrol, underseal, fita isolante, álcool, filtro secador, espuma de vedação, massa de  vedação,  vaselina,  estopas,  sacos  plásticos  para  acondicionamento  de  detritos, materiais  para  solda,  zarcão,  trapo,  substituição  ou  complementação  óleos lubrificantes,  oxigênio,  nitrogênio,  acetileno,  gases  freon,    óleo  mineral,  materiais  e produtos de limpeza em geral. </w:t>
      </w:r>
    </w:p>
    <w:p w:rsidR="00D25E74" w:rsidRPr="00CA5AE9" w:rsidRDefault="00D25E74" w:rsidP="00015D3C">
      <w:pPr>
        <w:pStyle w:val="PargrafodaLista"/>
        <w:spacing w:line="360" w:lineRule="auto"/>
        <w:ind w:left="0"/>
        <w:jc w:val="both"/>
        <w:rPr>
          <w:rFonts w:ascii="Arial Narrow" w:hAnsi="Arial Narrow" w:cs="Times New Roman"/>
          <w:b/>
          <w:bCs/>
          <w:color w:val="000000"/>
          <w:sz w:val="22"/>
          <w:szCs w:val="22"/>
        </w:rPr>
      </w:pPr>
      <w:r w:rsidRPr="00CA5AE9">
        <w:rPr>
          <w:rFonts w:ascii="Arial Narrow" w:hAnsi="Arial Narrow" w:cs="Times New Roman"/>
          <w:b/>
          <w:bCs/>
          <w:color w:val="000000"/>
          <w:sz w:val="22"/>
          <w:szCs w:val="22"/>
        </w:rPr>
        <w:t>Manutenção Corretiva</w:t>
      </w:r>
    </w:p>
    <w:p w:rsidR="00D25E74" w:rsidRPr="00CA5AE9" w:rsidRDefault="00D25E74" w:rsidP="00015D3C">
      <w:pPr>
        <w:spacing w:line="360" w:lineRule="auto"/>
        <w:jc w:val="both"/>
        <w:rPr>
          <w:rFonts w:ascii="Arial Narrow" w:hAnsi="Arial Narrow"/>
          <w:color w:val="000000" w:themeColor="text1"/>
          <w:sz w:val="22"/>
          <w:szCs w:val="22"/>
        </w:rPr>
      </w:pPr>
      <w:r w:rsidRPr="00CA5AE9">
        <w:rPr>
          <w:rFonts w:ascii="Arial Narrow" w:hAnsi="Arial Narrow" w:cs="Times New Roman"/>
          <w:color w:val="000000"/>
          <w:sz w:val="22"/>
          <w:szCs w:val="22"/>
        </w:rPr>
        <w:lastRenderedPageBreak/>
        <w:t>A manutenção corretiva engloba os procedimentos necessários para recuperar o perfeito estado de uso dos equipamentos, com a correção de defeitos que possam danificá-los ao longo do tempo, consistindo, basicamente, em substituições de componentes, ajustes e reparos necessários, de acordo com os manuais e normas técnicas específicas para cada equipamento. Não serão custeados os materiais necessários para realização das manutenções corretivas, motivo pelo qual os custos com uso de gases para limpezas, testes, soldas, etc., deverão ser incluídos na proposta de preços de prestação de serviços de manutenções corretivas.</w:t>
      </w:r>
    </w:p>
    <w:p w:rsidR="00D25E74" w:rsidRPr="00CA5AE9" w:rsidRDefault="00D25E74" w:rsidP="00015D3C">
      <w:pPr>
        <w:pStyle w:val="PargrafodaLista"/>
        <w:spacing w:line="360" w:lineRule="auto"/>
        <w:ind w:left="0"/>
        <w:jc w:val="both"/>
        <w:rPr>
          <w:rFonts w:ascii="Arial Narrow" w:hAnsi="Arial Narrow"/>
          <w:color w:val="000000" w:themeColor="text1"/>
          <w:sz w:val="22"/>
          <w:szCs w:val="22"/>
        </w:rPr>
      </w:pPr>
    </w:p>
    <w:p w:rsidR="00D25E74" w:rsidRPr="00CA5AE9" w:rsidRDefault="00D25E74" w:rsidP="00015D3C">
      <w:pPr>
        <w:pStyle w:val="PargrafodaLista"/>
        <w:spacing w:line="360" w:lineRule="auto"/>
        <w:ind w:left="0"/>
        <w:jc w:val="both"/>
        <w:rPr>
          <w:rFonts w:ascii="Arial Narrow" w:hAnsi="Arial Narrow"/>
          <w:color w:val="000000" w:themeColor="text1"/>
          <w:sz w:val="22"/>
          <w:szCs w:val="22"/>
        </w:rPr>
      </w:pPr>
      <w:r w:rsidRPr="00CA5AE9">
        <w:rPr>
          <w:rFonts w:ascii="Arial Narrow" w:hAnsi="Arial Narrow" w:cs="Times New Roman"/>
          <w:b/>
          <w:bCs/>
          <w:color w:val="000000"/>
          <w:sz w:val="22"/>
          <w:szCs w:val="22"/>
        </w:rPr>
        <w:t>Instalação e Desinstalação de Equipamentos.</w:t>
      </w:r>
    </w:p>
    <w:p w:rsidR="00D25E74" w:rsidRPr="00CA5AE9" w:rsidRDefault="00D25E74" w:rsidP="00015D3C">
      <w:pPr>
        <w:pStyle w:val="PargrafodaLista"/>
        <w:ind w:left="0"/>
        <w:rPr>
          <w:rFonts w:ascii="Arial Narrow" w:hAnsi="Arial Narrow"/>
          <w:color w:val="000000" w:themeColor="text1"/>
          <w:sz w:val="22"/>
          <w:szCs w:val="22"/>
        </w:rPr>
      </w:pPr>
    </w:p>
    <w:p w:rsidR="00D25E74" w:rsidRPr="00CA5AE9" w:rsidRDefault="00D25E74"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É dever da CONTRATADA realizar desinstalação e instalação de equipamentos de propriedade do CONTRATANTE, sempre que solicitada;</w:t>
      </w:r>
    </w:p>
    <w:p w:rsidR="00D25E74" w:rsidRPr="00CA5AE9" w:rsidRDefault="00D25E74"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Todas as despesas com mão-de-obra e com os materiais necessários para a instalação – onde incluem-se os suportes, linha frigorígenas, eletrodutos, cabos, isolantes térmicos, tubos de PVC de 25mm de até 3 (três) metros, inclusive materiais utilizados nos reparos das paredes/divisórias/forro que forem afetados, serviços de mão-de-obra de pedreiro se necessário, tinta para reparar a pintura da parede/divisória/forro, entre outros materiais e serviços necessários para boa e fiel instalação - correrão às expensas da CONTRATADA.</w:t>
      </w:r>
    </w:p>
    <w:p w:rsidR="00D25E74" w:rsidRPr="00CA5AE9" w:rsidRDefault="00D25E74"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Caberá à CONTRATADA a interligação elétrica de força aos equipamentos, bem como a interligação entre condensador e evaporador, através de cabo PP com selo do INMETRO, bitola conforme especificações do fabricante, a partir dos pontos de força fornecidos pelo CONTRATANTE próximos às unidades evaporadoras.</w:t>
      </w:r>
    </w:p>
    <w:p w:rsidR="00D25E74" w:rsidRPr="00CA5AE9" w:rsidRDefault="00D25E74"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Na instalação de aparelho de ar condicionado está incluída a tubulação de cobre de até 3 (três) metros e eventual necessidade de se completar carga de gás. Nas instalações que demandarem tubulação superior a 3 (três) metros, a metragem excedente poderá ser faturada, aplicando-se o regramento referente ao fornecimento de peças.</w:t>
      </w:r>
    </w:p>
    <w:p w:rsidR="00D25E74" w:rsidRPr="00CA5AE9" w:rsidRDefault="00D25E74"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 xml:space="preserve">Para realizar a instalação dos equipamentos, a CONTRATADA deverá possuir todos os equipamentos/ferramentas necessários; </w:t>
      </w:r>
    </w:p>
    <w:p w:rsidR="00D25E74" w:rsidRPr="00CA5AE9" w:rsidRDefault="00D25E74"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Por desinstalação de aparelho de ar condicionado, entende-se a retirada do aparelho da parede juntamente com o recolhimento adequado do gás utilizado no mesmo.</w:t>
      </w:r>
    </w:p>
    <w:p w:rsidR="00D25E74" w:rsidRPr="00CA5AE9" w:rsidRDefault="00D25E74" w:rsidP="00015D3C">
      <w:pPr>
        <w:pStyle w:val="PargrafodaLista"/>
        <w:numPr>
          <w:ilvl w:val="0"/>
          <w:numId w:val="37"/>
        </w:numPr>
        <w:spacing w:after="200" w:line="360" w:lineRule="auto"/>
        <w:ind w:left="0" w:firstLine="0"/>
        <w:jc w:val="both"/>
        <w:rPr>
          <w:rFonts w:ascii="Arial Narrow" w:hAnsi="Arial Narrow"/>
          <w:color w:val="000000" w:themeColor="text1"/>
          <w:sz w:val="22"/>
          <w:szCs w:val="22"/>
        </w:rPr>
      </w:pPr>
      <w:r w:rsidRPr="00CA5AE9">
        <w:rPr>
          <w:rFonts w:ascii="Arial Narrow" w:hAnsi="Arial Narrow" w:cs="Times New Roman"/>
          <w:color w:val="000000"/>
          <w:sz w:val="22"/>
          <w:szCs w:val="22"/>
        </w:rPr>
        <w:t>A CONTRADATA assumirá a responsabilidade técnica quanto a todos os serviços realizados em decorrência deste termo de referência e arcará com eventuais prejuízos ocasionados a qualquer equipamento do CONTRATANTE em virtude da má execução dos serviços.</w:t>
      </w:r>
    </w:p>
    <w:p w:rsidR="00D25E74" w:rsidRPr="00CA5AE9" w:rsidRDefault="00D25E74" w:rsidP="00015D3C">
      <w:pPr>
        <w:spacing w:line="360" w:lineRule="auto"/>
        <w:rPr>
          <w:rFonts w:ascii="Arial Narrow" w:hAnsi="Arial Narrow"/>
          <w:b/>
          <w:color w:val="000000" w:themeColor="text1"/>
          <w:sz w:val="22"/>
          <w:szCs w:val="22"/>
        </w:rPr>
      </w:pPr>
      <w:r w:rsidRPr="00CA5AE9">
        <w:rPr>
          <w:rFonts w:ascii="Arial Narrow" w:hAnsi="Arial Narrow"/>
          <w:b/>
          <w:color w:val="000000" w:themeColor="text1"/>
          <w:sz w:val="22"/>
          <w:szCs w:val="22"/>
        </w:rPr>
        <w:t>2.    Demais equipamentos de refrigeração.</w:t>
      </w:r>
    </w:p>
    <w:p w:rsidR="00D25E74" w:rsidRPr="00CA5AE9" w:rsidRDefault="00D25E74" w:rsidP="00015D3C">
      <w:pPr>
        <w:pStyle w:val="PargrafodaLista"/>
        <w:spacing w:line="360" w:lineRule="auto"/>
        <w:ind w:left="0"/>
        <w:jc w:val="both"/>
        <w:rPr>
          <w:rFonts w:ascii="Arial Narrow" w:hAnsi="Arial Narrow"/>
          <w:b/>
          <w:color w:val="000000" w:themeColor="text1"/>
          <w:sz w:val="22"/>
          <w:szCs w:val="22"/>
        </w:rPr>
      </w:pPr>
      <w:r w:rsidRPr="00CA5AE9">
        <w:rPr>
          <w:rFonts w:ascii="Arial Narrow" w:hAnsi="Arial Narrow"/>
          <w:b/>
          <w:color w:val="000000" w:themeColor="text1"/>
          <w:sz w:val="22"/>
          <w:szCs w:val="22"/>
        </w:rPr>
        <w:t>Manutenção Preventiva.</w:t>
      </w:r>
    </w:p>
    <w:p w:rsidR="00D25E74" w:rsidRPr="00CA5AE9" w:rsidRDefault="00D25E74" w:rsidP="00015D3C">
      <w:pPr>
        <w:pStyle w:val="PargrafodaLista"/>
        <w:spacing w:line="360" w:lineRule="auto"/>
        <w:ind w:left="0"/>
        <w:jc w:val="both"/>
        <w:rPr>
          <w:rFonts w:ascii="Arial Narrow" w:hAnsi="Arial Narrow"/>
          <w:color w:val="000000" w:themeColor="text1"/>
          <w:sz w:val="22"/>
          <w:szCs w:val="22"/>
        </w:rPr>
      </w:pPr>
      <w:r w:rsidRPr="00CA5AE9">
        <w:rPr>
          <w:rFonts w:ascii="Arial Narrow" w:hAnsi="Arial Narrow"/>
          <w:color w:val="000000"/>
          <w:sz w:val="22"/>
          <w:szCs w:val="22"/>
        </w:rPr>
        <w:lastRenderedPageBreak/>
        <w:t>A manutenção preventiva consistirá em procedimentos de manutenção visando prevenir situações que possam gerar falhas ou defeitos e, manter a conservação, limpeza e o perfeito funcionamento dos equipamentos, obedecendo às recomendações do fabricante, bem como, recomendar ao CFP/UFCG eventuais providências, que possam interferir no desempenho dos equipamentos.</w:t>
      </w:r>
    </w:p>
    <w:p w:rsidR="00D25E74" w:rsidRPr="00CA5AE9" w:rsidRDefault="00D25E74" w:rsidP="00015D3C">
      <w:pPr>
        <w:spacing w:line="360" w:lineRule="auto"/>
        <w:jc w:val="both"/>
        <w:rPr>
          <w:rFonts w:ascii="Arial Narrow" w:hAnsi="Arial Narrow"/>
          <w:color w:val="000000" w:themeColor="text1"/>
          <w:sz w:val="22"/>
          <w:szCs w:val="22"/>
        </w:rPr>
      </w:pPr>
      <w:r w:rsidRPr="00CA5AE9">
        <w:rPr>
          <w:rFonts w:ascii="Arial Narrow" w:hAnsi="Arial Narrow"/>
          <w:color w:val="000000"/>
          <w:sz w:val="22"/>
          <w:szCs w:val="22"/>
        </w:rPr>
        <w:t xml:space="preserve">A manutenção preventiva somente será executada mediante requisições do CFP/UFCG, através de solicitações efetuadas pela Subprefeitura, por meio de programação, previamente estabelecida entre Contratante e Contratada, bem como por demais necessidades da Administração. </w:t>
      </w:r>
    </w:p>
    <w:p w:rsidR="00D25E74" w:rsidRPr="00CA5AE9" w:rsidRDefault="00D25E74" w:rsidP="00015D3C">
      <w:pPr>
        <w:spacing w:line="360" w:lineRule="auto"/>
        <w:jc w:val="both"/>
        <w:rPr>
          <w:rFonts w:ascii="Arial Narrow" w:hAnsi="Arial Narrow"/>
          <w:color w:val="000000" w:themeColor="text1"/>
          <w:sz w:val="22"/>
          <w:szCs w:val="22"/>
        </w:rPr>
      </w:pPr>
      <w:r w:rsidRPr="00CA5AE9">
        <w:rPr>
          <w:rFonts w:ascii="Arial Narrow" w:hAnsi="Arial Narrow"/>
          <w:sz w:val="22"/>
          <w:szCs w:val="22"/>
        </w:rPr>
        <w:t>Constarão da manutenção preventiva, entre outros procedimentos necessários à conservação e ao perfeito funcionamento dos equipamentos, os seguintes serviços:</w:t>
      </w:r>
      <w:r w:rsidRPr="00CA5AE9">
        <w:rPr>
          <w:rFonts w:ascii="Arial Narrow" w:hAnsi="Arial Narrow" w:cs="Arial"/>
          <w:color w:val="000000"/>
          <w:sz w:val="22"/>
          <w:szCs w:val="22"/>
        </w:rPr>
        <w:t xml:space="preserve"> limpeza física, revisão dos sistemas de refrigeração e elétrico e substituição do filtro de água (se necessário).</w:t>
      </w:r>
    </w:p>
    <w:p w:rsidR="00D25E74" w:rsidRPr="00CA5AE9" w:rsidRDefault="00D25E74" w:rsidP="00015D3C">
      <w:pPr>
        <w:spacing w:line="360" w:lineRule="auto"/>
        <w:jc w:val="both"/>
        <w:rPr>
          <w:rFonts w:ascii="Arial Narrow" w:hAnsi="Arial Narrow"/>
          <w:color w:val="000000" w:themeColor="text1"/>
          <w:sz w:val="22"/>
          <w:szCs w:val="22"/>
        </w:rPr>
      </w:pPr>
      <w:r w:rsidRPr="00CA5AE9">
        <w:rPr>
          <w:rFonts w:ascii="Arial Narrow" w:hAnsi="Arial Narrow"/>
          <w:b/>
          <w:color w:val="000000" w:themeColor="text1"/>
          <w:sz w:val="22"/>
          <w:szCs w:val="22"/>
        </w:rPr>
        <w:t>Manutenção Corretiva</w:t>
      </w:r>
      <w:r w:rsidRPr="00CA5AE9">
        <w:rPr>
          <w:rFonts w:ascii="Arial Narrow" w:hAnsi="Arial Narrow"/>
          <w:color w:val="000000" w:themeColor="text1"/>
          <w:sz w:val="22"/>
          <w:szCs w:val="22"/>
        </w:rPr>
        <w:t>.</w:t>
      </w:r>
    </w:p>
    <w:p w:rsidR="00D25E74" w:rsidRPr="00CA5AE9" w:rsidRDefault="00D25E74" w:rsidP="00015D3C">
      <w:pPr>
        <w:spacing w:line="360" w:lineRule="auto"/>
        <w:jc w:val="both"/>
        <w:rPr>
          <w:rFonts w:ascii="Arial Narrow" w:hAnsi="Arial Narrow"/>
          <w:color w:val="000000" w:themeColor="text1"/>
          <w:sz w:val="22"/>
          <w:szCs w:val="22"/>
        </w:rPr>
      </w:pPr>
      <w:r w:rsidRPr="00CA5AE9">
        <w:rPr>
          <w:rFonts w:ascii="Arial Narrow" w:hAnsi="Arial Narrow" w:cs="Times New Roman"/>
          <w:color w:val="000000"/>
          <w:sz w:val="22"/>
          <w:szCs w:val="22"/>
        </w:rPr>
        <w:t>A manutenção corretiva engloba os procedimentos necessários para recuperar o perfeito estado de uso os equipamentos, com a correção de defeitos que possam danificá-los ao longo do tempo, consistindo, basicamente, em substituições de componentes, ajustes e reparos necessários, de acordo com os manuais e normas técnicas específicas para cada equipamento. Não serão custeados os materiais necessários para realização das manutenções corretivas, motivo pelo qual os custos com uso de gases para limpezas, testes, soldas, etc., deverão ser incluídos na proposta de preços de prestação de serviços de manutenções corretivas.</w:t>
      </w: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907AE2" w:rsidRPr="00CA5AE9" w:rsidRDefault="00FA6A4C" w:rsidP="00015D3C">
      <w:pPr>
        <w:autoSpaceDE w:val="0"/>
        <w:autoSpaceDN w:val="0"/>
        <w:adjustRightInd w:val="0"/>
        <w:jc w:val="center"/>
        <w:rPr>
          <w:rFonts w:ascii="Arial Narrow" w:eastAsiaTheme="minorHAnsi" w:hAnsi="Arial Narrow" w:cs="Arial"/>
          <w:b/>
          <w:sz w:val="22"/>
          <w:szCs w:val="22"/>
          <w:lang w:eastAsia="en-US"/>
        </w:rPr>
      </w:pPr>
      <w:r w:rsidRPr="00CA5AE9">
        <w:rPr>
          <w:rFonts w:ascii="Arial Narrow" w:eastAsiaTheme="minorHAnsi" w:hAnsi="Arial Narrow" w:cs="Arial"/>
          <w:b/>
          <w:sz w:val="22"/>
          <w:szCs w:val="22"/>
          <w:lang w:eastAsia="en-US"/>
        </w:rPr>
        <w:lastRenderedPageBreak/>
        <w:t>ANEXO VIII</w:t>
      </w:r>
    </w:p>
    <w:p w:rsidR="00D25E74" w:rsidRPr="00CA5AE9" w:rsidRDefault="00907AE2" w:rsidP="00015D3C">
      <w:pPr>
        <w:autoSpaceDE w:val="0"/>
        <w:autoSpaceDN w:val="0"/>
        <w:adjustRightInd w:val="0"/>
        <w:jc w:val="center"/>
        <w:rPr>
          <w:rFonts w:ascii="Arial Narrow" w:eastAsiaTheme="minorHAnsi" w:hAnsi="Arial Narrow" w:cs="Arial"/>
          <w:b/>
          <w:sz w:val="22"/>
          <w:szCs w:val="22"/>
          <w:lang w:eastAsia="en-US"/>
        </w:rPr>
      </w:pPr>
      <w:r w:rsidRPr="00CA5AE9">
        <w:rPr>
          <w:rFonts w:ascii="Arial Narrow" w:eastAsiaTheme="minorHAnsi" w:hAnsi="Arial Narrow" w:cs="Arial"/>
          <w:b/>
          <w:sz w:val="22"/>
          <w:szCs w:val="22"/>
          <w:lang w:eastAsia="en-US"/>
        </w:rPr>
        <w:t>MODELO DE INSTRUMENTO DE MEDIÇÃO DE RESULTADO – IMR</w:t>
      </w:r>
    </w:p>
    <w:p w:rsidR="00FA6A4C" w:rsidRPr="00CA5AE9" w:rsidRDefault="00FA6A4C" w:rsidP="00015D3C">
      <w:pPr>
        <w:autoSpaceDE w:val="0"/>
        <w:autoSpaceDN w:val="0"/>
        <w:adjustRightInd w:val="0"/>
        <w:jc w:val="center"/>
        <w:rPr>
          <w:rFonts w:ascii="Arial Narrow" w:eastAsiaTheme="minorHAnsi" w:hAnsi="Arial Narrow" w:cs="Arial"/>
          <w:b/>
          <w:sz w:val="22"/>
          <w:szCs w:val="22"/>
          <w:lang w:eastAsia="en-US"/>
        </w:rPr>
      </w:pPr>
    </w:p>
    <w:p w:rsidR="00D25E74" w:rsidRPr="00CA5AE9" w:rsidRDefault="00D25E74" w:rsidP="00015D3C">
      <w:pPr>
        <w:numPr>
          <w:ilvl w:val="0"/>
          <w:numId w:val="31"/>
        </w:numPr>
        <w:spacing w:after="200" w:line="276" w:lineRule="auto"/>
        <w:ind w:left="0" w:firstLine="0"/>
        <w:contextualSpacing/>
        <w:jc w:val="both"/>
        <w:rPr>
          <w:rFonts w:ascii="Arial Narrow" w:eastAsiaTheme="minorHAnsi" w:hAnsi="Arial Narrow" w:cs="Arial"/>
          <w:b/>
          <w:sz w:val="22"/>
          <w:szCs w:val="22"/>
          <w:lang w:eastAsia="en-US"/>
        </w:rPr>
      </w:pPr>
      <w:r w:rsidRPr="00CA5AE9">
        <w:rPr>
          <w:rFonts w:ascii="Arial Narrow" w:eastAsiaTheme="minorHAnsi" w:hAnsi="Arial Narrow" w:cs="Arial"/>
          <w:b/>
          <w:sz w:val="22"/>
          <w:szCs w:val="22"/>
          <w:lang w:eastAsia="en-US"/>
        </w:rPr>
        <w:t>DA DEFINIÇÃO</w:t>
      </w:r>
    </w:p>
    <w:p w:rsidR="00D25E74" w:rsidRPr="00CA5AE9" w:rsidRDefault="00D25E74" w:rsidP="00015D3C">
      <w:pPr>
        <w:numPr>
          <w:ilvl w:val="1"/>
          <w:numId w:val="27"/>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Este documento apresenta os critérios de medição de resultado, identificando indicadores, metas, mecanismos de cálculo, forma de acompanhamento e adequações de pagamento por eventual não atendimento das metas estabelecidas.</w:t>
      </w:r>
    </w:p>
    <w:p w:rsidR="00D25E74" w:rsidRPr="00CA5AE9" w:rsidRDefault="00D25E74" w:rsidP="00015D3C">
      <w:pPr>
        <w:numPr>
          <w:ilvl w:val="1"/>
          <w:numId w:val="27"/>
        </w:numPr>
        <w:spacing w:after="200" w:line="276" w:lineRule="auto"/>
        <w:ind w:left="0" w:firstLine="0"/>
        <w:contextualSpacing/>
        <w:jc w:val="both"/>
        <w:rPr>
          <w:rFonts w:ascii="Arial Narrow" w:eastAsiaTheme="minorHAnsi" w:hAnsi="Arial Narrow" w:cs="Arial"/>
          <w:b/>
          <w:sz w:val="22"/>
          <w:szCs w:val="22"/>
          <w:lang w:eastAsia="en-US"/>
        </w:rPr>
      </w:pPr>
      <w:r w:rsidRPr="00CA5AE9">
        <w:rPr>
          <w:rFonts w:ascii="Arial Narrow" w:eastAsiaTheme="minorHAnsi" w:hAnsi="Arial Narrow" w:cs="Arial"/>
          <w:sz w:val="22"/>
          <w:szCs w:val="22"/>
          <w:lang w:eastAsia="en-US"/>
        </w:rPr>
        <w:t>Este anexo é parte indissociável do(s) Contrato(s) firmado(s) a partir deste Edital de Pregão Eletrônico do Centro de Formação de Professores da Universidade Federal de Campina Grande  – CFP/UFCG.</w:t>
      </w:r>
    </w:p>
    <w:p w:rsidR="00D25E74" w:rsidRPr="00CA5AE9" w:rsidRDefault="00D25E74" w:rsidP="00015D3C">
      <w:pPr>
        <w:numPr>
          <w:ilvl w:val="1"/>
          <w:numId w:val="27"/>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rsidR="00D25E74" w:rsidRPr="00CA5AE9" w:rsidRDefault="00D25E74" w:rsidP="00015D3C">
      <w:pPr>
        <w:numPr>
          <w:ilvl w:val="2"/>
          <w:numId w:val="27"/>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 xml:space="preserve">Não produzir os resultados, deixar de executar, ou não executar com a qualidade mínima exigida as atividades contratadas; ou </w:t>
      </w:r>
    </w:p>
    <w:p w:rsidR="00D25E74" w:rsidRPr="00CA5AE9" w:rsidRDefault="00D25E74" w:rsidP="00015D3C">
      <w:pPr>
        <w:numPr>
          <w:ilvl w:val="2"/>
          <w:numId w:val="27"/>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Deixar de utilizar materiais e recursos humanos exigidos para a execução do serviço, ou utilizá-los com qualidade ou quantidade inferior à demandada.</w:t>
      </w:r>
    </w:p>
    <w:p w:rsidR="00D25E74" w:rsidRPr="00CA5AE9" w:rsidRDefault="00D25E74" w:rsidP="00015D3C">
      <w:pPr>
        <w:numPr>
          <w:ilvl w:val="2"/>
          <w:numId w:val="27"/>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Descumprir obrigações contratuais e legais;</w:t>
      </w:r>
    </w:p>
    <w:p w:rsidR="00D25E74" w:rsidRPr="00CA5AE9" w:rsidRDefault="00D25E74" w:rsidP="00015D3C">
      <w:pPr>
        <w:numPr>
          <w:ilvl w:val="2"/>
          <w:numId w:val="27"/>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A utilização do IMR não impede a aplicação concomitante de outros mecanismos para a avaliação da prestação dos serviços.</w:t>
      </w:r>
    </w:p>
    <w:p w:rsidR="00D25E74" w:rsidRPr="00CA5AE9" w:rsidRDefault="00D25E74" w:rsidP="00015D3C">
      <w:pPr>
        <w:numPr>
          <w:ilvl w:val="1"/>
          <w:numId w:val="28"/>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rsidR="00D25E74" w:rsidRPr="00CA5AE9" w:rsidRDefault="00D25E74" w:rsidP="00015D3C">
      <w:pPr>
        <w:numPr>
          <w:ilvl w:val="1"/>
          <w:numId w:val="29"/>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O preposto da contratada poderá solicitar ao fiscal do contrato a avaliação de nível dos serviços;</w:t>
      </w:r>
    </w:p>
    <w:p w:rsidR="00D25E74" w:rsidRPr="00CA5AE9" w:rsidRDefault="00D25E74" w:rsidP="00015D3C">
      <w:pPr>
        <w:numPr>
          <w:ilvl w:val="1"/>
          <w:numId w:val="29"/>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O preposto da contratada deverá apor assinatura na avaliação de nível dos serviços, tomando ciência da avaliação realizada;</w:t>
      </w:r>
    </w:p>
    <w:p w:rsidR="00D25E74" w:rsidRPr="00CA5AE9" w:rsidRDefault="00D25E74" w:rsidP="00015D3C">
      <w:pPr>
        <w:numPr>
          <w:ilvl w:val="1"/>
          <w:numId w:val="29"/>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rsidR="00D25E74" w:rsidRPr="00CA5AE9" w:rsidRDefault="00D25E74" w:rsidP="00015D3C">
      <w:pPr>
        <w:numPr>
          <w:ilvl w:val="1"/>
          <w:numId w:val="30"/>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rsidR="00D25E74" w:rsidRPr="00CA5AE9" w:rsidRDefault="00D25E74" w:rsidP="00015D3C">
      <w:pPr>
        <w:numPr>
          <w:ilvl w:val="1"/>
          <w:numId w:val="30"/>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É vedada a atribuição à contratada para a realização da avaliação de desempenho e qualidade da prestação dos serviços executados;</w:t>
      </w:r>
    </w:p>
    <w:p w:rsidR="00D25E74" w:rsidRPr="00CA5AE9" w:rsidRDefault="00D25E74" w:rsidP="00015D3C">
      <w:pPr>
        <w:numPr>
          <w:ilvl w:val="1"/>
          <w:numId w:val="30"/>
        </w:numPr>
        <w:spacing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O fiscal do contrato poderá realizar a avaliação diária, semanal ou mensal, desde que o período escolhido seja suficiente para avaliar ou, se for o caso, aferir o desempenho e qualidade da prestação dos serviços;</w:t>
      </w:r>
    </w:p>
    <w:p w:rsidR="00D25E74" w:rsidRPr="00CA5AE9" w:rsidRDefault="00D25E74" w:rsidP="00015D3C">
      <w:pPr>
        <w:numPr>
          <w:ilvl w:val="1"/>
          <w:numId w:val="30"/>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jc w:val="both"/>
        <w:rPr>
          <w:rFonts w:ascii="Arial Narrow" w:eastAsiaTheme="minorHAnsi" w:hAnsi="Arial Narrow" w:cs="Arial"/>
          <w:sz w:val="22"/>
          <w:szCs w:val="22"/>
          <w:lang w:eastAsia="en-US"/>
        </w:rPr>
      </w:pPr>
    </w:p>
    <w:p w:rsidR="00D25E74" w:rsidRPr="00CA5AE9" w:rsidRDefault="00D25E74" w:rsidP="00015D3C">
      <w:pPr>
        <w:numPr>
          <w:ilvl w:val="0"/>
          <w:numId w:val="30"/>
        </w:numPr>
        <w:spacing w:after="200" w:line="276" w:lineRule="auto"/>
        <w:ind w:left="0" w:firstLine="0"/>
        <w:contextualSpacing/>
        <w:jc w:val="both"/>
        <w:rPr>
          <w:rFonts w:ascii="Arial Narrow" w:eastAsiaTheme="minorHAnsi" w:hAnsi="Arial Narrow" w:cs="Arial"/>
          <w:b/>
          <w:sz w:val="22"/>
          <w:szCs w:val="22"/>
          <w:lang w:eastAsia="en-US"/>
        </w:rPr>
      </w:pPr>
      <w:r w:rsidRPr="00CA5AE9">
        <w:rPr>
          <w:rFonts w:ascii="Arial Narrow" w:eastAsiaTheme="minorHAnsi" w:hAnsi="Arial Narrow" w:cs="Arial"/>
          <w:b/>
          <w:sz w:val="22"/>
          <w:szCs w:val="22"/>
          <w:lang w:eastAsia="en-US"/>
        </w:rPr>
        <w:t>DOS INDICADORES, DAS METAS E DOS MECANISMOS DE CÁLCULO</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2.1. Os serviços e produtos da CONTRATADA serão avaliados por meio de 03 (três) indicadores de qualidade: prazo de atendimento aos chamados campus contratante, o uso de EPI's e uniformes e outras obrigações contratuais diversas.</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2.2. Aos indicadores serão atribuídos pontos de qualidade, conforme critérios apresentados nas tabelas abaixo.</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2.2.1. Cada indicador contribui com uma quantidade diferenciada de pontos de qualidade. Essa diferença está relacionada à essencialidade do indicador para a qualidade dos serviços.</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2.2.2. A pontuação final de qualidade dos serviços pode resultar em valores entre 0 (zero) e 100 (cem).</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2.2.3. As tabelas abaixo apresentam os indicadores, as metas, os critérios e os mecanismos de cálculo de pontuação de qualidade.</w:t>
      </w:r>
    </w:p>
    <w:tbl>
      <w:tblPr>
        <w:tblW w:w="5000" w:type="pct"/>
        <w:tblLayout w:type="fixed"/>
        <w:tblCellMar>
          <w:left w:w="70" w:type="dxa"/>
          <w:right w:w="70" w:type="dxa"/>
        </w:tblCellMar>
        <w:tblLook w:val="04A0" w:firstRow="1" w:lastRow="0" w:firstColumn="1" w:lastColumn="0" w:noHBand="0" w:noVBand="1"/>
      </w:tblPr>
      <w:tblGrid>
        <w:gridCol w:w="1961"/>
        <w:gridCol w:w="7100"/>
      </w:tblGrid>
      <w:tr w:rsidR="00D25E74" w:rsidRPr="00CA5AE9" w:rsidTr="006237C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Indicador</w:t>
            </w:r>
          </w:p>
        </w:tc>
      </w:tr>
      <w:tr w:rsidR="00D25E74" w:rsidRPr="00CA5AE9" w:rsidTr="006237C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b/>
                <w:color w:val="000000"/>
                <w:sz w:val="22"/>
                <w:szCs w:val="22"/>
              </w:rPr>
              <w:t>Nº 01</w:t>
            </w:r>
            <w:r w:rsidRPr="00CA5AE9">
              <w:rPr>
                <w:rFonts w:ascii="Arial Narrow" w:eastAsiaTheme="minorHAnsi" w:hAnsi="Arial Narrow" w:cs="Arial"/>
                <w:sz w:val="22"/>
                <w:szCs w:val="22"/>
                <w:lang w:eastAsia="en-US"/>
              </w:rPr>
              <w:t>Prazo de atendimento aos chamados campus contratante.</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Item</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Descrição</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Finalidade</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Garantir uma prestação do serviço com celeridade de qualidade.</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Meta a cumprir</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xml:space="preserve">Atendimento mínimo de 7 O.S por dia útil, contatos a partir da solicitação do fiscal, ou 100% da demanda quando esta for inferior a 7 O.S por dia útil. </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Instrumento de medição</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spacing w:line="360" w:lineRule="auto"/>
              <w:jc w:val="both"/>
              <w:rPr>
                <w:rFonts w:ascii="Arial Narrow" w:hAnsi="Arial Narrow" w:cs="Arial"/>
                <w:color w:val="000000"/>
                <w:sz w:val="22"/>
                <w:szCs w:val="22"/>
              </w:rPr>
            </w:pPr>
            <w:r w:rsidRPr="00CA5AE9">
              <w:rPr>
                <w:rFonts w:ascii="Arial Narrow" w:hAnsi="Arial Narrow" w:cs="Arial"/>
                <w:color w:val="000000"/>
                <w:sz w:val="22"/>
                <w:szCs w:val="22"/>
              </w:rPr>
              <w:t xml:space="preserve">Cumprimento da meta estipulada. </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Forma de acompanhamento</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Conferência das O.S e dos Relatórios de Manutenção com atesto dos solicitantes locais ou por algum responsável pela unidade administrativa onde se encontram instalados os equipamentos.</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Periodicidade</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xml:space="preserve">A cada 15 dias. </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Mecanismo de Cálculo</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Resolução definitiva do chamado dentro do prazo.</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Início de Vigência</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A partir do início da prestação de serviço.</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Faixas de ajuste no pagamento</w:t>
            </w:r>
          </w:p>
        </w:tc>
        <w:tc>
          <w:tcPr>
            <w:tcW w:w="3918"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Sem Ocorrências = 60 (sessenta) Pontos</w:t>
            </w:r>
          </w:p>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- 01 Ocorrência = 51 (cinquenta e um) Pontos</w:t>
            </w:r>
          </w:p>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- 02 Ocorrências = 42 (quarenta e dois) Pontos</w:t>
            </w:r>
          </w:p>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- 03 Ocorrências = 33 (trinta e três) Pontos</w:t>
            </w:r>
          </w:p>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- 04 Ocorrências = 24 (vinte e quatro) Pontos</w:t>
            </w:r>
          </w:p>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- 05 ou mais Ocorrências = 15 (quinze) pontos</w:t>
            </w:r>
          </w:p>
          <w:p w:rsidR="00D25E74" w:rsidRPr="00CA5AE9" w:rsidRDefault="00D25E74" w:rsidP="00015D3C">
            <w:pPr>
              <w:jc w:val="both"/>
              <w:rPr>
                <w:rFonts w:ascii="Arial Narrow" w:hAnsi="Arial Narrow" w:cs="Arial"/>
                <w:color w:val="000000"/>
                <w:sz w:val="22"/>
                <w:szCs w:val="22"/>
              </w:rPr>
            </w:pP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Sanções</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Ver item 3.2</w:t>
            </w:r>
          </w:p>
        </w:tc>
      </w:tr>
      <w:tr w:rsidR="00D25E74" w:rsidRPr="00CA5AE9" w:rsidTr="006237CB">
        <w:trPr>
          <w:trHeight w:val="300"/>
        </w:trPr>
        <w:tc>
          <w:tcPr>
            <w:tcW w:w="1082"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Observações</w:t>
            </w:r>
          </w:p>
        </w:tc>
        <w:tc>
          <w:tcPr>
            <w:tcW w:w="3918" w:type="pct"/>
            <w:tcBorders>
              <w:top w:val="single" w:sz="4" w:space="0" w:color="auto"/>
              <w:left w:val="nil"/>
              <w:bottom w:val="single" w:sz="4" w:space="0" w:color="auto"/>
              <w:right w:val="single" w:sz="4" w:space="0" w:color="000000"/>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xml:space="preserve">Para atender as diversas demandas dos órgãos participantes, foi inserida a prerrogativa de cumprimento de 100% da demanda, quando esta for inferior a 7 O.S por dia útil, já a meta de 7 O.S’s por dia, foi calculada como a média necessária para atender os serviços de manutenção corretivas e preventivas, dentro de um ano, do campus do CFP/UFCG. </w:t>
            </w:r>
          </w:p>
        </w:tc>
      </w:tr>
    </w:tbl>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tbl>
      <w:tblPr>
        <w:tblStyle w:val="Tabelacomgrade"/>
        <w:tblW w:w="5000" w:type="pct"/>
        <w:tblLayout w:type="fixed"/>
        <w:tblLook w:val="04A0" w:firstRow="1" w:lastRow="0" w:firstColumn="1" w:lastColumn="0" w:noHBand="0" w:noVBand="1"/>
      </w:tblPr>
      <w:tblGrid>
        <w:gridCol w:w="3044"/>
        <w:gridCol w:w="6017"/>
      </w:tblGrid>
      <w:tr w:rsidR="00D25E74" w:rsidRPr="00CA5AE9" w:rsidTr="006237CB">
        <w:trPr>
          <w:trHeight w:val="315"/>
        </w:trPr>
        <w:tc>
          <w:tcPr>
            <w:tcW w:w="5000" w:type="pct"/>
            <w:gridSpan w:val="2"/>
            <w:noWrap/>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b/>
                <w:color w:val="000000"/>
                <w:sz w:val="22"/>
                <w:szCs w:val="22"/>
              </w:rPr>
              <w:lastRenderedPageBreak/>
              <w:t>Nº 02</w:t>
            </w:r>
            <w:r w:rsidRPr="00CA5AE9">
              <w:rPr>
                <w:rFonts w:ascii="Arial Narrow" w:hAnsi="Arial Narrow" w:cs="Arial"/>
                <w:color w:val="000000"/>
                <w:sz w:val="22"/>
                <w:szCs w:val="22"/>
              </w:rPr>
              <w:t xml:space="preserve"> Uso dos EPI's e Uniformes</w:t>
            </w:r>
          </w:p>
        </w:tc>
      </w:tr>
      <w:tr w:rsidR="00D25E74" w:rsidRPr="00CA5AE9" w:rsidTr="006237CB">
        <w:trPr>
          <w:trHeight w:val="315"/>
        </w:trPr>
        <w:tc>
          <w:tcPr>
            <w:tcW w:w="1680" w:type="pct"/>
            <w:noWrap/>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Item</w:t>
            </w:r>
          </w:p>
        </w:tc>
        <w:tc>
          <w:tcPr>
            <w:tcW w:w="3320" w:type="pct"/>
            <w:noWrap/>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Descrição</w:t>
            </w:r>
          </w:p>
        </w:tc>
      </w:tr>
      <w:tr w:rsidR="00D25E74" w:rsidRPr="00CA5AE9" w:rsidTr="006237CB">
        <w:trPr>
          <w:trHeight w:val="990"/>
        </w:trPr>
        <w:tc>
          <w:tcPr>
            <w:tcW w:w="1680" w:type="pct"/>
            <w:vMerge w:val="restar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Finalidade</w:t>
            </w:r>
          </w:p>
        </w:tc>
        <w:tc>
          <w:tcPr>
            <w:tcW w:w="3320" w:type="pct"/>
            <w:noWrap/>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xml:space="preserve">Garantir pela empresa o atendimento às legislações específicas em segurança do trabalho, e a utilização de fardamento e crachás de identificação pelos funcionários. </w:t>
            </w:r>
          </w:p>
        </w:tc>
      </w:tr>
      <w:tr w:rsidR="00D25E74" w:rsidRPr="00CA5AE9" w:rsidTr="006237CB">
        <w:trPr>
          <w:trHeight w:val="315"/>
        </w:trPr>
        <w:tc>
          <w:tcPr>
            <w:tcW w:w="1680" w:type="pct"/>
            <w:vMerge/>
            <w:hideMark/>
          </w:tcPr>
          <w:p w:rsidR="00D25E74" w:rsidRPr="00CA5AE9" w:rsidRDefault="00D25E74" w:rsidP="00015D3C">
            <w:pPr>
              <w:rPr>
                <w:rFonts w:ascii="Arial Narrow" w:hAnsi="Arial Narrow" w:cs="Arial"/>
                <w:color w:val="000000"/>
                <w:sz w:val="22"/>
                <w:szCs w:val="22"/>
              </w:rPr>
            </w:pPr>
          </w:p>
        </w:tc>
        <w:tc>
          <w:tcPr>
            <w:tcW w:w="3320" w:type="pct"/>
            <w:noWrap/>
          </w:tcPr>
          <w:p w:rsidR="00D25E74" w:rsidRPr="00CA5AE9" w:rsidRDefault="00D25E74" w:rsidP="00015D3C">
            <w:pPr>
              <w:jc w:val="both"/>
              <w:rPr>
                <w:rFonts w:ascii="Arial Narrow" w:hAnsi="Arial Narrow" w:cs="Arial"/>
                <w:color w:val="000000"/>
                <w:sz w:val="22"/>
                <w:szCs w:val="22"/>
              </w:rPr>
            </w:pPr>
          </w:p>
        </w:tc>
      </w:tr>
      <w:tr w:rsidR="00D25E74" w:rsidRPr="00CA5AE9" w:rsidTr="006237CB">
        <w:trPr>
          <w:trHeight w:val="315"/>
        </w:trPr>
        <w:tc>
          <w:tcPr>
            <w:tcW w:w="168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Meta a cumprir</w:t>
            </w:r>
          </w:p>
        </w:tc>
        <w:tc>
          <w:tcPr>
            <w:tcW w:w="3320" w:type="pct"/>
            <w:noWrap/>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xml:space="preserve">Nenhuma ocorrência de acidentes no trabalho no mês e reclamações pela falta do uso de uniformes, EPI’s e crachás de identificação. </w:t>
            </w:r>
          </w:p>
        </w:tc>
      </w:tr>
      <w:tr w:rsidR="00D25E74" w:rsidRPr="00CA5AE9" w:rsidTr="006237CB">
        <w:trPr>
          <w:trHeight w:val="315"/>
        </w:trPr>
        <w:tc>
          <w:tcPr>
            <w:tcW w:w="168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Instrumento de medição</w:t>
            </w:r>
          </w:p>
        </w:tc>
        <w:tc>
          <w:tcPr>
            <w:tcW w:w="3320" w:type="pct"/>
            <w:noWrap/>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Constatação formal de ocorrências.</w:t>
            </w:r>
          </w:p>
        </w:tc>
      </w:tr>
      <w:tr w:rsidR="00D25E74" w:rsidRPr="00CA5AE9" w:rsidTr="006237CB">
        <w:trPr>
          <w:trHeight w:val="315"/>
        </w:trPr>
        <w:tc>
          <w:tcPr>
            <w:tcW w:w="168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Forma de acompanhamento</w:t>
            </w:r>
          </w:p>
        </w:tc>
        <w:tc>
          <w:tcPr>
            <w:tcW w:w="3320" w:type="pct"/>
            <w:noWrap/>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Pelo fiscal do Contrato através de Registros.</w:t>
            </w:r>
          </w:p>
        </w:tc>
      </w:tr>
      <w:tr w:rsidR="00D25E74" w:rsidRPr="00CA5AE9" w:rsidTr="006237CB">
        <w:trPr>
          <w:trHeight w:val="315"/>
        </w:trPr>
        <w:tc>
          <w:tcPr>
            <w:tcW w:w="168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Periodicidade</w:t>
            </w:r>
          </w:p>
        </w:tc>
        <w:tc>
          <w:tcPr>
            <w:tcW w:w="3320" w:type="pct"/>
            <w:noWrap/>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Diária, com aferição mensal do resultado.</w:t>
            </w:r>
          </w:p>
        </w:tc>
      </w:tr>
      <w:tr w:rsidR="00D25E74" w:rsidRPr="00CA5AE9" w:rsidTr="006237CB">
        <w:trPr>
          <w:trHeight w:val="300"/>
        </w:trPr>
        <w:tc>
          <w:tcPr>
            <w:tcW w:w="1680" w:type="pct"/>
            <w:vMerge w:val="restar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Mecanismo de Cálculo</w:t>
            </w:r>
          </w:p>
        </w:tc>
        <w:tc>
          <w:tcPr>
            <w:tcW w:w="3320" w:type="pct"/>
            <w:vMerge w:val="restart"/>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Verificação da quantidade de ocorrências registradas no mês de referência (pessoa/dia).</w:t>
            </w:r>
          </w:p>
        </w:tc>
      </w:tr>
      <w:tr w:rsidR="00D25E74" w:rsidRPr="00CA5AE9" w:rsidTr="006237CB">
        <w:trPr>
          <w:trHeight w:val="408"/>
        </w:trPr>
        <w:tc>
          <w:tcPr>
            <w:tcW w:w="1680" w:type="pct"/>
            <w:vMerge/>
            <w:hideMark/>
          </w:tcPr>
          <w:p w:rsidR="00D25E74" w:rsidRPr="00CA5AE9" w:rsidRDefault="00D25E74" w:rsidP="00015D3C">
            <w:pPr>
              <w:rPr>
                <w:rFonts w:ascii="Arial Narrow" w:hAnsi="Arial Narrow" w:cs="Arial"/>
                <w:color w:val="000000"/>
                <w:sz w:val="22"/>
                <w:szCs w:val="22"/>
              </w:rPr>
            </w:pPr>
          </w:p>
        </w:tc>
        <w:tc>
          <w:tcPr>
            <w:tcW w:w="3320" w:type="pct"/>
            <w:vMerge/>
            <w:hideMark/>
          </w:tcPr>
          <w:p w:rsidR="00D25E74" w:rsidRPr="00CA5AE9" w:rsidRDefault="00D25E74" w:rsidP="00015D3C">
            <w:pPr>
              <w:jc w:val="both"/>
              <w:rPr>
                <w:rFonts w:ascii="Arial Narrow" w:hAnsi="Arial Narrow" w:cs="Arial"/>
                <w:color w:val="000000"/>
                <w:sz w:val="22"/>
                <w:szCs w:val="22"/>
              </w:rPr>
            </w:pPr>
          </w:p>
        </w:tc>
      </w:tr>
      <w:tr w:rsidR="00D25E74" w:rsidRPr="00CA5AE9" w:rsidTr="006237CB">
        <w:trPr>
          <w:trHeight w:val="315"/>
        </w:trPr>
        <w:tc>
          <w:tcPr>
            <w:tcW w:w="168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Início de Vigência</w:t>
            </w:r>
          </w:p>
        </w:tc>
        <w:tc>
          <w:tcPr>
            <w:tcW w:w="3320" w:type="pct"/>
            <w:noWrap/>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A partir do início da prestação do serviço:</w:t>
            </w:r>
          </w:p>
        </w:tc>
      </w:tr>
      <w:tr w:rsidR="00D25E74" w:rsidRPr="00CA5AE9" w:rsidTr="006237CB">
        <w:trPr>
          <w:trHeight w:val="300"/>
        </w:trPr>
        <w:tc>
          <w:tcPr>
            <w:tcW w:w="1680" w:type="pct"/>
            <w:vMerge w:val="restar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Faixas de ajuste no pagamento</w:t>
            </w:r>
          </w:p>
        </w:tc>
        <w:tc>
          <w:tcPr>
            <w:tcW w:w="3320" w:type="pct"/>
            <w:noWrap/>
            <w:hideMark/>
          </w:tcPr>
          <w:p w:rsidR="00D25E74" w:rsidRPr="00CA5AE9" w:rsidRDefault="00D25E74" w:rsidP="00015D3C">
            <w:pPr>
              <w:rPr>
                <w:rFonts w:ascii="Arial Narrow" w:hAnsi="Arial Narrow" w:cs="Arial"/>
                <w:color w:val="000000"/>
                <w:sz w:val="22"/>
                <w:szCs w:val="22"/>
              </w:rPr>
            </w:pPr>
          </w:p>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Sem Ocorrências = 20 (dez) Pontos</w:t>
            </w:r>
          </w:p>
        </w:tc>
      </w:tr>
      <w:tr w:rsidR="00D25E74" w:rsidRPr="00CA5AE9" w:rsidTr="006237CB">
        <w:trPr>
          <w:trHeight w:val="300"/>
        </w:trPr>
        <w:tc>
          <w:tcPr>
            <w:tcW w:w="1680" w:type="pct"/>
            <w:vMerge/>
            <w:hideMark/>
          </w:tcPr>
          <w:p w:rsidR="00D25E74" w:rsidRPr="00CA5AE9" w:rsidRDefault="00D25E74" w:rsidP="00015D3C">
            <w:pPr>
              <w:rPr>
                <w:rFonts w:ascii="Arial Narrow" w:hAnsi="Arial Narrow" w:cs="Arial"/>
                <w:color w:val="000000"/>
                <w:sz w:val="22"/>
                <w:szCs w:val="22"/>
              </w:rPr>
            </w:pPr>
          </w:p>
        </w:tc>
        <w:tc>
          <w:tcPr>
            <w:tcW w:w="332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- 01 Ocorrência = 16 (oito) Pontos</w:t>
            </w:r>
          </w:p>
        </w:tc>
      </w:tr>
      <w:tr w:rsidR="00D25E74" w:rsidRPr="00CA5AE9" w:rsidTr="006237CB">
        <w:trPr>
          <w:trHeight w:val="300"/>
        </w:trPr>
        <w:tc>
          <w:tcPr>
            <w:tcW w:w="1680" w:type="pct"/>
            <w:vMerge/>
            <w:hideMark/>
          </w:tcPr>
          <w:p w:rsidR="00D25E74" w:rsidRPr="00CA5AE9" w:rsidRDefault="00D25E74" w:rsidP="00015D3C">
            <w:pPr>
              <w:rPr>
                <w:rFonts w:ascii="Arial Narrow" w:hAnsi="Arial Narrow" w:cs="Arial"/>
                <w:color w:val="000000"/>
                <w:sz w:val="22"/>
                <w:szCs w:val="22"/>
              </w:rPr>
            </w:pPr>
          </w:p>
        </w:tc>
        <w:tc>
          <w:tcPr>
            <w:tcW w:w="332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- 02 Ocorrências = 12 (seis) Pontos</w:t>
            </w:r>
          </w:p>
        </w:tc>
      </w:tr>
      <w:tr w:rsidR="00D25E74" w:rsidRPr="00CA5AE9" w:rsidTr="006237CB">
        <w:trPr>
          <w:trHeight w:val="300"/>
        </w:trPr>
        <w:tc>
          <w:tcPr>
            <w:tcW w:w="1680" w:type="pct"/>
            <w:vMerge/>
            <w:hideMark/>
          </w:tcPr>
          <w:p w:rsidR="00D25E74" w:rsidRPr="00CA5AE9" w:rsidRDefault="00D25E74" w:rsidP="00015D3C">
            <w:pPr>
              <w:rPr>
                <w:rFonts w:ascii="Arial Narrow" w:hAnsi="Arial Narrow" w:cs="Arial"/>
                <w:color w:val="000000"/>
                <w:sz w:val="22"/>
                <w:szCs w:val="22"/>
              </w:rPr>
            </w:pPr>
          </w:p>
        </w:tc>
        <w:tc>
          <w:tcPr>
            <w:tcW w:w="332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- 03 Ocorrências = 08 (quatro) Pontos</w:t>
            </w:r>
          </w:p>
        </w:tc>
      </w:tr>
      <w:tr w:rsidR="00D25E74" w:rsidRPr="00CA5AE9" w:rsidTr="006237CB">
        <w:trPr>
          <w:trHeight w:val="300"/>
        </w:trPr>
        <w:tc>
          <w:tcPr>
            <w:tcW w:w="1680" w:type="pct"/>
            <w:vMerge/>
            <w:hideMark/>
          </w:tcPr>
          <w:p w:rsidR="00D25E74" w:rsidRPr="00CA5AE9" w:rsidRDefault="00D25E74" w:rsidP="00015D3C">
            <w:pPr>
              <w:rPr>
                <w:rFonts w:ascii="Arial Narrow" w:hAnsi="Arial Narrow" w:cs="Arial"/>
                <w:color w:val="000000"/>
                <w:sz w:val="22"/>
                <w:szCs w:val="22"/>
              </w:rPr>
            </w:pPr>
          </w:p>
        </w:tc>
        <w:tc>
          <w:tcPr>
            <w:tcW w:w="332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- 04 Ocorrências = 04 (dois) Pontos</w:t>
            </w:r>
          </w:p>
        </w:tc>
      </w:tr>
      <w:tr w:rsidR="00D25E74" w:rsidRPr="00CA5AE9" w:rsidTr="006237CB">
        <w:trPr>
          <w:trHeight w:val="315"/>
        </w:trPr>
        <w:tc>
          <w:tcPr>
            <w:tcW w:w="1680" w:type="pct"/>
            <w:vMerge/>
            <w:hideMark/>
          </w:tcPr>
          <w:p w:rsidR="00D25E74" w:rsidRPr="00CA5AE9" w:rsidRDefault="00D25E74" w:rsidP="00015D3C">
            <w:pPr>
              <w:rPr>
                <w:rFonts w:ascii="Arial Narrow" w:hAnsi="Arial Narrow" w:cs="Arial"/>
                <w:color w:val="000000"/>
                <w:sz w:val="22"/>
                <w:szCs w:val="22"/>
              </w:rPr>
            </w:pPr>
          </w:p>
        </w:tc>
        <w:tc>
          <w:tcPr>
            <w:tcW w:w="332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- 05 ou mais Ocorrências = 0 (zero) ponto</w:t>
            </w:r>
          </w:p>
          <w:p w:rsidR="00D25E74" w:rsidRPr="00CA5AE9" w:rsidRDefault="00D25E74" w:rsidP="00015D3C">
            <w:pPr>
              <w:rPr>
                <w:rFonts w:ascii="Arial Narrow" w:hAnsi="Arial Narrow" w:cs="Arial"/>
                <w:color w:val="000000"/>
                <w:sz w:val="22"/>
                <w:szCs w:val="22"/>
              </w:rPr>
            </w:pPr>
          </w:p>
        </w:tc>
      </w:tr>
      <w:tr w:rsidR="00D25E74" w:rsidRPr="00CA5AE9" w:rsidTr="006237CB">
        <w:trPr>
          <w:trHeight w:val="315"/>
        </w:trPr>
        <w:tc>
          <w:tcPr>
            <w:tcW w:w="168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Sanções</w:t>
            </w:r>
          </w:p>
        </w:tc>
        <w:tc>
          <w:tcPr>
            <w:tcW w:w="3320" w:type="pct"/>
            <w:noWrap/>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Ver item 3.2</w:t>
            </w:r>
          </w:p>
        </w:tc>
      </w:tr>
    </w:tbl>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tbl>
      <w:tblPr>
        <w:tblW w:w="5000" w:type="pct"/>
        <w:tblLayout w:type="fixed"/>
        <w:tblCellMar>
          <w:left w:w="70" w:type="dxa"/>
          <w:right w:w="70" w:type="dxa"/>
        </w:tblCellMar>
        <w:tblLook w:val="04A0" w:firstRow="1" w:lastRow="0" w:firstColumn="1" w:lastColumn="0" w:noHBand="0" w:noVBand="1"/>
      </w:tblPr>
      <w:tblGrid>
        <w:gridCol w:w="3044"/>
        <w:gridCol w:w="6017"/>
      </w:tblGrid>
      <w:tr w:rsidR="00D25E74" w:rsidRPr="00CA5AE9" w:rsidTr="006237C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Indicador</w:t>
            </w:r>
          </w:p>
        </w:tc>
      </w:tr>
      <w:tr w:rsidR="00D25E74" w:rsidRPr="00CA5AE9" w:rsidTr="006237C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b/>
                <w:color w:val="000000"/>
                <w:sz w:val="22"/>
                <w:szCs w:val="22"/>
              </w:rPr>
              <w:t xml:space="preserve">Nº 03 </w:t>
            </w:r>
            <w:r w:rsidRPr="00CA5AE9">
              <w:rPr>
                <w:rFonts w:ascii="Arial Narrow" w:eastAsiaTheme="minorHAnsi" w:hAnsi="Arial Narrow" w:cs="Arial"/>
                <w:sz w:val="22"/>
                <w:szCs w:val="22"/>
                <w:lang w:eastAsia="en-US"/>
              </w:rPr>
              <w:t>Outras obrigações contratuais diversas</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Item</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center"/>
              <w:rPr>
                <w:rFonts w:ascii="Arial Narrow" w:hAnsi="Arial Narrow" w:cs="Arial"/>
                <w:b/>
                <w:color w:val="000000"/>
                <w:sz w:val="22"/>
                <w:szCs w:val="22"/>
              </w:rPr>
            </w:pPr>
            <w:r w:rsidRPr="00CA5AE9">
              <w:rPr>
                <w:rFonts w:ascii="Arial Narrow" w:hAnsi="Arial Narrow" w:cs="Arial"/>
                <w:b/>
                <w:color w:val="000000"/>
                <w:sz w:val="22"/>
                <w:szCs w:val="22"/>
              </w:rPr>
              <w:t>Descrição</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Mensurar ocorrências de inadimplemento de obrigações contratuais diversas</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Cumprir obrigações contratuais</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Constatação formal de ocorrências</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Pelo Fiscal do Contrato através de Registros.</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Por verificação do cumprimento das obrigações contratuais</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Verificação da quantidade de ocorrências registradas com tempo de resposta superior à meta</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A partir do início da prestação do serviço</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p>
          <w:p w:rsidR="00D25E74" w:rsidRPr="00CA5AE9" w:rsidRDefault="00D25E74" w:rsidP="00015D3C">
            <w:pPr>
              <w:spacing w:line="360" w:lineRule="auto"/>
              <w:rPr>
                <w:rFonts w:ascii="Arial Narrow" w:hAnsi="Arial Narrow" w:cs="Arial"/>
                <w:color w:val="000000"/>
                <w:sz w:val="22"/>
                <w:szCs w:val="22"/>
              </w:rPr>
            </w:pPr>
            <w:r w:rsidRPr="00CA5AE9">
              <w:rPr>
                <w:rFonts w:ascii="Arial Narrow" w:hAnsi="Arial Narrow" w:cs="Arial"/>
                <w:color w:val="000000"/>
                <w:sz w:val="22"/>
                <w:szCs w:val="22"/>
              </w:rPr>
              <w:t>- Sem ocorrências: 20 pontos</w:t>
            </w:r>
          </w:p>
          <w:p w:rsidR="00D25E74" w:rsidRPr="00CA5AE9" w:rsidRDefault="00D25E74" w:rsidP="00015D3C">
            <w:pPr>
              <w:spacing w:line="360" w:lineRule="auto"/>
              <w:rPr>
                <w:rFonts w:ascii="Arial Narrow" w:hAnsi="Arial Narrow" w:cs="Arial"/>
                <w:color w:val="000000"/>
                <w:sz w:val="22"/>
                <w:szCs w:val="22"/>
              </w:rPr>
            </w:pPr>
            <w:r w:rsidRPr="00CA5AE9">
              <w:rPr>
                <w:rFonts w:ascii="Arial Narrow" w:hAnsi="Arial Narrow" w:cs="Arial"/>
                <w:color w:val="000000"/>
                <w:sz w:val="22"/>
                <w:szCs w:val="22"/>
              </w:rPr>
              <w:t>- 01 ocorrência = 15 pontos</w:t>
            </w:r>
          </w:p>
          <w:p w:rsidR="00D25E74" w:rsidRPr="00CA5AE9" w:rsidRDefault="00D25E74" w:rsidP="00015D3C">
            <w:pPr>
              <w:spacing w:line="360" w:lineRule="auto"/>
              <w:rPr>
                <w:rFonts w:ascii="Arial Narrow" w:hAnsi="Arial Narrow" w:cs="Arial"/>
                <w:color w:val="000000"/>
                <w:sz w:val="22"/>
                <w:szCs w:val="22"/>
              </w:rPr>
            </w:pPr>
            <w:r w:rsidRPr="00CA5AE9">
              <w:rPr>
                <w:rFonts w:ascii="Arial Narrow" w:hAnsi="Arial Narrow" w:cs="Arial"/>
                <w:color w:val="000000"/>
                <w:sz w:val="22"/>
                <w:szCs w:val="22"/>
              </w:rPr>
              <w:t>- 02 ocorrências = 10 pontos</w:t>
            </w:r>
          </w:p>
          <w:p w:rsidR="00D25E74" w:rsidRPr="00CA5AE9" w:rsidRDefault="00D25E74" w:rsidP="00015D3C">
            <w:pPr>
              <w:spacing w:line="360" w:lineRule="auto"/>
              <w:rPr>
                <w:rFonts w:ascii="Arial Narrow" w:hAnsi="Arial Narrow" w:cs="Arial"/>
                <w:color w:val="000000"/>
                <w:sz w:val="22"/>
                <w:szCs w:val="22"/>
              </w:rPr>
            </w:pPr>
            <w:r w:rsidRPr="00CA5AE9">
              <w:rPr>
                <w:rFonts w:ascii="Arial Narrow" w:hAnsi="Arial Narrow" w:cs="Arial"/>
                <w:color w:val="000000"/>
                <w:sz w:val="22"/>
                <w:szCs w:val="22"/>
              </w:rPr>
              <w:t>- 03 ocorrências = 05 pontos</w:t>
            </w:r>
          </w:p>
          <w:p w:rsidR="00D25E74" w:rsidRPr="00CA5AE9" w:rsidRDefault="00D25E74" w:rsidP="00015D3C">
            <w:pPr>
              <w:spacing w:line="360" w:lineRule="auto"/>
              <w:rPr>
                <w:rFonts w:ascii="Arial Narrow" w:hAnsi="Arial Narrow" w:cs="Arial"/>
                <w:color w:val="000000"/>
                <w:sz w:val="22"/>
                <w:szCs w:val="22"/>
              </w:rPr>
            </w:pPr>
            <w:r w:rsidRPr="00CA5AE9">
              <w:rPr>
                <w:rFonts w:ascii="Arial Narrow" w:hAnsi="Arial Narrow" w:cs="Arial"/>
                <w:color w:val="000000"/>
                <w:sz w:val="22"/>
                <w:szCs w:val="22"/>
              </w:rPr>
              <w:lastRenderedPageBreak/>
              <w:t>- 04 ocorrências = 00 pontos</w:t>
            </w:r>
          </w:p>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hideMark/>
          </w:tcPr>
          <w:p w:rsidR="00D25E74" w:rsidRPr="00CA5AE9" w:rsidRDefault="00D25E74" w:rsidP="00015D3C">
            <w:pPr>
              <w:rPr>
                <w:rFonts w:ascii="Arial Narrow" w:hAnsi="Arial Narrow" w:cs="Arial"/>
                <w:color w:val="000000"/>
                <w:sz w:val="22"/>
                <w:szCs w:val="22"/>
              </w:rPr>
            </w:pPr>
          </w:p>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 Sem Ocorrências = 20 (dez) Pontos</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Ver item 3.2</w:t>
            </w:r>
          </w:p>
        </w:tc>
      </w:tr>
      <w:tr w:rsidR="00D25E74" w:rsidRPr="00CA5AE9" w:rsidTr="006237C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numPr>
          <w:ilvl w:val="0"/>
          <w:numId w:val="30"/>
        </w:numPr>
        <w:spacing w:after="200" w:line="276" w:lineRule="auto"/>
        <w:ind w:left="0" w:firstLine="0"/>
        <w:contextualSpacing/>
        <w:jc w:val="both"/>
        <w:rPr>
          <w:rFonts w:ascii="Arial Narrow" w:eastAsiaTheme="minorHAnsi" w:hAnsi="Arial Narrow" w:cs="Arial"/>
          <w:b/>
          <w:sz w:val="22"/>
          <w:szCs w:val="22"/>
          <w:lang w:eastAsia="en-US"/>
        </w:rPr>
      </w:pPr>
      <w:r w:rsidRPr="00CA5AE9">
        <w:rPr>
          <w:rFonts w:ascii="Arial Narrow" w:eastAsiaTheme="minorHAnsi" w:hAnsi="Arial Narrow" w:cs="Arial"/>
          <w:b/>
          <w:sz w:val="22"/>
          <w:szCs w:val="22"/>
          <w:lang w:eastAsia="en-US"/>
        </w:rPr>
        <w:t>FAIXAS DE AJUSTE DE PAGAMENTO</w:t>
      </w:r>
    </w:p>
    <w:p w:rsidR="00D25E74" w:rsidRPr="00CA5AE9" w:rsidRDefault="00D25E74" w:rsidP="00015D3C">
      <w:pPr>
        <w:numPr>
          <w:ilvl w:val="1"/>
          <w:numId w:val="32"/>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As pontuações de qualidade devem ser totalizadas para o mês de referência, conforme métodos apresentados nas tabelas acima.</w:t>
      </w:r>
    </w:p>
    <w:p w:rsidR="00D25E74" w:rsidRPr="00CA5AE9" w:rsidRDefault="00D25E74" w:rsidP="00015D3C">
      <w:pPr>
        <w:numPr>
          <w:ilvl w:val="1"/>
          <w:numId w:val="32"/>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460" w:type="dxa"/>
        <w:tblInd w:w="55" w:type="dxa"/>
        <w:tblCellMar>
          <w:left w:w="70" w:type="dxa"/>
          <w:right w:w="70" w:type="dxa"/>
        </w:tblCellMar>
        <w:tblLook w:val="04A0" w:firstRow="1" w:lastRow="0" w:firstColumn="1" w:lastColumn="0" w:noHBand="0" w:noVBand="1"/>
      </w:tblPr>
      <w:tblGrid>
        <w:gridCol w:w="3000"/>
        <w:gridCol w:w="2220"/>
        <w:gridCol w:w="3240"/>
      </w:tblGrid>
      <w:tr w:rsidR="00D25E74" w:rsidRPr="00CA5AE9" w:rsidTr="006237CB">
        <w:trPr>
          <w:trHeight w:val="600"/>
        </w:trPr>
        <w:tc>
          <w:tcPr>
            <w:tcW w:w="3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Faixas de Pontuação de</w:t>
            </w:r>
            <w:r w:rsidRPr="00CA5AE9">
              <w:rPr>
                <w:rFonts w:ascii="Arial Narrow" w:hAnsi="Arial Narrow" w:cs="Arial"/>
                <w:b/>
                <w:bCs/>
                <w:color w:val="000000"/>
                <w:sz w:val="22"/>
                <w:szCs w:val="22"/>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Fator de Ajuste do Instrumento</w:t>
            </w:r>
            <w:r w:rsidRPr="00CA5AE9">
              <w:rPr>
                <w:rFonts w:ascii="Arial Narrow" w:hAnsi="Arial Narrow" w:cs="Arial"/>
                <w:b/>
                <w:bCs/>
                <w:color w:val="000000"/>
                <w:sz w:val="22"/>
                <w:szCs w:val="22"/>
              </w:rPr>
              <w:br/>
              <w:t>de Medição de Resultado</w:t>
            </w:r>
          </w:p>
        </w:tc>
      </w:tr>
      <w:tr w:rsidR="00D25E74" w:rsidRPr="00CA5AE9" w:rsidTr="006237CB">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De 91 a 100 pontos</w:t>
            </w:r>
          </w:p>
        </w:tc>
        <w:tc>
          <w:tcPr>
            <w:tcW w:w="222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1,00</w:t>
            </w:r>
          </w:p>
        </w:tc>
      </w:tr>
      <w:tr w:rsidR="00D25E74" w:rsidRPr="00CA5AE9" w:rsidTr="006237CB">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De 81 a 90 pontos</w:t>
            </w:r>
          </w:p>
        </w:tc>
        <w:tc>
          <w:tcPr>
            <w:tcW w:w="222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0,95</w:t>
            </w:r>
          </w:p>
        </w:tc>
      </w:tr>
      <w:tr w:rsidR="00D25E74" w:rsidRPr="00CA5AE9" w:rsidTr="006237CB">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De 70 a 80 ponto</w:t>
            </w:r>
          </w:p>
        </w:tc>
        <w:tc>
          <w:tcPr>
            <w:tcW w:w="222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0,90</w:t>
            </w:r>
          </w:p>
        </w:tc>
      </w:tr>
      <w:tr w:rsidR="00D25E74" w:rsidRPr="00CA5AE9" w:rsidTr="006237CB">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De 59 a 69 pontos</w:t>
            </w:r>
          </w:p>
        </w:tc>
        <w:tc>
          <w:tcPr>
            <w:tcW w:w="222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85%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0,85</w:t>
            </w:r>
          </w:p>
        </w:tc>
      </w:tr>
      <w:tr w:rsidR="00D25E74" w:rsidRPr="00CA5AE9" w:rsidTr="006237CB">
        <w:trPr>
          <w:trHeight w:val="300"/>
        </w:trPr>
        <w:tc>
          <w:tcPr>
            <w:tcW w:w="3000" w:type="dxa"/>
            <w:tcBorders>
              <w:top w:val="nil"/>
              <w:left w:val="single" w:sz="4" w:space="0" w:color="auto"/>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Abaixo de 59 pontos</w:t>
            </w:r>
          </w:p>
        </w:tc>
        <w:tc>
          <w:tcPr>
            <w:tcW w:w="222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80%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0,80</w:t>
            </w:r>
          </w:p>
        </w:tc>
      </w:tr>
      <w:tr w:rsidR="00D25E74" w:rsidRPr="00CA5AE9" w:rsidTr="006237CB">
        <w:trPr>
          <w:trHeight w:val="765"/>
        </w:trPr>
        <w:tc>
          <w:tcPr>
            <w:tcW w:w="846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Valor devido por ordem de serviço = [(Valor mensal previsto) x (Fator de ajuste de nível de</w:t>
            </w:r>
            <w:r w:rsidRPr="00CA5AE9">
              <w:rPr>
                <w:rFonts w:ascii="Arial Narrow" w:hAnsi="Arial Narrow" w:cs="Arial"/>
                <w:color w:val="000000"/>
                <w:sz w:val="22"/>
                <w:szCs w:val="22"/>
              </w:rPr>
              <w:br/>
              <w:t>serviço)]</w:t>
            </w:r>
          </w:p>
        </w:tc>
      </w:tr>
    </w:tbl>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numPr>
          <w:ilvl w:val="1"/>
          <w:numId w:val="33"/>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A avaliação abaixo de 59 pontos por 03 (três) vezes poderá motivar aplicação de sanções conforme instrumento contratual deste edital, a exemplo de multa e/ou a rescisão do Contrato.</w:t>
      </w:r>
    </w:p>
    <w:p w:rsidR="00D25E74" w:rsidRPr="00CA5AE9" w:rsidRDefault="00D25E74" w:rsidP="00015D3C">
      <w:pPr>
        <w:numPr>
          <w:ilvl w:val="1"/>
          <w:numId w:val="33"/>
        </w:numPr>
        <w:spacing w:after="200" w:line="276" w:lineRule="auto"/>
        <w:ind w:left="0" w:firstLine="0"/>
        <w:contextualSpacing/>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O ajustamento do pagamento de acordo com a pontuação obtida no IMR, não impede a contratante aplicar as sanções previstas no Edital e seus respectivas anexos.</w:t>
      </w: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numPr>
          <w:ilvl w:val="0"/>
          <w:numId w:val="33"/>
        </w:numPr>
        <w:spacing w:after="200" w:line="276" w:lineRule="auto"/>
        <w:ind w:left="0" w:firstLine="0"/>
        <w:contextualSpacing/>
        <w:jc w:val="both"/>
        <w:rPr>
          <w:rFonts w:ascii="Arial Narrow" w:eastAsiaTheme="minorHAnsi" w:hAnsi="Arial Narrow" w:cs="Arial"/>
          <w:b/>
          <w:sz w:val="22"/>
          <w:szCs w:val="22"/>
          <w:lang w:eastAsia="en-US"/>
        </w:rPr>
      </w:pPr>
      <w:r w:rsidRPr="00CA5AE9">
        <w:rPr>
          <w:rFonts w:ascii="Arial Narrow" w:eastAsiaTheme="minorHAnsi" w:hAnsi="Arial Narrow" w:cs="Arial"/>
          <w:b/>
          <w:sz w:val="22"/>
          <w:szCs w:val="22"/>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195"/>
        <w:gridCol w:w="3270"/>
        <w:gridCol w:w="1336"/>
        <w:gridCol w:w="1188"/>
      </w:tblGrid>
      <w:tr w:rsidR="00D25E74" w:rsidRPr="00CA5AE9" w:rsidTr="006237CB">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5E74" w:rsidRPr="00CA5AE9" w:rsidRDefault="00D25E74" w:rsidP="00015D3C">
            <w:pPr>
              <w:jc w:val="center"/>
              <w:rPr>
                <w:rFonts w:ascii="Arial Narrow" w:hAnsi="Arial Narrow" w:cs="Arial"/>
                <w:b/>
                <w:bCs/>
                <w:color w:val="000000"/>
                <w:sz w:val="22"/>
                <w:szCs w:val="22"/>
              </w:rPr>
            </w:pPr>
            <w:r w:rsidRPr="00CA5AE9">
              <w:rPr>
                <w:rFonts w:ascii="Arial Narrow" w:hAnsi="Arial Narrow" w:cs="Arial"/>
                <w:b/>
                <w:bCs/>
                <w:color w:val="000000"/>
                <w:sz w:val="22"/>
                <w:szCs w:val="22"/>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b/>
                <w:bCs/>
                <w:color w:val="000000"/>
                <w:sz w:val="22"/>
                <w:szCs w:val="22"/>
              </w:rPr>
            </w:pPr>
            <w:r w:rsidRPr="00CA5AE9">
              <w:rPr>
                <w:rFonts w:ascii="Arial Narrow" w:hAnsi="Arial Narrow" w:cs="Arial"/>
                <w:b/>
                <w:bCs/>
                <w:color w:val="000000"/>
                <w:sz w:val="22"/>
                <w:szCs w:val="22"/>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b/>
                <w:bCs/>
                <w:color w:val="000000"/>
                <w:sz w:val="22"/>
                <w:szCs w:val="22"/>
              </w:rPr>
            </w:pPr>
            <w:r w:rsidRPr="00CA5AE9">
              <w:rPr>
                <w:rFonts w:ascii="Arial Narrow" w:hAnsi="Arial Narrow" w:cs="Arial"/>
                <w:b/>
                <w:bCs/>
                <w:color w:val="000000"/>
                <w:sz w:val="22"/>
                <w:szCs w:val="22"/>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b/>
                <w:bCs/>
                <w:color w:val="000000"/>
                <w:sz w:val="22"/>
                <w:szCs w:val="22"/>
              </w:rPr>
            </w:pPr>
            <w:r w:rsidRPr="00CA5AE9">
              <w:rPr>
                <w:rFonts w:ascii="Arial Narrow" w:hAnsi="Arial Narrow" w:cs="Arial"/>
                <w:b/>
                <w:bCs/>
                <w:color w:val="000000"/>
                <w:sz w:val="22"/>
                <w:szCs w:val="22"/>
              </w:rPr>
              <w:t>Avaliação</w:t>
            </w:r>
          </w:p>
        </w:tc>
      </w:tr>
      <w:tr w:rsidR="00D25E74" w:rsidRPr="00CA5AE9" w:rsidTr="006237CB">
        <w:trPr>
          <w:trHeight w:val="286"/>
        </w:trPr>
        <w:tc>
          <w:tcPr>
            <w:tcW w:w="1777" w:type="pct"/>
            <w:vMerge w:val="restart"/>
            <w:tcBorders>
              <w:top w:val="nil"/>
              <w:left w:val="single" w:sz="4" w:space="0" w:color="auto"/>
              <w:right w:val="single" w:sz="4" w:space="0" w:color="auto"/>
            </w:tcBorders>
            <w:shd w:val="clear" w:color="auto" w:fill="auto"/>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 xml:space="preserve">1) </w:t>
            </w:r>
            <w:r w:rsidRPr="00CA5AE9">
              <w:rPr>
                <w:rFonts w:ascii="Arial Narrow" w:eastAsiaTheme="minorHAnsi" w:hAnsi="Arial Narrow" w:cs="Arial"/>
                <w:sz w:val="22"/>
                <w:szCs w:val="22"/>
                <w:lang w:eastAsia="en-US"/>
              </w:rPr>
              <w:t>Prazo de atendimento aos chamados</w:t>
            </w:r>
            <w:r w:rsidR="000C4D9A">
              <w:rPr>
                <w:rFonts w:ascii="Arial Narrow" w:eastAsiaTheme="minorHAnsi" w:hAnsi="Arial Narrow" w:cs="Arial"/>
                <w:sz w:val="22"/>
                <w:szCs w:val="22"/>
                <w:lang w:eastAsia="en-US"/>
              </w:rPr>
              <w:t>.</w:t>
            </w: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Sem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60 pontos</w:t>
            </w:r>
          </w:p>
        </w:tc>
        <w:tc>
          <w:tcPr>
            <w:tcW w:w="661" w:type="pct"/>
            <w:vMerge w:val="restart"/>
            <w:tcBorders>
              <w:top w:val="nil"/>
              <w:left w:val="single" w:sz="4" w:space="0" w:color="auto"/>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r>
      <w:tr w:rsidR="00D25E74" w:rsidRPr="00CA5AE9" w:rsidTr="006237CB">
        <w:trPr>
          <w:trHeight w:val="300"/>
        </w:trPr>
        <w:tc>
          <w:tcPr>
            <w:tcW w:w="1777" w:type="pct"/>
            <w:vMerge/>
            <w:tcBorders>
              <w:left w:val="single" w:sz="4" w:space="0" w:color="auto"/>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01 ocorrência</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51 pontos</w:t>
            </w:r>
          </w:p>
        </w:tc>
        <w:tc>
          <w:tcPr>
            <w:tcW w:w="661" w:type="pct"/>
            <w:vMerge/>
            <w:tcBorders>
              <w:left w:val="single" w:sz="4" w:space="0" w:color="auto"/>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left w:val="single" w:sz="4" w:space="0" w:color="auto"/>
              <w:right w:val="single" w:sz="4" w:space="0" w:color="auto"/>
            </w:tcBorders>
            <w:vAlign w:val="center"/>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02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42 pontos</w:t>
            </w:r>
          </w:p>
        </w:tc>
        <w:tc>
          <w:tcPr>
            <w:tcW w:w="661" w:type="pct"/>
            <w:vMerge/>
            <w:tcBorders>
              <w:left w:val="single" w:sz="4" w:space="0" w:color="auto"/>
              <w:right w:val="single" w:sz="4" w:space="0" w:color="auto"/>
            </w:tcBorders>
            <w:vAlign w:val="center"/>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left w:val="single" w:sz="4" w:space="0" w:color="auto"/>
              <w:right w:val="single" w:sz="4" w:space="0" w:color="auto"/>
            </w:tcBorders>
            <w:vAlign w:val="center"/>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03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33 pontos</w:t>
            </w:r>
          </w:p>
        </w:tc>
        <w:tc>
          <w:tcPr>
            <w:tcW w:w="661" w:type="pct"/>
            <w:vMerge/>
            <w:tcBorders>
              <w:left w:val="single" w:sz="4" w:space="0" w:color="auto"/>
              <w:right w:val="single" w:sz="4" w:space="0" w:color="auto"/>
            </w:tcBorders>
            <w:vAlign w:val="center"/>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left w:val="single" w:sz="4" w:space="0" w:color="auto"/>
              <w:right w:val="single" w:sz="4" w:space="0" w:color="auto"/>
            </w:tcBorders>
            <w:vAlign w:val="center"/>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04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24 pontos</w:t>
            </w:r>
          </w:p>
        </w:tc>
        <w:tc>
          <w:tcPr>
            <w:tcW w:w="661" w:type="pct"/>
            <w:vMerge/>
            <w:tcBorders>
              <w:left w:val="single" w:sz="4" w:space="0" w:color="auto"/>
              <w:right w:val="single" w:sz="4" w:space="0" w:color="auto"/>
            </w:tcBorders>
            <w:vAlign w:val="center"/>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left w:val="single" w:sz="4" w:space="0" w:color="auto"/>
              <w:bottom w:val="single" w:sz="4" w:space="0" w:color="000000"/>
              <w:right w:val="single" w:sz="4" w:space="0" w:color="auto"/>
            </w:tcBorders>
            <w:vAlign w:val="center"/>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05 ou mais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15 pontos</w:t>
            </w:r>
          </w:p>
        </w:tc>
        <w:tc>
          <w:tcPr>
            <w:tcW w:w="661" w:type="pct"/>
            <w:vMerge/>
            <w:tcBorders>
              <w:left w:val="single" w:sz="4" w:space="0" w:color="auto"/>
              <w:bottom w:val="single" w:sz="4" w:space="0" w:color="000000"/>
              <w:right w:val="single" w:sz="4" w:space="0" w:color="auto"/>
            </w:tcBorders>
            <w:vAlign w:val="center"/>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2) Uso dos EPI's e Uniformes.</w:t>
            </w: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Sem atrasos: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01 ocorrência</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16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02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12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03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08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04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04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05 ou mais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00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rsidR="00D25E74" w:rsidRPr="00CA5AE9" w:rsidRDefault="00D25E74" w:rsidP="00015D3C">
            <w:pPr>
              <w:jc w:val="both"/>
              <w:rPr>
                <w:rFonts w:ascii="Arial Narrow" w:hAnsi="Arial Narrow" w:cs="Arial"/>
                <w:color w:val="000000"/>
                <w:sz w:val="22"/>
                <w:szCs w:val="22"/>
              </w:rPr>
            </w:pPr>
            <w:r w:rsidRPr="00CA5AE9">
              <w:rPr>
                <w:rFonts w:ascii="Arial Narrow" w:hAnsi="Arial Narrow" w:cs="Arial"/>
                <w:color w:val="000000"/>
                <w:sz w:val="22"/>
                <w:szCs w:val="22"/>
              </w:rPr>
              <w:t>3) Outras obrigações</w:t>
            </w:r>
            <w:r w:rsidRPr="00CA5AE9">
              <w:rPr>
                <w:rFonts w:ascii="Arial Narrow" w:hAnsi="Arial Narrow" w:cs="Arial"/>
                <w:color w:val="000000"/>
                <w:sz w:val="22"/>
                <w:szCs w:val="22"/>
              </w:rPr>
              <w:br/>
              <w:t>contratuais diversas.</w:t>
            </w: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Sem atrasos: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rsidR="00D25E74" w:rsidRPr="00CA5AE9" w:rsidRDefault="00D25E74" w:rsidP="00015D3C">
            <w:pPr>
              <w:jc w:val="center"/>
              <w:rPr>
                <w:rFonts w:ascii="Arial Narrow" w:hAnsi="Arial Narrow" w:cs="Arial"/>
                <w:color w:val="000000"/>
                <w:sz w:val="22"/>
                <w:szCs w:val="22"/>
              </w:rPr>
            </w:pPr>
            <w:r w:rsidRPr="00CA5AE9">
              <w:rPr>
                <w:rFonts w:ascii="Arial Narrow" w:hAnsi="Arial Narrow" w:cs="Arial"/>
                <w:color w:val="000000"/>
                <w:sz w:val="22"/>
                <w:szCs w:val="22"/>
              </w:rPr>
              <w:t> </w:t>
            </w: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01 ocorrência</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16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02 ocorrência</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12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03 ocorrência</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08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04 ocorrência</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04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r w:rsidR="00D25E74" w:rsidRPr="00CA5AE9" w:rsidTr="006237CB">
        <w:trPr>
          <w:trHeight w:val="300"/>
        </w:trPr>
        <w:tc>
          <w:tcPr>
            <w:tcW w:w="1777"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jc w:val="both"/>
              <w:rPr>
                <w:rFonts w:ascii="Arial Narrow" w:hAnsi="Arial Narrow" w:cs="Arial"/>
                <w:color w:val="000000"/>
                <w:sz w:val="22"/>
                <w:szCs w:val="22"/>
              </w:rPr>
            </w:pPr>
          </w:p>
        </w:tc>
        <w:tc>
          <w:tcPr>
            <w:tcW w:w="1819" w:type="pct"/>
            <w:tcBorders>
              <w:top w:val="nil"/>
              <w:left w:val="nil"/>
              <w:bottom w:val="single" w:sz="4" w:space="0" w:color="auto"/>
              <w:right w:val="single" w:sz="4" w:space="0" w:color="auto"/>
            </w:tcBorders>
            <w:shd w:val="clear" w:color="auto" w:fill="auto"/>
            <w:noWrap/>
            <w:vAlign w:val="bottom"/>
            <w:hideMark/>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05 ou mais ocorrências</w:t>
            </w:r>
          </w:p>
        </w:tc>
        <w:tc>
          <w:tcPr>
            <w:tcW w:w="743" w:type="pct"/>
            <w:tcBorders>
              <w:top w:val="nil"/>
              <w:left w:val="nil"/>
              <w:bottom w:val="single" w:sz="4" w:space="0" w:color="auto"/>
              <w:right w:val="single" w:sz="4" w:space="0" w:color="auto"/>
            </w:tcBorders>
            <w:shd w:val="clear" w:color="auto" w:fill="auto"/>
            <w:noWrap/>
            <w:vAlign w:val="bottom"/>
          </w:tcPr>
          <w:p w:rsidR="00D25E74" w:rsidRPr="00CA5AE9" w:rsidRDefault="00D25E74" w:rsidP="00015D3C">
            <w:pPr>
              <w:rPr>
                <w:rFonts w:ascii="Arial Narrow" w:hAnsi="Arial Narrow" w:cs="Arial"/>
                <w:color w:val="000000"/>
                <w:sz w:val="22"/>
                <w:szCs w:val="22"/>
              </w:rPr>
            </w:pPr>
            <w:r w:rsidRPr="00CA5AE9">
              <w:rPr>
                <w:rFonts w:ascii="Arial Narrow" w:hAnsi="Arial Narrow" w:cs="Arial"/>
                <w:color w:val="000000"/>
                <w:sz w:val="22"/>
                <w:szCs w:val="22"/>
              </w:rPr>
              <w:t>00 pontos</w:t>
            </w:r>
          </w:p>
        </w:tc>
        <w:tc>
          <w:tcPr>
            <w:tcW w:w="661" w:type="pct"/>
            <w:vMerge/>
            <w:tcBorders>
              <w:top w:val="nil"/>
              <w:left w:val="single" w:sz="4" w:space="0" w:color="auto"/>
              <w:bottom w:val="single" w:sz="4" w:space="0" w:color="000000"/>
              <w:right w:val="single" w:sz="4" w:space="0" w:color="auto"/>
            </w:tcBorders>
            <w:vAlign w:val="center"/>
            <w:hideMark/>
          </w:tcPr>
          <w:p w:rsidR="00D25E74" w:rsidRPr="00CA5AE9" w:rsidRDefault="00D25E74" w:rsidP="00015D3C">
            <w:pPr>
              <w:rPr>
                <w:rFonts w:ascii="Arial Narrow" w:hAnsi="Arial Narrow" w:cs="Arial"/>
                <w:color w:val="000000"/>
                <w:sz w:val="22"/>
                <w:szCs w:val="22"/>
              </w:rPr>
            </w:pPr>
          </w:p>
        </w:tc>
      </w:tr>
    </w:tbl>
    <w:p w:rsidR="00D25E74" w:rsidRPr="00CA5AE9" w:rsidRDefault="00D25E74" w:rsidP="00015D3C">
      <w:pPr>
        <w:spacing w:after="200" w:line="276" w:lineRule="auto"/>
        <w:contextualSpacing/>
        <w:jc w:val="both"/>
        <w:rPr>
          <w:rFonts w:ascii="Arial Narrow" w:eastAsiaTheme="minorHAnsi" w:hAnsi="Arial Narrow" w:cs="Arial"/>
          <w:b/>
          <w:sz w:val="22"/>
          <w:szCs w:val="22"/>
          <w:lang w:eastAsia="en-US"/>
        </w:rPr>
      </w:pPr>
    </w:p>
    <w:p w:rsidR="00D25E74" w:rsidRPr="00CA5AE9" w:rsidRDefault="00D25E74" w:rsidP="00015D3C">
      <w:pPr>
        <w:autoSpaceDE w:val="0"/>
        <w:autoSpaceDN w:val="0"/>
        <w:adjustRightInd w:val="0"/>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Pontuação Total do Serviço: ____________________</w:t>
      </w:r>
    </w:p>
    <w:p w:rsidR="00D25E74" w:rsidRPr="00CA5AE9" w:rsidRDefault="00D25E74" w:rsidP="00015D3C">
      <w:pPr>
        <w:autoSpaceDE w:val="0"/>
        <w:autoSpaceDN w:val="0"/>
        <w:adjustRightInd w:val="0"/>
        <w:rPr>
          <w:rFonts w:ascii="Arial Narrow" w:eastAsiaTheme="minorHAnsi" w:hAnsi="Arial Narrow" w:cs="Arial"/>
          <w:sz w:val="22"/>
          <w:szCs w:val="22"/>
          <w:lang w:eastAsia="en-US"/>
        </w:rPr>
      </w:pP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Período da Avaliação: ____/____/______ a ____/____/______.</w:t>
      </w: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pBdr>
          <w:bottom w:val="single" w:sz="12" w:space="1" w:color="auto"/>
        </w:pBdr>
        <w:spacing w:after="200" w:line="276" w:lineRule="auto"/>
        <w:contextualSpacing/>
        <w:jc w:val="both"/>
        <w:rPr>
          <w:rFonts w:ascii="Arial Narrow" w:eastAsiaTheme="minorHAnsi" w:hAnsi="Arial Narrow" w:cs="Arial"/>
          <w:sz w:val="22"/>
          <w:szCs w:val="22"/>
          <w:lang w:eastAsia="en-US"/>
        </w:rPr>
      </w:pPr>
    </w:p>
    <w:p w:rsidR="00D25E74" w:rsidRPr="00CA5AE9" w:rsidRDefault="00D25E74" w:rsidP="00015D3C">
      <w:pPr>
        <w:spacing w:after="200" w:line="276" w:lineRule="auto"/>
        <w:contextualSpacing/>
        <w:jc w:val="center"/>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FISCAL DO CONTRATO</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Ciência pela empresa contratada:</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p>
    <w:p w:rsidR="00D25E74" w:rsidRPr="00CA5AE9" w:rsidRDefault="00D25E74" w:rsidP="00015D3C">
      <w:pPr>
        <w:spacing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__________________________</w:t>
      </w:r>
    </w:p>
    <w:p w:rsidR="00D25E74" w:rsidRPr="00CA5AE9" w:rsidRDefault="00D25E74" w:rsidP="00015D3C">
      <w:pPr>
        <w:spacing w:after="200" w:line="276" w:lineRule="auto"/>
        <w:jc w:val="both"/>
        <w:rPr>
          <w:rFonts w:ascii="Arial Narrow" w:eastAsiaTheme="minorHAnsi" w:hAnsi="Arial Narrow" w:cs="Arial"/>
          <w:sz w:val="22"/>
          <w:szCs w:val="22"/>
          <w:lang w:eastAsia="en-US"/>
        </w:rPr>
      </w:pPr>
      <w:r w:rsidRPr="00CA5AE9">
        <w:rPr>
          <w:rFonts w:ascii="Arial Narrow" w:eastAsiaTheme="minorHAnsi" w:hAnsi="Arial Narrow" w:cs="Arial"/>
          <w:sz w:val="22"/>
          <w:szCs w:val="22"/>
          <w:lang w:eastAsia="en-US"/>
        </w:rPr>
        <w:t>Preposto</w:t>
      </w:r>
    </w:p>
    <w:p w:rsidR="00D25E74" w:rsidRPr="00CA5AE9" w:rsidRDefault="00D25E74" w:rsidP="00015D3C">
      <w:pPr>
        <w:spacing w:after="200" w:line="276" w:lineRule="auto"/>
        <w:jc w:val="both"/>
        <w:rPr>
          <w:rFonts w:ascii="Arial Narrow" w:eastAsiaTheme="minorHAnsi" w:hAnsi="Arial Narrow" w:cs="Arial"/>
          <w:sz w:val="22"/>
          <w:szCs w:val="22"/>
          <w:lang w:eastAsia="en-US"/>
        </w:rPr>
        <w:sectPr w:rsidR="00D25E74" w:rsidRPr="00CA5AE9" w:rsidSect="006237CB">
          <w:headerReference w:type="default" r:id="rId27"/>
          <w:footerReference w:type="default" r:id="rId28"/>
          <w:pgSz w:w="11906" w:h="16838" w:code="9"/>
          <w:pgMar w:top="1418" w:right="1134" w:bottom="1418" w:left="1701" w:header="709" w:footer="709" w:gutter="0"/>
          <w:cols w:space="708"/>
          <w:docGrid w:linePitch="360"/>
        </w:sectPr>
      </w:pPr>
    </w:p>
    <w:p w:rsidR="00907AE2" w:rsidRPr="00CA5AE9" w:rsidRDefault="00907AE2" w:rsidP="00015D3C">
      <w:pPr>
        <w:tabs>
          <w:tab w:val="left" w:pos="0"/>
        </w:tabs>
        <w:jc w:val="center"/>
        <w:outlineLvl w:val="4"/>
        <w:rPr>
          <w:rFonts w:ascii="Arial Narrow" w:hAnsi="Arial Narrow" w:cs="Arial"/>
          <w:b/>
          <w:bCs/>
          <w:sz w:val="22"/>
          <w:szCs w:val="22"/>
        </w:rPr>
      </w:pPr>
      <w:r w:rsidRPr="00CA5AE9">
        <w:rPr>
          <w:rFonts w:ascii="Arial Narrow" w:hAnsi="Arial Narrow" w:cs="Arial"/>
          <w:b/>
          <w:bCs/>
          <w:sz w:val="22"/>
          <w:szCs w:val="22"/>
        </w:rPr>
        <w:lastRenderedPageBreak/>
        <w:t>ANEXO IX</w:t>
      </w:r>
    </w:p>
    <w:p w:rsidR="00D25E74" w:rsidRPr="00CA5AE9" w:rsidRDefault="00907AE2" w:rsidP="00015D3C">
      <w:pPr>
        <w:tabs>
          <w:tab w:val="left" w:pos="0"/>
        </w:tabs>
        <w:jc w:val="center"/>
        <w:outlineLvl w:val="4"/>
        <w:rPr>
          <w:rFonts w:ascii="Arial Narrow" w:hAnsi="Arial Narrow" w:cs="Arial"/>
          <w:b/>
          <w:bCs/>
          <w:sz w:val="22"/>
          <w:szCs w:val="22"/>
        </w:rPr>
      </w:pPr>
      <w:r w:rsidRPr="00CA5AE9">
        <w:rPr>
          <w:rFonts w:ascii="Arial Narrow" w:hAnsi="Arial Narrow" w:cs="Arial"/>
          <w:b/>
          <w:bCs/>
          <w:sz w:val="22"/>
          <w:szCs w:val="22"/>
        </w:rPr>
        <w:t xml:space="preserve">MODELO DE TERMO DE VISTORIA  </w:t>
      </w:r>
    </w:p>
    <w:p w:rsidR="00D25E74" w:rsidRPr="00CA5AE9" w:rsidRDefault="00D25E74" w:rsidP="00015D3C">
      <w:pPr>
        <w:tabs>
          <w:tab w:val="left" w:pos="0"/>
        </w:tabs>
        <w:jc w:val="center"/>
        <w:outlineLvl w:val="4"/>
        <w:rPr>
          <w:rFonts w:ascii="Arial Narrow" w:hAnsi="Arial Narrow" w:cs="Arial"/>
          <w:b/>
          <w:bCs/>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spacing w:line="360" w:lineRule="auto"/>
        <w:jc w:val="both"/>
        <w:rPr>
          <w:rFonts w:ascii="Arial Narrow" w:hAnsi="Arial Narrow" w:cs="Arial"/>
          <w:sz w:val="22"/>
          <w:szCs w:val="22"/>
        </w:rPr>
      </w:pPr>
      <w:r w:rsidRPr="00CA5AE9">
        <w:rPr>
          <w:rFonts w:ascii="Arial Narrow" w:hAnsi="Arial Narrow" w:cs="Arial"/>
          <w:sz w:val="22"/>
          <w:szCs w:val="22"/>
        </w:rPr>
        <w:t>Atestamos, para o fim de atender o previsto no Edital do Pregão Eletrônico nº 02/2019 que a empresa _________________________________________________________ CNPJ nº _____________________, representada pelo(a) Sr.(a)________________________________________________________________ CPF/MF n.º_______________________, compareceu na________________________________________ ___________________________________________ para acompanhado do representante da Unidade,  efetuar a visita a que se refere o Edital.</w:t>
      </w:r>
    </w:p>
    <w:p w:rsidR="00D25E74" w:rsidRPr="00CA5AE9" w:rsidRDefault="00D25E74" w:rsidP="00015D3C">
      <w:pPr>
        <w:spacing w:line="360" w:lineRule="auto"/>
        <w:rPr>
          <w:rFonts w:ascii="Arial Narrow" w:hAnsi="Arial Narrow" w:cs="Arial"/>
          <w:sz w:val="22"/>
          <w:szCs w:val="22"/>
        </w:rPr>
      </w:pPr>
    </w:p>
    <w:p w:rsidR="00D25E74" w:rsidRPr="00CA5AE9" w:rsidRDefault="00D25E74" w:rsidP="00015D3C">
      <w:pPr>
        <w:spacing w:line="360" w:lineRule="auto"/>
        <w:rPr>
          <w:rFonts w:ascii="Arial Narrow" w:hAnsi="Arial Narrow" w:cs="Arial"/>
          <w:sz w:val="22"/>
          <w:szCs w:val="22"/>
        </w:rPr>
      </w:pPr>
    </w:p>
    <w:p w:rsidR="00D25E74" w:rsidRPr="00CA5AE9" w:rsidRDefault="00D25E74" w:rsidP="00015D3C">
      <w:pPr>
        <w:rPr>
          <w:rFonts w:ascii="Arial Narrow" w:hAnsi="Arial Narrow" w:cs="Arial"/>
          <w:sz w:val="22"/>
          <w:szCs w:val="22"/>
        </w:rPr>
      </w:pPr>
    </w:p>
    <w:p w:rsidR="00D25E74" w:rsidRPr="00CA5AE9" w:rsidRDefault="00D25E74" w:rsidP="00015D3C">
      <w:pPr>
        <w:ind w:right="424"/>
        <w:jc w:val="center"/>
        <w:rPr>
          <w:rFonts w:ascii="Arial Narrow" w:hAnsi="Arial Narrow" w:cs="Arial"/>
          <w:sz w:val="22"/>
          <w:szCs w:val="22"/>
        </w:rPr>
      </w:pPr>
      <w:r w:rsidRPr="00CA5AE9">
        <w:rPr>
          <w:rFonts w:ascii="Arial Narrow" w:hAnsi="Arial Narrow" w:cs="Arial"/>
          <w:sz w:val="22"/>
          <w:szCs w:val="22"/>
        </w:rPr>
        <w:t>______________________/PB, _____ de _________________ de 2019.</w:t>
      </w:r>
    </w:p>
    <w:p w:rsidR="00D25E74" w:rsidRPr="00CA5AE9" w:rsidRDefault="00D25E74" w:rsidP="00015D3C">
      <w:pPr>
        <w:ind w:right="424"/>
        <w:jc w:val="center"/>
        <w:rPr>
          <w:rFonts w:ascii="Arial Narrow" w:hAnsi="Arial Narrow" w:cs="Arial"/>
          <w:sz w:val="22"/>
          <w:szCs w:val="22"/>
        </w:rPr>
      </w:pPr>
    </w:p>
    <w:p w:rsidR="00D25E74" w:rsidRPr="00CA5AE9" w:rsidRDefault="00D25E74" w:rsidP="00015D3C">
      <w:pPr>
        <w:ind w:right="424"/>
        <w:jc w:val="center"/>
        <w:rPr>
          <w:rFonts w:ascii="Arial Narrow" w:hAnsi="Arial Narrow" w:cs="Arial"/>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spacing w:after="200" w:line="276" w:lineRule="auto"/>
        <w:jc w:val="both"/>
        <w:rPr>
          <w:rFonts w:ascii="Arial Narrow" w:eastAsiaTheme="minorHAnsi" w:hAnsi="Arial Narrow" w:cs="Arial"/>
          <w:sz w:val="22"/>
          <w:szCs w:val="22"/>
          <w:lang w:eastAsia="en-US"/>
        </w:rPr>
      </w:pPr>
    </w:p>
    <w:p w:rsidR="00D25E74" w:rsidRPr="00CA5AE9" w:rsidRDefault="00D25E74" w:rsidP="00015D3C">
      <w:pPr>
        <w:rPr>
          <w:rFonts w:ascii="Arial Narrow" w:hAnsi="Arial Narrow"/>
          <w:sz w:val="22"/>
          <w:szCs w:val="22"/>
        </w:rPr>
      </w:pPr>
    </w:p>
    <w:p w:rsidR="00D25E74" w:rsidRPr="00CA5AE9" w:rsidRDefault="00D25E74" w:rsidP="00015D3C">
      <w:pPr>
        <w:jc w:val="center"/>
        <w:rPr>
          <w:rFonts w:ascii="Arial Narrow" w:hAnsi="Arial Narrow" w:cs="Arial"/>
          <w:b/>
          <w:bCs/>
          <w:iCs/>
          <w:color w:val="000000"/>
          <w:sz w:val="22"/>
          <w:szCs w:val="22"/>
        </w:rPr>
        <w:sectPr w:rsidR="00D25E74" w:rsidRPr="00CA5AE9" w:rsidSect="006237CB">
          <w:pgSz w:w="11906" w:h="16838" w:code="9"/>
          <w:pgMar w:top="1418" w:right="1134" w:bottom="1418" w:left="1701" w:header="709" w:footer="709" w:gutter="0"/>
          <w:cols w:space="708"/>
          <w:docGrid w:linePitch="360"/>
        </w:sectPr>
      </w:pPr>
    </w:p>
    <w:p w:rsidR="00FD6ABC" w:rsidRPr="00CA5AE9" w:rsidRDefault="00FD6ABC" w:rsidP="00015D3C">
      <w:pPr>
        <w:widowControl w:val="0"/>
        <w:autoSpaceDE w:val="0"/>
        <w:autoSpaceDN w:val="0"/>
        <w:adjustRightInd w:val="0"/>
        <w:spacing w:after="275"/>
        <w:jc w:val="center"/>
        <w:rPr>
          <w:rFonts w:ascii="Arial Narrow" w:hAnsi="Arial Narrow" w:cs="Arial"/>
          <w:b/>
          <w:bCs/>
          <w:sz w:val="22"/>
          <w:szCs w:val="22"/>
        </w:rPr>
      </w:pPr>
      <w:r w:rsidRPr="00CA5AE9">
        <w:rPr>
          <w:rFonts w:ascii="Arial Narrow" w:hAnsi="Arial Narrow" w:cs="Arial"/>
          <w:b/>
          <w:bCs/>
          <w:sz w:val="22"/>
          <w:szCs w:val="22"/>
        </w:rPr>
        <w:lastRenderedPageBreak/>
        <w:t>ANEXO X</w:t>
      </w:r>
    </w:p>
    <w:p w:rsidR="00D25E74" w:rsidRPr="00CA5AE9" w:rsidRDefault="00FD6ABC" w:rsidP="00015D3C">
      <w:pPr>
        <w:widowControl w:val="0"/>
        <w:autoSpaceDE w:val="0"/>
        <w:autoSpaceDN w:val="0"/>
        <w:adjustRightInd w:val="0"/>
        <w:spacing w:after="275"/>
        <w:jc w:val="center"/>
        <w:rPr>
          <w:rFonts w:ascii="Arial Narrow" w:hAnsi="Arial Narrow" w:cs="Arial"/>
          <w:sz w:val="22"/>
          <w:szCs w:val="22"/>
        </w:rPr>
      </w:pPr>
      <w:r w:rsidRPr="00CA5AE9">
        <w:rPr>
          <w:rFonts w:ascii="Arial Narrow" w:hAnsi="Arial Narrow" w:cs="Arial"/>
          <w:b/>
          <w:bCs/>
          <w:sz w:val="22"/>
          <w:szCs w:val="22"/>
        </w:rPr>
        <w:t xml:space="preserve">MODELO DE DECLARAÇÃO DE DESISTÊNCIA DE VISITA TÉCNICA </w:t>
      </w:r>
    </w:p>
    <w:p w:rsidR="00D25E74" w:rsidRPr="00CA5AE9" w:rsidRDefault="00D25E74" w:rsidP="00015D3C">
      <w:pPr>
        <w:widowControl w:val="0"/>
        <w:suppressAutoHyphens/>
        <w:spacing w:before="100" w:beforeAutospacing="1" w:after="100" w:afterAutospacing="1"/>
        <w:jc w:val="both"/>
        <w:rPr>
          <w:rFonts w:ascii="Arial Narrow" w:hAnsi="Arial Narrow" w:cs="Arial"/>
          <w:sz w:val="22"/>
          <w:szCs w:val="22"/>
        </w:rPr>
      </w:pPr>
    </w:p>
    <w:p w:rsidR="00D25E74" w:rsidRPr="00CA5AE9" w:rsidRDefault="00D25E74" w:rsidP="00015D3C">
      <w:pPr>
        <w:widowControl w:val="0"/>
        <w:suppressAutoHyphens/>
        <w:spacing w:before="100" w:beforeAutospacing="1" w:after="100" w:afterAutospacing="1"/>
        <w:jc w:val="center"/>
        <w:rPr>
          <w:rFonts w:ascii="Arial Narrow" w:hAnsi="Arial Narrow" w:cs="Arial"/>
          <w:sz w:val="22"/>
          <w:szCs w:val="22"/>
        </w:rPr>
      </w:pPr>
      <w:r w:rsidRPr="00CA5AE9">
        <w:rPr>
          <w:rFonts w:ascii="Arial Narrow" w:hAnsi="Arial Narrow" w:cs="Arial"/>
          <w:sz w:val="22"/>
          <w:szCs w:val="22"/>
        </w:rPr>
        <w:t>PREGÃO 02/2019</w:t>
      </w:r>
    </w:p>
    <w:p w:rsidR="00D25E74" w:rsidRPr="00CA5AE9" w:rsidRDefault="00D25E74" w:rsidP="00015D3C">
      <w:pPr>
        <w:widowControl w:val="0"/>
        <w:suppressAutoHyphens/>
        <w:spacing w:before="100" w:beforeAutospacing="1" w:after="100" w:afterAutospacing="1"/>
        <w:jc w:val="both"/>
        <w:rPr>
          <w:rFonts w:ascii="Arial Narrow" w:hAnsi="Arial Narrow" w:cs="Arial"/>
          <w:sz w:val="22"/>
          <w:szCs w:val="22"/>
        </w:rPr>
      </w:pPr>
    </w:p>
    <w:p w:rsidR="00D25E74" w:rsidRPr="00CA5AE9" w:rsidRDefault="00D25E74" w:rsidP="00015D3C">
      <w:pPr>
        <w:widowControl w:val="0"/>
        <w:suppressAutoHyphens/>
        <w:spacing w:before="100" w:beforeAutospacing="1" w:after="100" w:afterAutospacing="1" w:line="276" w:lineRule="auto"/>
        <w:jc w:val="both"/>
        <w:rPr>
          <w:rFonts w:ascii="Arial Narrow" w:hAnsi="Arial Narrow" w:cs="Arial"/>
          <w:sz w:val="22"/>
          <w:szCs w:val="22"/>
        </w:rPr>
      </w:pPr>
      <w:r w:rsidRPr="00CA5AE9">
        <w:rPr>
          <w:rFonts w:ascii="Arial Narrow" w:hAnsi="Arial Narrow" w:cs="Arial"/>
          <w:sz w:val="22"/>
          <w:szCs w:val="22"/>
        </w:rPr>
        <w:t>A empresa _____________________________________________, inscrita no CNPJ nº. ____________________, por intermédio de seu representante legal, o (a) Sr(a)_____________________________________, portador(a) da Carteira de Identidade nº ______________________ e do CPF nº ________________________ DECLARA, abrir mão da VISITA TÉCNICA ao local da execução da obra/serviço, conforme dispõe o edital da licitação em referência.</w:t>
      </w:r>
    </w:p>
    <w:p w:rsidR="00D25E74" w:rsidRPr="00CA5AE9" w:rsidRDefault="00D25E74" w:rsidP="00015D3C">
      <w:pPr>
        <w:widowControl w:val="0"/>
        <w:suppressAutoHyphens/>
        <w:spacing w:before="100" w:beforeAutospacing="1" w:after="100" w:afterAutospacing="1" w:line="276" w:lineRule="auto"/>
        <w:jc w:val="both"/>
        <w:rPr>
          <w:rFonts w:ascii="Arial Narrow" w:hAnsi="Arial Narrow" w:cs="Arial"/>
          <w:sz w:val="22"/>
          <w:szCs w:val="22"/>
        </w:rPr>
      </w:pPr>
    </w:p>
    <w:p w:rsidR="00D25E74" w:rsidRPr="00CA5AE9" w:rsidRDefault="00D25E74" w:rsidP="00015D3C">
      <w:pPr>
        <w:widowControl w:val="0"/>
        <w:suppressAutoHyphens/>
        <w:spacing w:before="100" w:beforeAutospacing="1" w:after="100" w:afterAutospacing="1" w:line="276" w:lineRule="auto"/>
        <w:jc w:val="both"/>
        <w:rPr>
          <w:rFonts w:ascii="Arial Narrow" w:hAnsi="Arial Narrow" w:cs="Arial"/>
          <w:sz w:val="22"/>
          <w:szCs w:val="22"/>
        </w:rPr>
      </w:pPr>
      <w:r w:rsidRPr="00CA5AE9">
        <w:rPr>
          <w:rFonts w:ascii="Arial Narrow" w:hAnsi="Arial Narrow" w:cs="Arial"/>
          <w:sz w:val="22"/>
          <w:szCs w:val="22"/>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CONTRATANTE, de qualquer reclamação e/ou reivindicação de nossa parte. </w:t>
      </w:r>
    </w:p>
    <w:p w:rsidR="00D25E74" w:rsidRPr="00CA5AE9" w:rsidRDefault="00D25E74" w:rsidP="00015D3C">
      <w:pPr>
        <w:widowControl w:val="0"/>
        <w:suppressAutoHyphens/>
        <w:spacing w:before="100" w:beforeAutospacing="1" w:after="100" w:afterAutospacing="1"/>
        <w:jc w:val="both"/>
        <w:rPr>
          <w:rFonts w:ascii="Arial Narrow" w:hAnsi="Arial Narrow" w:cs="Arial"/>
          <w:sz w:val="22"/>
          <w:szCs w:val="22"/>
        </w:rPr>
      </w:pPr>
    </w:p>
    <w:p w:rsidR="00D25E74" w:rsidRPr="00CA5AE9" w:rsidRDefault="00D25E74" w:rsidP="00015D3C">
      <w:pPr>
        <w:widowControl w:val="0"/>
        <w:suppressAutoHyphens/>
        <w:spacing w:before="100" w:beforeAutospacing="1" w:after="100" w:afterAutospacing="1"/>
        <w:jc w:val="center"/>
        <w:rPr>
          <w:rFonts w:ascii="Arial Narrow" w:hAnsi="Arial Narrow" w:cs="Arial"/>
          <w:sz w:val="22"/>
          <w:szCs w:val="22"/>
        </w:rPr>
      </w:pPr>
      <w:r w:rsidRPr="00CA5AE9">
        <w:rPr>
          <w:rFonts w:ascii="Arial Narrow" w:hAnsi="Arial Narrow" w:cs="Arial"/>
          <w:sz w:val="22"/>
          <w:szCs w:val="22"/>
        </w:rPr>
        <w:t>_____ de __________________de _______</w:t>
      </w:r>
    </w:p>
    <w:p w:rsidR="00D25E74" w:rsidRPr="00CA5AE9" w:rsidRDefault="00D25E74" w:rsidP="00015D3C">
      <w:pPr>
        <w:widowControl w:val="0"/>
        <w:suppressAutoHyphens/>
        <w:spacing w:before="100" w:beforeAutospacing="1" w:after="100" w:afterAutospacing="1"/>
        <w:jc w:val="center"/>
        <w:rPr>
          <w:rFonts w:ascii="Arial Narrow" w:hAnsi="Arial Narrow" w:cs="Arial"/>
          <w:sz w:val="22"/>
          <w:szCs w:val="22"/>
        </w:rPr>
      </w:pPr>
      <w:r w:rsidRPr="00CA5AE9">
        <w:rPr>
          <w:rFonts w:ascii="Arial Narrow" w:hAnsi="Arial Narrow" w:cs="Arial"/>
          <w:sz w:val="22"/>
          <w:szCs w:val="22"/>
        </w:rPr>
        <w:t>_________________________________________________</w:t>
      </w:r>
    </w:p>
    <w:p w:rsidR="00D25E74" w:rsidRPr="00CA5AE9" w:rsidRDefault="00D25E74" w:rsidP="00015D3C">
      <w:pPr>
        <w:widowControl w:val="0"/>
        <w:suppressAutoHyphens/>
        <w:spacing w:before="100" w:beforeAutospacing="1" w:after="100" w:afterAutospacing="1"/>
        <w:jc w:val="center"/>
        <w:rPr>
          <w:rFonts w:ascii="Arial Narrow" w:hAnsi="Arial Narrow" w:cs="Arial"/>
          <w:vanish/>
          <w:sz w:val="22"/>
          <w:szCs w:val="22"/>
        </w:rPr>
      </w:pPr>
      <w:r w:rsidRPr="00CA5AE9">
        <w:rPr>
          <w:rFonts w:ascii="Arial Narrow" w:hAnsi="Arial Narrow" w:cs="Arial"/>
          <w:sz w:val="22"/>
          <w:szCs w:val="22"/>
        </w:rPr>
        <w:t>(Representante Legal)</w:t>
      </w: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0"/>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1"/>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1"/>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1"/>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numPr>
          <w:ilvl w:val="1"/>
          <w:numId w:val="34"/>
        </w:numPr>
        <w:suppressAutoHyphens/>
        <w:spacing w:before="200" w:beforeAutospacing="1" w:after="200" w:afterAutospacing="1" w:line="276" w:lineRule="auto"/>
        <w:ind w:left="0" w:firstLine="0"/>
        <w:jc w:val="both"/>
        <w:rPr>
          <w:rFonts w:ascii="Arial Narrow" w:eastAsia="Calibri" w:hAnsi="Arial Narrow" w:cs="Arial"/>
          <w:vanish/>
          <w:sz w:val="22"/>
          <w:szCs w:val="22"/>
          <w:lang w:eastAsia="en-US"/>
        </w:rPr>
      </w:pPr>
    </w:p>
    <w:p w:rsidR="00D25E74" w:rsidRPr="00CA5AE9" w:rsidRDefault="00D25E74" w:rsidP="00015D3C">
      <w:pPr>
        <w:widowControl w:val="0"/>
        <w:tabs>
          <w:tab w:val="left" w:pos="2640"/>
        </w:tabs>
        <w:suppressAutoHyphens/>
        <w:spacing w:before="100" w:beforeAutospacing="1" w:after="100" w:afterAutospacing="1"/>
        <w:jc w:val="both"/>
        <w:rPr>
          <w:rFonts w:ascii="Arial Narrow" w:hAnsi="Arial Narrow" w:cs="Arial"/>
          <w:sz w:val="22"/>
          <w:szCs w:val="22"/>
        </w:rPr>
      </w:pPr>
    </w:p>
    <w:p w:rsidR="00D25E74" w:rsidRPr="00CA5AE9" w:rsidRDefault="00D25E74" w:rsidP="00015D3C">
      <w:pPr>
        <w:widowControl w:val="0"/>
        <w:suppressAutoHyphens/>
        <w:spacing w:before="100" w:beforeAutospacing="1" w:after="100" w:afterAutospacing="1"/>
        <w:jc w:val="center"/>
        <w:rPr>
          <w:rFonts w:ascii="Arial Narrow" w:hAnsi="Arial Narrow" w:cs="Arial"/>
          <w:b/>
          <w:noProof/>
          <w:sz w:val="22"/>
          <w:szCs w:val="22"/>
        </w:rPr>
      </w:pPr>
    </w:p>
    <w:p w:rsidR="00D25E74" w:rsidRPr="00CA5AE9" w:rsidRDefault="00D25E74" w:rsidP="00015D3C">
      <w:pPr>
        <w:widowControl w:val="0"/>
        <w:suppressAutoHyphens/>
        <w:spacing w:before="100" w:beforeAutospacing="1" w:after="100" w:afterAutospacing="1"/>
        <w:jc w:val="center"/>
        <w:rPr>
          <w:rFonts w:ascii="Arial Narrow" w:hAnsi="Arial Narrow" w:cs="Arial"/>
          <w:b/>
          <w:noProof/>
          <w:sz w:val="22"/>
          <w:szCs w:val="22"/>
        </w:rPr>
      </w:pPr>
    </w:p>
    <w:p w:rsidR="00D25E74" w:rsidRPr="00CA5AE9" w:rsidRDefault="00D25E74" w:rsidP="00015D3C">
      <w:pPr>
        <w:tabs>
          <w:tab w:val="left" w:pos="0"/>
        </w:tabs>
        <w:jc w:val="center"/>
        <w:outlineLvl w:val="4"/>
        <w:rPr>
          <w:rFonts w:ascii="Arial Narrow" w:hAnsi="Arial Narrow"/>
          <w:sz w:val="22"/>
          <w:szCs w:val="22"/>
        </w:rPr>
      </w:pPr>
    </w:p>
    <w:p w:rsidR="00D25E74" w:rsidRPr="00CA5AE9" w:rsidRDefault="00D25E74" w:rsidP="00015D3C">
      <w:pPr>
        <w:jc w:val="center"/>
        <w:rPr>
          <w:rFonts w:ascii="Arial Narrow" w:hAnsi="Arial Narrow" w:cs="Arial"/>
          <w:b/>
          <w:bCs/>
          <w:iCs/>
          <w:color w:val="000000"/>
          <w:sz w:val="22"/>
          <w:szCs w:val="22"/>
        </w:rPr>
      </w:pPr>
    </w:p>
    <w:p w:rsidR="00D25E74" w:rsidRPr="00CA5AE9" w:rsidRDefault="00D25E74" w:rsidP="00015D3C">
      <w:pPr>
        <w:jc w:val="center"/>
        <w:rPr>
          <w:rFonts w:ascii="Arial Narrow" w:hAnsi="Arial Narrow" w:cs="Arial"/>
          <w:b/>
          <w:bCs/>
          <w:iCs/>
          <w:color w:val="000000"/>
          <w:sz w:val="22"/>
          <w:szCs w:val="22"/>
        </w:rPr>
      </w:pPr>
    </w:p>
    <w:p w:rsidR="00D25E74" w:rsidRPr="00CA5AE9" w:rsidRDefault="00D25E74" w:rsidP="00015D3C">
      <w:pPr>
        <w:jc w:val="center"/>
        <w:rPr>
          <w:rFonts w:ascii="Arial Narrow" w:hAnsi="Arial Narrow" w:cs="Arial"/>
          <w:b/>
          <w:bCs/>
          <w:iCs/>
          <w:color w:val="000000"/>
          <w:sz w:val="22"/>
          <w:szCs w:val="22"/>
        </w:rPr>
        <w:sectPr w:rsidR="00D25E74" w:rsidRPr="00CA5AE9" w:rsidSect="006237CB">
          <w:pgSz w:w="11906" w:h="16838" w:code="9"/>
          <w:pgMar w:top="1418" w:right="1134" w:bottom="1418" w:left="1701" w:header="709" w:footer="709" w:gutter="0"/>
          <w:cols w:space="708"/>
          <w:docGrid w:linePitch="360"/>
        </w:sectPr>
      </w:pPr>
    </w:p>
    <w:p w:rsidR="00FD6ABC" w:rsidRPr="00CA5AE9" w:rsidRDefault="00FA6A4C" w:rsidP="00015D3C">
      <w:pPr>
        <w:shd w:val="clear" w:color="auto" w:fill="FFFFFF"/>
        <w:spacing w:line="285" w:lineRule="atLeast"/>
        <w:jc w:val="center"/>
        <w:rPr>
          <w:rFonts w:ascii="Arial Narrow" w:hAnsi="Arial Narrow" w:cs="Arial"/>
          <w:b/>
          <w:bCs/>
          <w:color w:val="222222"/>
          <w:sz w:val="22"/>
          <w:szCs w:val="22"/>
          <w:lang w:eastAsia="zh-CN"/>
        </w:rPr>
      </w:pPr>
      <w:r w:rsidRPr="00CA5AE9">
        <w:rPr>
          <w:rFonts w:ascii="Arial Narrow" w:hAnsi="Arial Narrow" w:cs="Arial"/>
          <w:b/>
          <w:bCs/>
          <w:color w:val="222222"/>
          <w:sz w:val="22"/>
          <w:szCs w:val="22"/>
          <w:lang w:eastAsia="zh-CN"/>
        </w:rPr>
        <w:lastRenderedPageBreak/>
        <w:t>ANEXO XI</w:t>
      </w:r>
    </w:p>
    <w:p w:rsidR="00D25E74" w:rsidRPr="00CA5AE9" w:rsidRDefault="00FD6ABC" w:rsidP="00015D3C">
      <w:pPr>
        <w:shd w:val="clear" w:color="auto" w:fill="FFFFFF"/>
        <w:spacing w:line="285" w:lineRule="atLeast"/>
        <w:jc w:val="center"/>
        <w:rPr>
          <w:rFonts w:ascii="Arial Narrow" w:hAnsi="Arial Narrow" w:cs="Arial"/>
          <w:b/>
          <w:bCs/>
          <w:color w:val="222222"/>
          <w:sz w:val="22"/>
          <w:szCs w:val="22"/>
          <w:lang w:eastAsia="zh-CN"/>
        </w:rPr>
      </w:pPr>
      <w:r w:rsidRPr="00CA5AE9">
        <w:rPr>
          <w:rFonts w:ascii="Arial Narrow" w:hAnsi="Arial Narrow" w:cs="Arial"/>
          <w:b/>
          <w:bCs/>
          <w:color w:val="222222"/>
          <w:sz w:val="22"/>
          <w:szCs w:val="22"/>
          <w:lang w:eastAsia="zh-CN"/>
        </w:rPr>
        <w:t>MODELO DE DECLARAÇÃO DE ACEITAÇÃO DA RESPONSABILIDADE TÉCNICA</w:t>
      </w:r>
    </w:p>
    <w:p w:rsidR="00FA6A4C" w:rsidRPr="00CA5AE9" w:rsidRDefault="00FA6A4C" w:rsidP="00015D3C">
      <w:pPr>
        <w:shd w:val="clear" w:color="auto" w:fill="FFFFFF"/>
        <w:spacing w:line="285" w:lineRule="atLeast"/>
        <w:jc w:val="center"/>
        <w:rPr>
          <w:rFonts w:ascii="Arial Narrow" w:hAnsi="Arial Narrow" w:cs="Arial"/>
          <w:b/>
          <w:bCs/>
          <w:color w:val="222222"/>
          <w:sz w:val="22"/>
          <w:szCs w:val="22"/>
          <w:lang w:eastAsia="zh-CN"/>
        </w:rPr>
      </w:pPr>
    </w:p>
    <w:p w:rsidR="00D25E74" w:rsidRPr="00CA5AE9" w:rsidRDefault="00D25E74" w:rsidP="00015D3C">
      <w:pPr>
        <w:shd w:val="clear" w:color="auto" w:fill="FFFFFF"/>
        <w:jc w:val="center"/>
        <w:rPr>
          <w:rFonts w:ascii="Arial Narrow" w:hAnsi="Arial Narrow" w:cs="Arial"/>
          <w:b/>
          <w:bCs/>
          <w:color w:val="222222"/>
          <w:sz w:val="22"/>
          <w:szCs w:val="22"/>
          <w:lang w:eastAsia="zh-CN"/>
        </w:rPr>
      </w:pPr>
      <w:r w:rsidRPr="00CA5AE9">
        <w:rPr>
          <w:rFonts w:ascii="Arial Narrow" w:hAnsi="Arial Narrow" w:cs="Arial"/>
          <w:b/>
          <w:bCs/>
          <w:color w:val="222222"/>
          <w:sz w:val="22"/>
          <w:szCs w:val="22"/>
          <w:lang w:eastAsia="zh-CN"/>
        </w:rPr>
        <w:t>  </w:t>
      </w:r>
      <w:r w:rsidRPr="00CA5AE9">
        <w:rPr>
          <w:rFonts w:ascii="Arial Narrow" w:hAnsi="Arial Narrow" w:cs="Arial"/>
          <w:color w:val="222222"/>
          <w:sz w:val="22"/>
          <w:szCs w:val="22"/>
          <w:lang w:eastAsia="zh-CN"/>
        </w:rPr>
        <w:t> </w:t>
      </w:r>
    </w:p>
    <w:p w:rsidR="00D25E74" w:rsidRPr="00CA5AE9" w:rsidRDefault="00D25E74" w:rsidP="00015D3C">
      <w:pPr>
        <w:shd w:val="clear" w:color="auto" w:fill="FFFFFF"/>
        <w:spacing w:before="280" w:after="280"/>
        <w:jc w:val="both"/>
        <w:rPr>
          <w:rFonts w:ascii="Arial Narrow" w:hAnsi="Arial Narrow" w:cs="Arial"/>
          <w:color w:val="222222"/>
          <w:sz w:val="22"/>
          <w:szCs w:val="22"/>
          <w:lang w:eastAsia="zh-CN"/>
        </w:rPr>
      </w:pPr>
      <w:r w:rsidRPr="00CA5AE9">
        <w:rPr>
          <w:rFonts w:ascii="Arial Narrow" w:hAnsi="Arial Narrow" w:cs="Arial"/>
          <w:color w:val="222222"/>
          <w:sz w:val="22"/>
          <w:szCs w:val="22"/>
          <w:lang w:eastAsia="zh-CN"/>
        </w:rPr>
        <w:t>___________________________________________, (</w:t>
      </w:r>
      <w:r w:rsidRPr="00CA5AE9">
        <w:rPr>
          <w:rFonts w:ascii="Arial Narrow" w:hAnsi="Arial Narrow" w:cs="Arial"/>
          <w:i/>
          <w:iCs/>
          <w:color w:val="222222"/>
          <w:sz w:val="22"/>
          <w:szCs w:val="22"/>
          <w:lang w:eastAsia="zh-CN"/>
        </w:rPr>
        <w:t>nome completo do profissional</w:t>
      </w:r>
      <w:r w:rsidRPr="00CA5AE9">
        <w:rPr>
          <w:rFonts w:ascii="Arial Narrow" w:hAnsi="Arial Narrow" w:cs="Arial"/>
          <w:color w:val="222222"/>
          <w:sz w:val="22"/>
          <w:szCs w:val="22"/>
          <w:lang w:eastAsia="zh-CN"/>
        </w:rPr>
        <w:t>) CPF n.º ____________________________, _________________________________ </w:t>
      </w:r>
      <w:r w:rsidRPr="00CA5AE9">
        <w:rPr>
          <w:rFonts w:ascii="Arial Narrow" w:hAnsi="Arial Narrow" w:cs="Arial"/>
          <w:i/>
          <w:iCs/>
          <w:color w:val="222222"/>
          <w:sz w:val="22"/>
          <w:szCs w:val="22"/>
          <w:lang w:eastAsia="zh-CN"/>
        </w:rPr>
        <w:t>(área de atuação)</w:t>
      </w:r>
      <w:r w:rsidRPr="00CA5AE9">
        <w:rPr>
          <w:rFonts w:ascii="Arial Narrow" w:hAnsi="Arial Narrow" w:cs="Arial"/>
          <w:color w:val="222222"/>
          <w:sz w:val="22"/>
          <w:szCs w:val="22"/>
          <w:lang w:eastAsia="zh-CN"/>
        </w:rPr>
        <w:t> CREA n.º ___________________________, declara que é conhecedor das condições constantes no Pregão Eletrônico nº 02/2019 do Centro de Formação de Professores da  Universidade Federal de Campina Grande – CFP/UFCG e que aceita participar da Equipe Técnica da Empresa __________________________________ (</w:t>
      </w:r>
      <w:r w:rsidRPr="00CA5AE9">
        <w:rPr>
          <w:rFonts w:ascii="Arial Narrow" w:hAnsi="Arial Narrow" w:cs="Arial"/>
          <w:i/>
          <w:iCs/>
          <w:color w:val="222222"/>
          <w:sz w:val="22"/>
          <w:szCs w:val="22"/>
          <w:lang w:eastAsia="zh-CN"/>
        </w:rPr>
        <w:t>nome da empresa</w:t>
      </w:r>
      <w:r w:rsidRPr="00CA5AE9">
        <w:rPr>
          <w:rFonts w:ascii="Arial Narrow" w:hAnsi="Arial Narrow" w:cs="Arial"/>
          <w:color w:val="222222"/>
          <w:sz w:val="22"/>
          <w:szCs w:val="22"/>
          <w:lang w:eastAsia="zh-CN"/>
        </w:rPr>
        <w:t>), CNPJ n.º ________________________, caso a mesma venha a ser vencedora do referido certame licitatório.</w:t>
      </w:r>
    </w:p>
    <w:p w:rsidR="00D25E74" w:rsidRPr="00CA5AE9" w:rsidRDefault="00D25E74" w:rsidP="00015D3C">
      <w:pPr>
        <w:shd w:val="clear" w:color="auto" w:fill="FFFFFF"/>
        <w:jc w:val="center"/>
        <w:rPr>
          <w:rFonts w:ascii="Arial Narrow" w:hAnsi="Arial Narrow" w:cs="Arial"/>
          <w:color w:val="222222"/>
          <w:sz w:val="22"/>
          <w:szCs w:val="22"/>
          <w:lang w:eastAsia="zh-CN"/>
        </w:rPr>
      </w:pPr>
      <w:r w:rsidRPr="00CA5AE9">
        <w:rPr>
          <w:rFonts w:ascii="Arial Narrow" w:hAnsi="Arial Narrow" w:cs="Arial"/>
          <w:color w:val="222222"/>
          <w:sz w:val="22"/>
          <w:szCs w:val="22"/>
          <w:lang w:eastAsia="zh-CN"/>
        </w:rPr>
        <w:t> </w:t>
      </w:r>
    </w:p>
    <w:p w:rsidR="00D25E74" w:rsidRPr="00CA5AE9" w:rsidRDefault="00D25E74" w:rsidP="00015D3C">
      <w:pPr>
        <w:shd w:val="clear" w:color="auto" w:fill="FFFFFF"/>
        <w:jc w:val="center"/>
        <w:rPr>
          <w:rFonts w:ascii="Arial Narrow" w:hAnsi="Arial Narrow" w:cs="Arial"/>
          <w:color w:val="222222"/>
          <w:sz w:val="22"/>
          <w:szCs w:val="22"/>
          <w:lang w:eastAsia="zh-CN"/>
        </w:rPr>
      </w:pPr>
      <w:r w:rsidRPr="00CA5AE9">
        <w:rPr>
          <w:rFonts w:ascii="Arial Narrow" w:hAnsi="Arial Narrow" w:cs="Arial"/>
          <w:color w:val="222222"/>
          <w:sz w:val="22"/>
          <w:szCs w:val="22"/>
          <w:lang w:eastAsia="zh-CN"/>
        </w:rPr>
        <w:t> </w:t>
      </w:r>
    </w:p>
    <w:p w:rsidR="00D25E74" w:rsidRPr="00CA5AE9" w:rsidRDefault="00D25E74" w:rsidP="00015D3C">
      <w:pPr>
        <w:shd w:val="clear" w:color="auto" w:fill="FFFFFF"/>
        <w:jc w:val="center"/>
        <w:rPr>
          <w:rFonts w:ascii="Arial Narrow" w:hAnsi="Arial Narrow" w:cs="Arial"/>
          <w:color w:val="222222"/>
          <w:sz w:val="22"/>
          <w:szCs w:val="22"/>
          <w:lang w:eastAsia="zh-CN"/>
        </w:rPr>
      </w:pPr>
      <w:r w:rsidRPr="00CA5AE9">
        <w:rPr>
          <w:rFonts w:ascii="Arial Narrow" w:hAnsi="Arial Narrow" w:cs="Arial"/>
          <w:color w:val="222222"/>
          <w:sz w:val="22"/>
          <w:szCs w:val="22"/>
          <w:lang w:eastAsia="zh-CN"/>
        </w:rPr>
        <w:t xml:space="preserve">  </w:t>
      </w:r>
    </w:p>
    <w:p w:rsidR="00D25E74" w:rsidRPr="00CA5AE9" w:rsidRDefault="00D25E74" w:rsidP="00015D3C">
      <w:pPr>
        <w:shd w:val="clear" w:color="auto" w:fill="FFFFFF"/>
        <w:jc w:val="center"/>
        <w:rPr>
          <w:rFonts w:ascii="Arial Narrow" w:hAnsi="Arial Narrow" w:cs="Arial"/>
          <w:sz w:val="22"/>
          <w:szCs w:val="22"/>
        </w:rPr>
      </w:pPr>
      <w:r w:rsidRPr="00CA5AE9">
        <w:rPr>
          <w:rFonts w:ascii="Arial Narrow" w:hAnsi="Arial Narrow" w:cs="Arial"/>
          <w:color w:val="222222"/>
          <w:sz w:val="22"/>
          <w:szCs w:val="22"/>
          <w:lang w:eastAsia="zh-CN"/>
        </w:rPr>
        <w:t>________________, _____ de ________________ de 2019.</w:t>
      </w:r>
    </w:p>
    <w:p w:rsidR="00D25E74" w:rsidRPr="00CA5AE9" w:rsidRDefault="00D25E74" w:rsidP="00015D3C">
      <w:pPr>
        <w:jc w:val="center"/>
        <w:rPr>
          <w:rFonts w:ascii="Arial Narrow" w:hAnsi="Arial Narrow" w:cs="Arial"/>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jc w:val="center"/>
        <w:rPr>
          <w:rFonts w:ascii="Arial Narrow" w:hAnsi="Arial Narrow" w:cs="Arial"/>
          <w:b/>
          <w:bCs/>
          <w:iCs/>
          <w:color w:val="000000"/>
          <w:sz w:val="22"/>
          <w:szCs w:val="22"/>
        </w:rPr>
        <w:sectPr w:rsidR="00D25E74" w:rsidRPr="00CA5AE9" w:rsidSect="006237CB">
          <w:pgSz w:w="11906" w:h="16838" w:code="9"/>
          <w:pgMar w:top="1418" w:right="1134" w:bottom="1418" w:left="1701" w:header="709" w:footer="709" w:gutter="0"/>
          <w:cols w:space="708"/>
          <w:docGrid w:linePitch="360"/>
        </w:sectPr>
      </w:pPr>
    </w:p>
    <w:p w:rsidR="00FD6ABC" w:rsidRPr="00CA5AE9" w:rsidRDefault="00624106" w:rsidP="00015D3C">
      <w:pPr>
        <w:jc w:val="center"/>
        <w:rPr>
          <w:rFonts w:ascii="Arial Narrow" w:hAnsi="Arial Narrow" w:cs="Arial"/>
          <w:b/>
          <w:sz w:val="22"/>
          <w:szCs w:val="22"/>
        </w:rPr>
      </w:pPr>
      <w:r w:rsidRPr="00CA5AE9">
        <w:rPr>
          <w:rFonts w:ascii="Arial Narrow" w:hAnsi="Arial Narrow" w:cs="Arial"/>
          <w:b/>
          <w:sz w:val="22"/>
          <w:szCs w:val="22"/>
        </w:rPr>
        <w:lastRenderedPageBreak/>
        <w:t>ANEXO XII</w:t>
      </w:r>
    </w:p>
    <w:p w:rsidR="00D25E74" w:rsidRPr="00CA5AE9" w:rsidRDefault="00FD6ABC" w:rsidP="00015D3C">
      <w:pPr>
        <w:jc w:val="center"/>
        <w:rPr>
          <w:rFonts w:ascii="Arial Narrow" w:hAnsi="Arial Narrow" w:cs="Arial"/>
          <w:b/>
          <w:sz w:val="22"/>
          <w:szCs w:val="22"/>
        </w:rPr>
      </w:pPr>
      <w:r w:rsidRPr="00CA5AE9">
        <w:rPr>
          <w:rFonts w:ascii="Arial Narrow" w:hAnsi="Arial Narrow" w:cs="Arial"/>
          <w:b/>
          <w:sz w:val="22"/>
          <w:szCs w:val="22"/>
        </w:rPr>
        <w:t xml:space="preserve">MODELO DE DECLARAÇÃO DE EXISTÊNCIA E COMPROMISSO DE MANUTENÇÃO DE ESCRITÓRIO COM DISTANCIA INFERIOR A 30KM DA CIDADE SEDE DA UASG FORMADORA DO GRUPO LICITADO </w:t>
      </w:r>
    </w:p>
    <w:p w:rsidR="00D25E74" w:rsidRPr="00CA5AE9" w:rsidRDefault="00D25E74" w:rsidP="00015D3C">
      <w:pPr>
        <w:jc w:val="center"/>
        <w:rPr>
          <w:rFonts w:ascii="Arial Narrow" w:hAnsi="Arial Narrow" w:cs="Arial"/>
          <w:b/>
          <w:sz w:val="22"/>
          <w:szCs w:val="22"/>
        </w:rPr>
      </w:pPr>
    </w:p>
    <w:p w:rsidR="00D25E74" w:rsidRPr="00CA5AE9" w:rsidRDefault="00D25E74" w:rsidP="00015D3C">
      <w:pPr>
        <w:jc w:val="center"/>
        <w:rPr>
          <w:rFonts w:ascii="Arial Narrow" w:hAnsi="Arial Narrow" w:cs="Arial"/>
          <w:b/>
          <w:sz w:val="22"/>
          <w:szCs w:val="22"/>
        </w:rPr>
      </w:pPr>
    </w:p>
    <w:p w:rsidR="00D25E74" w:rsidRPr="00CA5AE9" w:rsidRDefault="00D25E74" w:rsidP="00015D3C">
      <w:pPr>
        <w:jc w:val="both"/>
        <w:rPr>
          <w:rFonts w:ascii="Arial Narrow" w:hAnsi="Arial Narrow" w:cs="Arial"/>
          <w:sz w:val="22"/>
          <w:szCs w:val="22"/>
        </w:rPr>
      </w:pPr>
      <w:r w:rsidRPr="00CA5AE9">
        <w:rPr>
          <w:rFonts w:ascii="Arial Narrow" w:hAnsi="Arial Narrow" w:cs="Arial"/>
          <w:sz w:val="22"/>
          <w:szCs w:val="22"/>
        </w:rPr>
        <w:t xml:space="preserve">Declaro, para fins de qualificação técnica da proposta no Pregão nº 02/2019 do </w:t>
      </w:r>
      <w:r w:rsidRPr="00CA5AE9">
        <w:rPr>
          <w:rFonts w:ascii="Arial Narrow" w:hAnsi="Arial Narrow" w:cs="Arial"/>
          <w:color w:val="222222"/>
          <w:sz w:val="22"/>
          <w:szCs w:val="22"/>
          <w:lang w:eastAsia="zh-CN"/>
        </w:rPr>
        <w:t>Centro de Formação de Professores da  Universidade Federal de Campina Grande – CFP/UFCG</w:t>
      </w:r>
      <w:r w:rsidRPr="00CA5AE9">
        <w:rPr>
          <w:rFonts w:ascii="Arial Narrow" w:hAnsi="Arial Narrow" w:cs="Arial"/>
          <w:sz w:val="22"/>
          <w:szCs w:val="22"/>
        </w:rPr>
        <w:t>, cujo objeto é a contratação de serviços de empresas especializadas na prestação, de forma contínua, dos serviços de instalação, manutenção preventiva e corretiva, com fornecimento de peças, dos aparelhos de refrigeração dos órgãos participantes, que a empresa__________________________________________________, CNPJ:_____________________, possui, na presente data, escritório com distancia não superior a 30km   da cidade (sede da UASG formadora do grupo licitado), localizada no seguinte endereço: ________________________________ ________________________________________________ ou que instalará escritório na cidade de (sede da UASG formadora do grupo licitado) no prazo máximo de 30 (trinta) dias contado a partir da vigência do contrato,</w:t>
      </w:r>
      <w:r w:rsidR="00FD6ABC" w:rsidRPr="00CA5AE9">
        <w:rPr>
          <w:rFonts w:ascii="Arial Narrow" w:hAnsi="Arial Narrow" w:cs="Arial"/>
          <w:sz w:val="22"/>
          <w:szCs w:val="22"/>
        </w:rPr>
        <w:t xml:space="preserve"> d</w:t>
      </w:r>
      <w:r w:rsidRPr="00CA5AE9">
        <w:rPr>
          <w:rFonts w:ascii="Arial Narrow" w:hAnsi="Arial Narrow" w:cs="Arial"/>
          <w:sz w:val="22"/>
          <w:szCs w:val="22"/>
        </w:rPr>
        <w:t>eclaro ainda manter a referida unidade em atividade durante toda a vigência do contrato, em caso de adjudicação de nossa proposta.</w:t>
      </w:r>
    </w:p>
    <w:p w:rsidR="00D25E74" w:rsidRPr="00CA5AE9" w:rsidRDefault="00D25E74" w:rsidP="00015D3C">
      <w:pPr>
        <w:jc w:val="both"/>
        <w:rPr>
          <w:rFonts w:ascii="Arial Narrow" w:hAnsi="Arial Narrow" w:cs="Arial"/>
          <w:sz w:val="22"/>
          <w:szCs w:val="22"/>
        </w:rPr>
      </w:pPr>
      <w:r w:rsidRPr="00CA5AE9">
        <w:rPr>
          <w:rFonts w:ascii="Arial Narrow" w:hAnsi="Arial Narrow" w:cs="Arial"/>
          <w:sz w:val="22"/>
          <w:szCs w:val="22"/>
        </w:rPr>
        <w:t>(Local e data da declaração).</w:t>
      </w:r>
    </w:p>
    <w:p w:rsidR="00D25E74" w:rsidRPr="00CA5AE9" w:rsidRDefault="00D25E74" w:rsidP="00015D3C">
      <w:pPr>
        <w:jc w:val="both"/>
        <w:rPr>
          <w:rFonts w:ascii="Arial Narrow" w:hAnsi="Arial Narrow" w:cs="Arial"/>
          <w:sz w:val="22"/>
          <w:szCs w:val="22"/>
        </w:rPr>
      </w:pPr>
    </w:p>
    <w:p w:rsidR="00D25E74" w:rsidRPr="00CA5AE9" w:rsidRDefault="00D25E74" w:rsidP="00015D3C">
      <w:pPr>
        <w:jc w:val="both"/>
        <w:rPr>
          <w:rFonts w:ascii="Arial Narrow" w:hAnsi="Arial Narrow" w:cs="Arial"/>
          <w:sz w:val="22"/>
          <w:szCs w:val="22"/>
        </w:rPr>
      </w:pPr>
      <w:r w:rsidRPr="00CA5AE9">
        <w:rPr>
          <w:rFonts w:ascii="Arial Narrow" w:hAnsi="Arial Narrow" w:cs="Arial"/>
          <w:sz w:val="22"/>
          <w:szCs w:val="22"/>
        </w:rPr>
        <w:t xml:space="preserve"> ____________________________ </w:t>
      </w:r>
    </w:p>
    <w:p w:rsidR="00D25E74" w:rsidRPr="00CA5AE9" w:rsidRDefault="00D25E74" w:rsidP="00015D3C">
      <w:pPr>
        <w:jc w:val="both"/>
        <w:rPr>
          <w:rFonts w:ascii="Arial Narrow" w:hAnsi="Arial Narrow" w:cs="Arial"/>
          <w:sz w:val="22"/>
          <w:szCs w:val="22"/>
        </w:rPr>
      </w:pPr>
      <w:r w:rsidRPr="00CA5AE9">
        <w:rPr>
          <w:rFonts w:ascii="Arial Narrow" w:hAnsi="Arial Narrow" w:cs="Arial"/>
          <w:sz w:val="22"/>
          <w:szCs w:val="22"/>
        </w:rPr>
        <w:t>(Assinatura, nome legível e CPF do representante legal da empresa)</w:t>
      </w:r>
    </w:p>
    <w:p w:rsidR="00D25E74" w:rsidRPr="00CA5AE9" w:rsidRDefault="00D25E74" w:rsidP="00015D3C">
      <w:pPr>
        <w:tabs>
          <w:tab w:val="left" w:pos="5490"/>
        </w:tabs>
        <w:rPr>
          <w:rFonts w:ascii="Arial Narrow" w:hAnsi="Arial Narrow" w:cs="Arial"/>
          <w:sz w:val="22"/>
          <w:szCs w:val="22"/>
        </w:rPr>
      </w:pPr>
    </w:p>
    <w:p w:rsidR="00D25E74" w:rsidRPr="00CA5AE9" w:rsidRDefault="00D25E74" w:rsidP="00015D3C">
      <w:pPr>
        <w:tabs>
          <w:tab w:val="left" w:pos="5490"/>
        </w:tabs>
        <w:rPr>
          <w:rFonts w:ascii="Arial Narrow" w:hAnsi="Arial Narrow" w:cs="Arial"/>
          <w:sz w:val="22"/>
          <w:szCs w:val="22"/>
        </w:rPr>
      </w:pPr>
      <w:r w:rsidRPr="00CA5AE9">
        <w:rPr>
          <w:rFonts w:ascii="Arial Narrow" w:hAnsi="Arial Narrow" w:cs="Arial"/>
          <w:sz w:val="22"/>
          <w:szCs w:val="22"/>
        </w:rPr>
        <w:tab/>
      </w:r>
    </w:p>
    <w:p w:rsidR="00D25E74" w:rsidRPr="00CA5AE9" w:rsidRDefault="00D25E74" w:rsidP="00015D3C">
      <w:pPr>
        <w:jc w:val="center"/>
        <w:rPr>
          <w:rFonts w:ascii="Arial Narrow" w:hAnsi="Arial Narrow" w:cs="Arial"/>
          <w:b/>
          <w:bCs/>
          <w:iCs/>
          <w:color w:val="000000"/>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rPr>
          <w:rFonts w:ascii="Arial Narrow" w:hAnsi="Arial Narrow"/>
          <w:sz w:val="22"/>
          <w:szCs w:val="22"/>
        </w:rPr>
      </w:pPr>
    </w:p>
    <w:p w:rsidR="00D25E74" w:rsidRPr="00CA5AE9" w:rsidRDefault="00D25E74" w:rsidP="00015D3C">
      <w:pPr>
        <w:spacing w:after="360"/>
        <w:rPr>
          <w:rFonts w:ascii="Arial Narrow" w:hAnsi="Arial Narrow" w:cs="Arial"/>
          <w:sz w:val="22"/>
          <w:szCs w:val="22"/>
        </w:rPr>
      </w:pPr>
    </w:p>
    <w:p w:rsidR="004B6AB2" w:rsidRPr="00CA5AE9" w:rsidRDefault="004B6AB2" w:rsidP="00015D3C">
      <w:pPr>
        <w:pageBreakBefore/>
        <w:spacing w:line="276" w:lineRule="auto"/>
        <w:jc w:val="center"/>
        <w:rPr>
          <w:rFonts w:ascii="Arial Narrow" w:hAnsi="Arial Narrow" w:cs="Arial"/>
          <w:b/>
          <w:sz w:val="22"/>
          <w:szCs w:val="22"/>
        </w:rPr>
      </w:pPr>
      <w:r w:rsidRPr="00CA5AE9">
        <w:rPr>
          <w:rFonts w:ascii="Arial Narrow" w:hAnsi="Arial Narrow" w:cs="Arial"/>
          <w:b/>
          <w:sz w:val="22"/>
          <w:szCs w:val="22"/>
        </w:rPr>
        <w:lastRenderedPageBreak/>
        <w:t>ANEXO XII</w:t>
      </w:r>
      <w:r w:rsidR="00EF381B" w:rsidRPr="00CA5AE9">
        <w:rPr>
          <w:rFonts w:ascii="Arial Narrow" w:hAnsi="Arial Narrow" w:cs="Arial"/>
          <w:b/>
          <w:sz w:val="22"/>
          <w:szCs w:val="22"/>
        </w:rPr>
        <w:t>I</w:t>
      </w:r>
    </w:p>
    <w:p w:rsidR="004B6AB2" w:rsidRPr="00CA5AE9" w:rsidRDefault="004B6AB2" w:rsidP="00015D3C">
      <w:pPr>
        <w:spacing w:line="276" w:lineRule="auto"/>
        <w:jc w:val="center"/>
        <w:rPr>
          <w:rFonts w:ascii="Arial Narrow" w:hAnsi="Arial Narrow" w:cs="Arial"/>
          <w:b/>
          <w:sz w:val="22"/>
          <w:szCs w:val="22"/>
        </w:rPr>
      </w:pPr>
      <w:r w:rsidRPr="00CA5AE9">
        <w:rPr>
          <w:rFonts w:ascii="Arial Narrow" w:hAnsi="Arial Narrow" w:cs="Arial"/>
          <w:b/>
          <w:sz w:val="22"/>
          <w:szCs w:val="22"/>
        </w:rPr>
        <w:t>DECLARAÇÃO DE FATOS SUPERVENIENTES IMPEDITIVOS</w:t>
      </w: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b/>
          <w:sz w:val="22"/>
          <w:szCs w:val="22"/>
        </w:rPr>
        <w:t>(Modelo)</w:t>
      </w:r>
    </w:p>
    <w:p w:rsidR="004B6AB2" w:rsidRPr="00CA5AE9" w:rsidRDefault="004B6AB2" w:rsidP="00015D3C">
      <w:pPr>
        <w:pStyle w:val="Ttulo10"/>
        <w:spacing w:before="0" w:after="0" w:line="276" w:lineRule="auto"/>
        <w:rPr>
          <w:rFonts w:ascii="Arial Narrow" w:hAnsi="Arial Narrow"/>
          <w:sz w:val="22"/>
          <w:szCs w:val="22"/>
        </w:rPr>
      </w:pPr>
    </w:p>
    <w:p w:rsidR="004B6AB2" w:rsidRPr="00CA5AE9" w:rsidRDefault="004B6AB2" w:rsidP="00015D3C">
      <w:pPr>
        <w:pStyle w:val="Ttulo10"/>
        <w:spacing w:before="0" w:after="0" w:line="276" w:lineRule="auto"/>
        <w:rPr>
          <w:rFonts w:ascii="Arial Narrow" w:hAnsi="Arial Narrow"/>
          <w:sz w:val="22"/>
          <w:szCs w:val="22"/>
        </w:rPr>
      </w:pPr>
      <w:r w:rsidRPr="00CA5AE9">
        <w:rPr>
          <w:rFonts w:ascii="Arial Narrow" w:hAnsi="Arial Narrow"/>
          <w:sz w:val="22"/>
          <w:szCs w:val="22"/>
        </w:rPr>
        <w:t>DECLARAÇÃO</w:t>
      </w: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t>(em papel timbrado da empresa)</w:t>
      </w:r>
    </w:p>
    <w:p w:rsidR="004B6AB2" w:rsidRPr="00CA5AE9" w:rsidRDefault="00AF3519" w:rsidP="00015D3C">
      <w:pPr>
        <w:spacing w:line="276" w:lineRule="auto"/>
        <w:jc w:val="center"/>
        <w:rPr>
          <w:rFonts w:ascii="Arial Narrow" w:hAnsi="Arial Narrow" w:cs="Arial"/>
          <w:sz w:val="22"/>
          <w:szCs w:val="22"/>
        </w:rPr>
      </w:pPr>
      <w:r w:rsidRPr="00CA5AE9">
        <w:rPr>
          <w:rFonts w:ascii="Arial Narrow" w:hAnsi="Arial Narrow" w:cs="Arial"/>
          <w:sz w:val="22"/>
          <w:szCs w:val="22"/>
        </w:rPr>
        <w:t>Pregão Eletrônico CFP/UFCG nº 02</w:t>
      </w:r>
      <w:r w:rsidR="004B6AB2" w:rsidRPr="00CA5AE9">
        <w:rPr>
          <w:rFonts w:ascii="Arial Narrow" w:hAnsi="Arial Narrow" w:cs="Arial"/>
          <w:sz w:val="22"/>
          <w:szCs w:val="22"/>
        </w:rPr>
        <w:t>/2019</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inscrito(a) no CNPJ(MF) nº ............................................................, por intermédio de seu representante legal, Sr(a) .........................................................................., portador(a) da Carteira de Identidade nº .................................. e do CPF(MF) nº ....................................., </w:t>
      </w:r>
      <w:r w:rsidRPr="00CA5AE9">
        <w:rPr>
          <w:rFonts w:ascii="Arial Narrow" w:hAnsi="Arial Narrow" w:cs="Arial"/>
          <w:b/>
          <w:sz w:val="22"/>
          <w:szCs w:val="22"/>
        </w:rPr>
        <w:t>DECLARA</w:t>
      </w:r>
      <w:r w:rsidRPr="00CA5AE9">
        <w:rPr>
          <w:rFonts w:ascii="Arial Narrow" w:hAnsi="Arial Narrow" w:cs="Arial"/>
          <w:sz w:val="22"/>
          <w:szCs w:val="22"/>
        </w:rPr>
        <w:t>, que</w:t>
      </w:r>
      <w:r w:rsidRPr="00CA5AE9">
        <w:rPr>
          <w:rFonts w:ascii="Arial Narrow" w:hAnsi="Arial Narrow" w:cs="Arial"/>
          <w:b/>
          <w:sz w:val="22"/>
          <w:szCs w:val="22"/>
        </w:rPr>
        <w:t xml:space="preserve"> </w:t>
      </w:r>
      <w:r w:rsidRPr="00CA5AE9">
        <w:rPr>
          <w:rFonts w:ascii="Arial Narrow" w:hAnsi="Arial Narrow" w:cs="Arial"/>
          <w:sz w:val="22"/>
          <w:szCs w:val="22"/>
        </w:rPr>
        <w:t xml:space="preserve">não tem contra si fatos impeditivos para sua habilitação ou que desabonem sua conduta, comprometendo-se a informar eventuais e futuras ocorrências nesse sentido, sob as penas da lei.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pStyle w:val="Ttulo5"/>
        <w:keepNext w:val="0"/>
        <w:tabs>
          <w:tab w:val="num" w:pos="1008"/>
        </w:tabs>
        <w:spacing w:before="0" w:line="276" w:lineRule="auto"/>
        <w:jc w:val="both"/>
        <w:rPr>
          <w:rFonts w:ascii="Arial Narrow" w:hAnsi="Arial Narrow" w:cs="Arial"/>
          <w:color w:val="auto"/>
          <w:sz w:val="22"/>
          <w:szCs w:val="22"/>
        </w:rPr>
      </w:pPr>
      <w:r w:rsidRPr="00CA5AE9">
        <w:rPr>
          <w:rFonts w:ascii="Arial Narrow" w:hAnsi="Arial Narrow" w:cs="Arial"/>
          <w:color w:val="auto"/>
          <w:sz w:val="22"/>
          <w:szCs w:val="22"/>
        </w:rPr>
        <w:t>____________________, em ___ de ______________ de ________.</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________________________________________</w:t>
      </w:r>
    </w:p>
    <w:p w:rsidR="004B6AB2" w:rsidRPr="00CA5AE9" w:rsidRDefault="004B6AB2" w:rsidP="00015D3C">
      <w:pPr>
        <w:pStyle w:val="Ttulo1"/>
        <w:tabs>
          <w:tab w:val="num" w:pos="432"/>
        </w:tabs>
        <w:spacing w:before="0" w:line="276" w:lineRule="auto"/>
        <w:jc w:val="both"/>
        <w:rPr>
          <w:rFonts w:ascii="Arial Narrow" w:hAnsi="Arial Narrow" w:cs="Arial"/>
          <w:color w:val="auto"/>
          <w:sz w:val="22"/>
          <w:szCs w:val="22"/>
        </w:rPr>
      </w:pPr>
      <w:r w:rsidRPr="00CA5AE9">
        <w:rPr>
          <w:rFonts w:ascii="Arial Narrow" w:hAnsi="Arial Narrow" w:cs="Arial"/>
          <w:color w:val="auto"/>
          <w:sz w:val="22"/>
          <w:szCs w:val="22"/>
        </w:rPr>
        <w:t>(representante legal do licitante/ consórcio, no âmbito da licitação, com identificação completa)</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CPF(MF) nº 999.999.999-99</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AF3519" w:rsidP="00015D3C">
      <w:pPr>
        <w:pageBreakBefore/>
        <w:spacing w:line="276" w:lineRule="auto"/>
        <w:jc w:val="center"/>
        <w:rPr>
          <w:rFonts w:ascii="Arial Narrow" w:hAnsi="Arial Narrow" w:cs="Arial"/>
          <w:sz w:val="22"/>
          <w:szCs w:val="22"/>
        </w:rPr>
      </w:pPr>
      <w:r w:rsidRPr="00CA5AE9">
        <w:rPr>
          <w:rFonts w:ascii="Arial Narrow" w:hAnsi="Arial Narrow" w:cs="Arial"/>
          <w:b/>
          <w:sz w:val="22"/>
          <w:szCs w:val="22"/>
        </w:rPr>
        <w:lastRenderedPageBreak/>
        <w:t>ANEXO XIV</w:t>
      </w:r>
    </w:p>
    <w:p w:rsidR="004B6AB2" w:rsidRPr="00CA5AE9" w:rsidRDefault="004B6AB2" w:rsidP="00015D3C">
      <w:pPr>
        <w:spacing w:line="276" w:lineRule="auto"/>
        <w:jc w:val="center"/>
        <w:rPr>
          <w:rFonts w:ascii="Arial Narrow" w:hAnsi="Arial Narrow" w:cs="Arial"/>
          <w:b/>
          <w:sz w:val="22"/>
          <w:szCs w:val="22"/>
        </w:rPr>
      </w:pPr>
      <w:r w:rsidRPr="00CA5AE9">
        <w:rPr>
          <w:rFonts w:ascii="Arial Narrow" w:hAnsi="Arial Narrow" w:cs="Arial"/>
          <w:b/>
          <w:sz w:val="22"/>
          <w:szCs w:val="22"/>
        </w:rPr>
        <w:t>DECLARAÇÃO DO TRABALHO DO MENOR</w:t>
      </w: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b/>
          <w:sz w:val="22"/>
          <w:szCs w:val="22"/>
        </w:rPr>
        <w:t>(Modelo)</w:t>
      </w:r>
    </w:p>
    <w:p w:rsidR="004B6AB2" w:rsidRPr="00CA5AE9" w:rsidRDefault="004B6AB2" w:rsidP="00015D3C">
      <w:pPr>
        <w:pStyle w:val="Ttulo10"/>
        <w:spacing w:before="0" w:after="0" w:line="276" w:lineRule="auto"/>
        <w:rPr>
          <w:rFonts w:ascii="Arial Narrow" w:hAnsi="Arial Narrow"/>
          <w:sz w:val="22"/>
          <w:szCs w:val="22"/>
        </w:rPr>
      </w:pPr>
      <w:r w:rsidRPr="00CA5AE9">
        <w:rPr>
          <w:rFonts w:ascii="Arial Narrow" w:hAnsi="Arial Narrow"/>
          <w:sz w:val="22"/>
          <w:szCs w:val="22"/>
        </w:rPr>
        <w:t>DECLARAÇÃO</w:t>
      </w: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t>(em papel timbrado da empresa)</w:t>
      </w:r>
    </w:p>
    <w:p w:rsidR="004B6AB2" w:rsidRPr="00CA5AE9" w:rsidRDefault="00AF3519" w:rsidP="00015D3C">
      <w:pPr>
        <w:spacing w:line="276" w:lineRule="auto"/>
        <w:jc w:val="center"/>
        <w:rPr>
          <w:rFonts w:ascii="Arial Narrow" w:hAnsi="Arial Narrow" w:cs="Arial"/>
          <w:sz w:val="22"/>
          <w:szCs w:val="22"/>
        </w:rPr>
      </w:pPr>
      <w:r w:rsidRPr="00CA5AE9">
        <w:rPr>
          <w:rFonts w:ascii="Arial Narrow" w:hAnsi="Arial Narrow" w:cs="Arial"/>
          <w:sz w:val="22"/>
          <w:szCs w:val="22"/>
        </w:rPr>
        <w:t>Pregão Eletrônico CFP/UFCG nº 02</w:t>
      </w:r>
      <w:r w:rsidR="004B6AB2" w:rsidRPr="00CA5AE9">
        <w:rPr>
          <w:rFonts w:ascii="Arial Narrow" w:hAnsi="Arial Narrow" w:cs="Arial"/>
          <w:sz w:val="22"/>
          <w:szCs w:val="22"/>
        </w:rPr>
        <w:t>/2019</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inscrito(a) no CNPJ(MF) nº .............................., por intermédio de seu representante legal, o(a) Sr(a) ............................................................, portador(a) da Carteira de Identidade nº ................................ e do CPF(MF) nº ................................., </w:t>
      </w:r>
      <w:r w:rsidRPr="00CA5AE9">
        <w:rPr>
          <w:rFonts w:ascii="Arial Narrow" w:hAnsi="Arial Narrow" w:cs="Arial"/>
          <w:b/>
          <w:sz w:val="22"/>
          <w:szCs w:val="22"/>
        </w:rPr>
        <w:t>DECLARA</w:t>
      </w:r>
      <w:r w:rsidRPr="00CA5AE9">
        <w:rPr>
          <w:rFonts w:ascii="Arial Narrow" w:hAnsi="Arial Narrow" w:cs="Arial"/>
          <w:sz w:val="22"/>
          <w:szCs w:val="22"/>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Ressalva: Emprega menor, a partir de quatorze anos, na condição de aprendiz (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pStyle w:val="Ttulo5"/>
        <w:keepNext w:val="0"/>
        <w:numPr>
          <w:ilvl w:val="4"/>
          <w:numId w:val="0"/>
        </w:numPr>
        <w:tabs>
          <w:tab w:val="num" w:pos="0"/>
        </w:tabs>
        <w:spacing w:before="0" w:line="276" w:lineRule="auto"/>
        <w:jc w:val="both"/>
        <w:rPr>
          <w:rFonts w:ascii="Arial Narrow" w:hAnsi="Arial Narrow" w:cs="Arial"/>
          <w:color w:val="auto"/>
          <w:sz w:val="22"/>
          <w:szCs w:val="22"/>
        </w:rPr>
      </w:pPr>
      <w:r w:rsidRPr="00CA5AE9">
        <w:rPr>
          <w:rFonts w:ascii="Arial Narrow" w:hAnsi="Arial Narrow" w:cs="Arial"/>
          <w:color w:val="auto"/>
          <w:sz w:val="22"/>
          <w:szCs w:val="22"/>
        </w:rPr>
        <w:t>____________________, em ___ de ______________ de ________.</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________________________________________</w:t>
      </w:r>
    </w:p>
    <w:p w:rsidR="004B6AB2" w:rsidRPr="00CA5AE9" w:rsidRDefault="004B6AB2" w:rsidP="00015D3C">
      <w:pPr>
        <w:pStyle w:val="Ttulo1"/>
        <w:keepLines w:val="0"/>
        <w:tabs>
          <w:tab w:val="num" w:pos="0"/>
          <w:tab w:val="num" w:pos="432"/>
        </w:tabs>
        <w:suppressAutoHyphens/>
        <w:spacing w:before="0" w:line="276" w:lineRule="auto"/>
        <w:jc w:val="both"/>
        <w:rPr>
          <w:rFonts w:ascii="Arial Narrow" w:hAnsi="Arial Narrow" w:cs="Arial"/>
          <w:color w:val="auto"/>
          <w:sz w:val="22"/>
          <w:szCs w:val="22"/>
        </w:rPr>
      </w:pPr>
      <w:r w:rsidRPr="00CA5AE9">
        <w:rPr>
          <w:rFonts w:ascii="Arial Narrow" w:hAnsi="Arial Narrow" w:cs="Arial"/>
          <w:color w:val="auto"/>
          <w:sz w:val="22"/>
          <w:szCs w:val="22"/>
        </w:rPr>
        <w:t>(representante legal do licitante/ consórcio, no âmbito da licitação, com identificação completa)</w:t>
      </w:r>
    </w:p>
    <w:p w:rsidR="004B6AB2" w:rsidRPr="00CA5AE9" w:rsidRDefault="004B6AB2" w:rsidP="00FD6ABC">
      <w:pPr>
        <w:pStyle w:val="Ttulo1"/>
        <w:keepNext w:val="0"/>
        <w:keepLines w:val="0"/>
        <w:tabs>
          <w:tab w:val="left" w:pos="426"/>
          <w:tab w:val="left" w:pos="1276"/>
          <w:tab w:val="right" w:leader="dot" w:pos="9498"/>
        </w:tabs>
        <w:suppressAutoHyphens/>
        <w:spacing w:before="0" w:line="276" w:lineRule="auto"/>
        <w:jc w:val="both"/>
        <w:rPr>
          <w:rFonts w:ascii="Arial Narrow" w:hAnsi="Arial Narrow" w:cs="Arial"/>
          <w:color w:val="auto"/>
          <w:sz w:val="22"/>
          <w:szCs w:val="22"/>
        </w:rPr>
      </w:pPr>
      <w:r w:rsidRPr="00CA5AE9">
        <w:rPr>
          <w:rFonts w:ascii="Arial Narrow" w:hAnsi="Arial Narrow" w:cs="Arial"/>
          <w:color w:val="auto"/>
          <w:sz w:val="22"/>
          <w:szCs w:val="22"/>
        </w:rPr>
        <w:t>CPF(MF) nº 999.999.999-99</w:t>
      </w:r>
    </w:p>
    <w:p w:rsidR="004B6AB2" w:rsidRPr="00CA5AE9" w:rsidRDefault="004B6AB2" w:rsidP="00015D3C">
      <w:pPr>
        <w:spacing w:line="276" w:lineRule="auto"/>
        <w:jc w:val="both"/>
        <w:rPr>
          <w:rFonts w:ascii="Arial Narrow" w:hAnsi="Arial Narrow" w:cs="Arial"/>
          <w:b/>
          <w:sz w:val="22"/>
          <w:szCs w:val="22"/>
        </w:rPr>
      </w:pPr>
      <w:r w:rsidRPr="00CA5AE9">
        <w:rPr>
          <w:rFonts w:ascii="Arial Narrow" w:hAnsi="Arial Narrow" w:cs="Arial"/>
          <w:sz w:val="22"/>
          <w:szCs w:val="22"/>
        </w:rPr>
        <w:t>(Obs.: Em caso afirmativo, assinalar a ressalva acima).</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AF3519" w:rsidRPr="00CA5AE9" w:rsidRDefault="00AF3519"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lastRenderedPageBreak/>
        <w:t>TIMBRE DA EMPRESA</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AF3519" w:rsidP="00015D3C">
      <w:pPr>
        <w:spacing w:line="276" w:lineRule="auto"/>
        <w:jc w:val="center"/>
        <w:rPr>
          <w:rFonts w:ascii="Arial Narrow" w:hAnsi="Arial Narrow" w:cs="Arial"/>
          <w:b/>
          <w:sz w:val="22"/>
          <w:szCs w:val="22"/>
        </w:rPr>
      </w:pPr>
      <w:r w:rsidRPr="00CA5AE9">
        <w:rPr>
          <w:rFonts w:ascii="Arial Narrow" w:hAnsi="Arial Narrow" w:cs="Arial"/>
          <w:b/>
          <w:sz w:val="22"/>
          <w:szCs w:val="22"/>
        </w:rPr>
        <w:t>ANEXO XV</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t>(MODELO)</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t>DECLARAÇÃO DE ENQUADRAMENTO DE MICROEMPRESA OU EMPRESA DE</w:t>
      </w:r>
      <w:r w:rsidR="00FD6ABC" w:rsidRPr="00CA5AE9">
        <w:rPr>
          <w:rFonts w:ascii="Arial Narrow" w:hAnsi="Arial Narrow" w:cs="Arial"/>
          <w:sz w:val="22"/>
          <w:szCs w:val="22"/>
        </w:rPr>
        <w:t xml:space="preserve"> </w:t>
      </w:r>
      <w:r w:rsidRPr="00CA5AE9">
        <w:rPr>
          <w:rFonts w:ascii="Arial Narrow" w:hAnsi="Arial Narrow" w:cs="Arial"/>
          <w:sz w:val="22"/>
          <w:szCs w:val="22"/>
        </w:rPr>
        <w:t>PEQUENO PORTE</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_____________________________________________________, inscrita no CNPJ nº. __________________________, por intermédio de seu representante legal, o(a) Sr.(a) _______________________________________________________, portador(a) da Carteira de Identidade n.º ________________________________ e do CPF n.º __________________________, DECLARA, para fins do disposto no subitem ____ do Ed</w:t>
      </w:r>
      <w:r w:rsidR="00EF381B" w:rsidRPr="00CA5AE9">
        <w:rPr>
          <w:rFonts w:ascii="Arial Narrow" w:hAnsi="Arial Narrow" w:cs="Arial"/>
          <w:sz w:val="22"/>
          <w:szCs w:val="22"/>
        </w:rPr>
        <w:t>ital do Pregão Eletrônico n.º 02</w:t>
      </w:r>
      <w:r w:rsidRPr="00CA5AE9">
        <w:rPr>
          <w:rFonts w:ascii="Arial Narrow" w:hAnsi="Arial Narrow" w:cs="Arial"/>
          <w:sz w:val="22"/>
          <w:szCs w:val="22"/>
        </w:rPr>
        <w:t>/2019, sob as sanções administrativas cabíveis e sob as penalidades legais, que esta empresa, na presente data, é considerada:</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 MICROEMPRESA (ME), conforme Inciso I, do artigo 3º, da Lei Complementar n.º 123, de 14 de dezembro de 2006;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 EMPRESA DE PEQUENO PORTE (EPP), conforme Inciso II, do artigo 3º, da Lei Complementar n.º 123, de 14 de dezembro de 2006.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Declara, ainda, que está excluída das vedações constantes do parágrafo 4º, do artigo 3º, da Lei Complementar n.º 123, de 14 de dezembro de 2006.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A empresa compromete-se a promover a regularização de eventuais defeitos ou restrições existentes na documentação exigida para efeito de regularidade fiscal, caso seja declarada vencedora do certame.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Local e data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____________________________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Assinatura do representante legal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ou procurador do licitante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Observação: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Assinalar com um “X” a condição da empresa acima.</w:t>
      </w:r>
    </w:p>
    <w:p w:rsidR="004B6AB2" w:rsidRPr="00CA5AE9" w:rsidRDefault="004B6AB2" w:rsidP="00015D3C">
      <w:pPr>
        <w:spacing w:line="276" w:lineRule="auto"/>
        <w:jc w:val="both"/>
        <w:rPr>
          <w:rFonts w:ascii="Arial Narrow" w:hAnsi="Arial Narrow" w:cs="Arial"/>
          <w:sz w:val="22"/>
          <w:szCs w:val="22"/>
        </w:rPr>
      </w:pPr>
    </w:p>
    <w:p w:rsidR="00392624" w:rsidRPr="00CA5AE9" w:rsidRDefault="00392624" w:rsidP="00015D3C">
      <w:pPr>
        <w:spacing w:line="276" w:lineRule="auto"/>
        <w:jc w:val="both"/>
        <w:rPr>
          <w:rFonts w:ascii="Arial Narrow" w:hAnsi="Arial Narrow" w:cs="Arial"/>
          <w:sz w:val="22"/>
          <w:szCs w:val="22"/>
        </w:rPr>
      </w:pPr>
    </w:p>
    <w:p w:rsidR="00AF3519" w:rsidRPr="00CA5AE9" w:rsidRDefault="00AF3519"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lastRenderedPageBreak/>
        <w:t>TIMBRE DA EMPRESA</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AF3519" w:rsidP="00015D3C">
      <w:pPr>
        <w:spacing w:line="276" w:lineRule="auto"/>
        <w:jc w:val="center"/>
        <w:rPr>
          <w:rFonts w:ascii="Arial Narrow" w:hAnsi="Arial Narrow" w:cs="Arial"/>
          <w:b/>
          <w:sz w:val="22"/>
          <w:szCs w:val="22"/>
        </w:rPr>
      </w:pPr>
      <w:r w:rsidRPr="00CA5AE9">
        <w:rPr>
          <w:rFonts w:ascii="Arial Narrow" w:hAnsi="Arial Narrow" w:cs="Arial"/>
          <w:b/>
          <w:sz w:val="22"/>
          <w:szCs w:val="22"/>
        </w:rPr>
        <w:t>ANEXO XVI</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t>(MODELO)</w:t>
      </w:r>
    </w:p>
    <w:p w:rsidR="004B6AB2" w:rsidRPr="00CA5AE9" w:rsidRDefault="004B6AB2" w:rsidP="00015D3C">
      <w:pPr>
        <w:spacing w:line="276" w:lineRule="auto"/>
        <w:jc w:val="center"/>
        <w:rPr>
          <w:rFonts w:ascii="Arial Narrow" w:hAnsi="Arial Narrow" w:cs="Arial"/>
          <w:sz w:val="22"/>
          <w:szCs w:val="22"/>
        </w:rPr>
      </w:pPr>
    </w:p>
    <w:p w:rsidR="004B6AB2" w:rsidRPr="00CA5AE9" w:rsidRDefault="004B6AB2" w:rsidP="00015D3C">
      <w:pPr>
        <w:spacing w:line="276" w:lineRule="auto"/>
        <w:jc w:val="center"/>
        <w:rPr>
          <w:rFonts w:ascii="Arial Narrow" w:hAnsi="Arial Narrow" w:cs="Arial"/>
          <w:sz w:val="22"/>
          <w:szCs w:val="22"/>
        </w:rPr>
      </w:pPr>
      <w:r w:rsidRPr="00CA5AE9">
        <w:rPr>
          <w:rFonts w:ascii="Arial Narrow" w:hAnsi="Arial Narrow" w:cs="Arial"/>
          <w:sz w:val="22"/>
          <w:szCs w:val="22"/>
        </w:rPr>
        <w:t>DECLARAÇÃO DE CIÊNCIA</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Nos termos do inciso VII, do art. 4º, da Lei n.º 10.520, de 15 de julho de 2002, DECLARO, SOB AS PENAS DA LEI, que a empresa ______________________________________, inscrita no CNPJ(MF) sob o n.º ________, situada à ____________________________________________, cumpre plenamente os requisitos de habilitação previstos para </w:t>
      </w:r>
      <w:r w:rsidR="00AF3519" w:rsidRPr="00CA5AE9">
        <w:rPr>
          <w:rFonts w:ascii="Arial Narrow" w:hAnsi="Arial Narrow" w:cs="Arial"/>
          <w:sz w:val="22"/>
          <w:szCs w:val="22"/>
        </w:rPr>
        <w:t>o Pregão Eletrônico n.º 02</w:t>
      </w:r>
      <w:r w:rsidRPr="00CA5AE9">
        <w:rPr>
          <w:rFonts w:ascii="Arial Narrow" w:hAnsi="Arial Narrow" w:cs="Arial"/>
          <w:sz w:val="22"/>
          <w:szCs w:val="22"/>
        </w:rPr>
        <w:t xml:space="preserve">/2019, do CENTRO DE FORMAÇÃO DE PROFESSORES DA UFCG, e que está ciente das penalidades previstas no artigo 7º do referido diploma legal.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Local e data </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_____________________________________</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 xml:space="preserve">Nome e Cargo do Representante da Empresa </w:t>
      </w: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CPF(MF)</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autoSpaceDE w:val="0"/>
        <w:spacing w:line="276" w:lineRule="auto"/>
        <w:jc w:val="center"/>
        <w:rPr>
          <w:rFonts w:ascii="Arial Narrow" w:hAnsi="Arial Narrow" w:cs="Arial"/>
          <w:b/>
          <w:bCs/>
          <w:sz w:val="22"/>
          <w:szCs w:val="22"/>
        </w:rPr>
      </w:pPr>
      <w:r w:rsidRPr="00CA5AE9">
        <w:rPr>
          <w:rFonts w:ascii="Arial Narrow" w:hAnsi="Arial Narrow" w:cs="Arial"/>
          <w:b/>
          <w:bCs/>
          <w:sz w:val="22"/>
          <w:szCs w:val="22"/>
        </w:rPr>
        <w:t>ANEXO X</w:t>
      </w:r>
      <w:r w:rsidR="00AF3519" w:rsidRPr="00CA5AE9">
        <w:rPr>
          <w:rFonts w:ascii="Arial Narrow" w:hAnsi="Arial Narrow" w:cs="Arial"/>
          <w:b/>
          <w:bCs/>
          <w:sz w:val="22"/>
          <w:szCs w:val="22"/>
        </w:rPr>
        <w:t>VII</w:t>
      </w:r>
    </w:p>
    <w:p w:rsidR="004B6AB2" w:rsidRPr="00CA5AE9" w:rsidRDefault="004B6AB2" w:rsidP="00015D3C">
      <w:pPr>
        <w:autoSpaceDE w:val="0"/>
        <w:spacing w:line="276" w:lineRule="auto"/>
        <w:jc w:val="center"/>
        <w:rPr>
          <w:rFonts w:ascii="Arial Narrow" w:hAnsi="Arial Narrow" w:cs="Arial"/>
          <w:b/>
          <w:bCs/>
          <w:sz w:val="22"/>
          <w:szCs w:val="22"/>
        </w:rPr>
      </w:pPr>
    </w:p>
    <w:p w:rsidR="004B6AB2" w:rsidRPr="00CA5AE9" w:rsidRDefault="004B6AB2" w:rsidP="00015D3C">
      <w:pPr>
        <w:autoSpaceDE w:val="0"/>
        <w:spacing w:line="276" w:lineRule="auto"/>
        <w:jc w:val="center"/>
        <w:rPr>
          <w:rFonts w:ascii="Arial Narrow" w:hAnsi="Arial Narrow" w:cs="Arial"/>
          <w:b/>
          <w:bCs/>
          <w:sz w:val="22"/>
          <w:szCs w:val="22"/>
        </w:rPr>
      </w:pPr>
      <w:r w:rsidRPr="00CA5AE9">
        <w:rPr>
          <w:rFonts w:ascii="Arial Narrow" w:hAnsi="Arial Narrow" w:cs="Arial"/>
          <w:b/>
          <w:bCs/>
          <w:sz w:val="22"/>
          <w:szCs w:val="22"/>
        </w:rPr>
        <w:t>DECLARAÇÃO DE ELABORAÇÃO INDEPENDENTE DE PROPOSTA</w:t>
      </w:r>
    </w:p>
    <w:p w:rsidR="004B6AB2" w:rsidRPr="00CA5AE9" w:rsidRDefault="004B6AB2" w:rsidP="00015D3C">
      <w:pPr>
        <w:autoSpaceDE w:val="0"/>
        <w:spacing w:line="276" w:lineRule="auto"/>
        <w:jc w:val="both"/>
        <w:rPr>
          <w:rFonts w:ascii="Arial Narrow" w:hAnsi="Arial Narrow" w:cs="Arial"/>
          <w:b/>
          <w:bCs/>
          <w:sz w:val="22"/>
          <w:szCs w:val="22"/>
        </w:rPr>
      </w:pPr>
    </w:p>
    <w:p w:rsidR="004B6AB2" w:rsidRPr="00CA5AE9" w:rsidRDefault="00AF3519" w:rsidP="00015D3C">
      <w:pPr>
        <w:numPr>
          <w:ilvl w:val="0"/>
          <w:numId w:val="47"/>
        </w:numPr>
        <w:suppressAutoHyphens/>
        <w:spacing w:line="276" w:lineRule="auto"/>
        <w:ind w:left="0" w:firstLine="0"/>
        <w:jc w:val="both"/>
        <w:rPr>
          <w:rFonts w:ascii="Arial Narrow" w:hAnsi="Arial Narrow" w:cs="Arial"/>
          <w:sz w:val="22"/>
          <w:szCs w:val="22"/>
        </w:rPr>
      </w:pPr>
      <w:r w:rsidRPr="00CA5AE9">
        <w:rPr>
          <w:rFonts w:ascii="Arial Narrow" w:hAnsi="Arial Narrow" w:cs="Arial"/>
          <w:sz w:val="22"/>
          <w:szCs w:val="22"/>
        </w:rPr>
        <w:t>Pregão Eletrônico CFP/UFCG nº 02</w:t>
      </w:r>
      <w:r w:rsidR="004B6AB2" w:rsidRPr="00CA5AE9">
        <w:rPr>
          <w:rFonts w:ascii="Arial Narrow" w:hAnsi="Arial Narrow" w:cs="Arial"/>
          <w:sz w:val="22"/>
          <w:szCs w:val="22"/>
        </w:rPr>
        <w:t>/2019</w:t>
      </w:r>
    </w:p>
    <w:p w:rsidR="004B6AB2" w:rsidRPr="00CA5AE9" w:rsidRDefault="004B6AB2" w:rsidP="00015D3C">
      <w:pPr>
        <w:numPr>
          <w:ilvl w:val="0"/>
          <w:numId w:val="47"/>
        </w:numPr>
        <w:suppressAutoHyphens/>
        <w:spacing w:line="276" w:lineRule="auto"/>
        <w:ind w:left="0" w:firstLine="0"/>
        <w:jc w:val="both"/>
        <w:rPr>
          <w:rFonts w:ascii="Arial Narrow" w:hAnsi="Arial Narrow" w:cs="Arial"/>
          <w:sz w:val="22"/>
          <w:szCs w:val="22"/>
        </w:rPr>
      </w:pPr>
    </w:p>
    <w:p w:rsidR="004B6AB2" w:rsidRPr="00CA5AE9" w:rsidRDefault="004B6AB2" w:rsidP="00015D3C">
      <w:pPr>
        <w:autoSpaceDE w:val="0"/>
        <w:spacing w:line="276" w:lineRule="auto"/>
        <w:jc w:val="both"/>
        <w:rPr>
          <w:rFonts w:ascii="Arial Narrow" w:hAnsi="Arial Narrow" w:cs="Arial"/>
          <w:sz w:val="22"/>
          <w:szCs w:val="22"/>
        </w:rPr>
      </w:pPr>
      <w:r w:rsidRPr="00CA5AE9">
        <w:rPr>
          <w:rFonts w:ascii="Arial Narrow" w:hAnsi="Arial Narrow" w:cs="Arial"/>
          <w:sz w:val="22"/>
          <w:szCs w:val="22"/>
        </w:rPr>
        <w:t xml:space="preserve">(Identificação completa do representante da licitante), como representante devidamente constituído de (Identificação completa da licitante ou do Consórcio), doravante denominado Licitante, para fins do disposto no item 10 do Edital do </w:t>
      </w:r>
      <w:r w:rsidR="00AF3519" w:rsidRPr="00CA5AE9">
        <w:rPr>
          <w:rFonts w:ascii="Arial Narrow" w:hAnsi="Arial Narrow" w:cs="Arial"/>
          <w:sz w:val="22"/>
          <w:szCs w:val="22"/>
        </w:rPr>
        <w:t>Pregão Eletrônico CFP/UFCG nº 02</w:t>
      </w:r>
      <w:r w:rsidRPr="00CA5AE9">
        <w:rPr>
          <w:rFonts w:ascii="Arial Narrow" w:hAnsi="Arial Narrow" w:cs="Arial"/>
          <w:sz w:val="22"/>
          <w:szCs w:val="22"/>
        </w:rPr>
        <w:t>/2019, declara, sob as penas da lei, em especial o art. 299 do Código Penal Brasileiro, que:</w:t>
      </w:r>
    </w:p>
    <w:p w:rsidR="004B6AB2" w:rsidRPr="00CA5AE9" w:rsidRDefault="004B6AB2" w:rsidP="00015D3C">
      <w:pPr>
        <w:autoSpaceDE w:val="0"/>
        <w:spacing w:line="276" w:lineRule="auto"/>
        <w:jc w:val="both"/>
        <w:rPr>
          <w:rFonts w:ascii="Arial Narrow" w:hAnsi="Arial Narrow" w:cs="Arial"/>
          <w:sz w:val="22"/>
          <w:szCs w:val="22"/>
        </w:rPr>
      </w:pPr>
    </w:p>
    <w:p w:rsidR="004B6AB2" w:rsidRPr="00CA5AE9" w:rsidRDefault="004B6AB2" w:rsidP="00015D3C">
      <w:pPr>
        <w:numPr>
          <w:ilvl w:val="0"/>
          <w:numId w:val="48"/>
        </w:numPr>
        <w:suppressAutoHyphens/>
        <w:autoSpaceDE w:val="0"/>
        <w:spacing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proposta apresentada para participar do </w:t>
      </w:r>
      <w:r w:rsidR="00AF3519" w:rsidRPr="00CA5AE9">
        <w:rPr>
          <w:rFonts w:ascii="Arial Narrow" w:hAnsi="Arial Narrow" w:cs="Arial"/>
          <w:sz w:val="22"/>
          <w:szCs w:val="22"/>
        </w:rPr>
        <w:t>Pregão Eletrônico CFP/UFCG nº 02</w:t>
      </w:r>
      <w:r w:rsidRPr="00CA5AE9">
        <w:rPr>
          <w:rFonts w:ascii="Arial Narrow" w:hAnsi="Arial Narrow" w:cs="Arial"/>
          <w:sz w:val="22"/>
          <w:szCs w:val="22"/>
        </w:rPr>
        <w:t>/2019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rsidR="004B6AB2" w:rsidRPr="00CA5AE9" w:rsidRDefault="004B6AB2" w:rsidP="00015D3C">
      <w:pPr>
        <w:autoSpaceDE w:val="0"/>
        <w:spacing w:line="276" w:lineRule="auto"/>
        <w:jc w:val="both"/>
        <w:rPr>
          <w:rFonts w:ascii="Arial Narrow" w:hAnsi="Arial Narrow" w:cs="Arial"/>
          <w:sz w:val="22"/>
          <w:szCs w:val="22"/>
        </w:rPr>
      </w:pPr>
    </w:p>
    <w:p w:rsidR="004B6AB2" w:rsidRPr="00CA5AE9" w:rsidRDefault="004B6AB2" w:rsidP="00015D3C">
      <w:pPr>
        <w:numPr>
          <w:ilvl w:val="0"/>
          <w:numId w:val="48"/>
        </w:numPr>
        <w:suppressAutoHyphens/>
        <w:autoSpaceDE w:val="0"/>
        <w:spacing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a intenção de apresentar a proposta elaborada para participar do </w:t>
      </w:r>
      <w:r w:rsidR="00AF3519" w:rsidRPr="00CA5AE9">
        <w:rPr>
          <w:rFonts w:ascii="Arial Narrow" w:hAnsi="Arial Narrow" w:cs="Arial"/>
          <w:sz w:val="22"/>
          <w:szCs w:val="22"/>
        </w:rPr>
        <w:t>Pregão Eletrônico CFP/UFCG nº 02</w:t>
      </w:r>
      <w:r w:rsidRPr="00CA5AE9">
        <w:rPr>
          <w:rFonts w:ascii="Arial Narrow" w:hAnsi="Arial Narrow" w:cs="Arial"/>
          <w:sz w:val="22"/>
          <w:szCs w:val="22"/>
        </w:rPr>
        <w:t xml:space="preserve">/2019 não foi informada, discutida ou recebida de qualquer outro participante potencial ou de fato da licitação supra, por qualquer meio ou por qualquer pessoa; </w:t>
      </w:r>
    </w:p>
    <w:p w:rsidR="004B6AB2" w:rsidRPr="00CA5AE9" w:rsidRDefault="004B6AB2" w:rsidP="00015D3C">
      <w:pPr>
        <w:autoSpaceDE w:val="0"/>
        <w:spacing w:line="276" w:lineRule="auto"/>
        <w:jc w:val="both"/>
        <w:rPr>
          <w:rFonts w:ascii="Arial Narrow" w:hAnsi="Arial Narrow" w:cs="Arial"/>
          <w:sz w:val="22"/>
          <w:szCs w:val="22"/>
        </w:rPr>
      </w:pPr>
    </w:p>
    <w:p w:rsidR="004B6AB2" w:rsidRPr="00CA5AE9" w:rsidRDefault="004B6AB2" w:rsidP="00015D3C">
      <w:pPr>
        <w:numPr>
          <w:ilvl w:val="0"/>
          <w:numId w:val="48"/>
        </w:numPr>
        <w:suppressAutoHyphens/>
        <w:autoSpaceDE w:val="0"/>
        <w:spacing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que não tentou, por qualquer meio ou por qualquer pessoa, influir na decisão de qualquer outro participante potencial ou de fato do </w:t>
      </w:r>
      <w:r w:rsidR="00AF3519" w:rsidRPr="00CA5AE9">
        <w:rPr>
          <w:rFonts w:ascii="Arial Narrow" w:hAnsi="Arial Narrow" w:cs="Arial"/>
          <w:sz w:val="22"/>
          <w:szCs w:val="22"/>
        </w:rPr>
        <w:t>Pregão Eletrônico CFP/UFCG nº 02</w:t>
      </w:r>
      <w:r w:rsidRPr="00CA5AE9">
        <w:rPr>
          <w:rFonts w:ascii="Arial Narrow" w:hAnsi="Arial Narrow" w:cs="Arial"/>
          <w:sz w:val="22"/>
          <w:szCs w:val="22"/>
        </w:rPr>
        <w:t>/2019 quanto a participar ou não da referida licitação;</w:t>
      </w:r>
    </w:p>
    <w:p w:rsidR="004B6AB2" w:rsidRPr="00CA5AE9" w:rsidRDefault="004B6AB2" w:rsidP="00015D3C">
      <w:pPr>
        <w:pStyle w:val="PargrafodaLista"/>
        <w:spacing w:line="276" w:lineRule="auto"/>
        <w:ind w:left="0"/>
        <w:jc w:val="both"/>
        <w:rPr>
          <w:rFonts w:ascii="Arial Narrow" w:hAnsi="Arial Narrow" w:cs="Arial"/>
          <w:sz w:val="22"/>
          <w:szCs w:val="22"/>
        </w:rPr>
      </w:pPr>
    </w:p>
    <w:p w:rsidR="004B6AB2" w:rsidRPr="00CA5AE9" w:rsidRDefault="004B6AB2" w:rsidP="00015D3C">
      <w:pPr>
        <w:numPr>
          <w:ilvl w:val="0"/>
          <w:numId w:val="48"/>
        </w:numPr>
        <w:suppressAutoHyphens/>
        <w:autoSpaceDE w:val="0"/>
        <w:spacing w:line="276" w:lineRule="auto"/>
        <w:ind w:left="0" w:firstLine="0"/>
        <w:jc w:val="both"/>
        <w:rPr>
          <w:rFonts w:ascii="Arial Narrow" w:hAnsi="Arial Narrow" w:cs="Arial"/>
          <w:sz w:val="22"/>
          <w:szCs w:val="22"/>
        </w:rPr>
      </w:pPr>
      <w:r w:rsidRPr="00CA5AE9">
        <w:rPr>
          <w:rFonts w:ascii="Arial Narrow" w:hAnsi="Arial Narrow" w:cs="Arial"/>
          <w:sz w:val="22"/>
          <w:szCs w:val="22"/>
        </w:rPr>
        <w:t xml:space="preserve">que o conteúdo da proposta apresentada para participar do </w:t>
      </w:r>
      <w:r w:rsidR="00AF3519" w:rsidRPr="00CA5AE9">
        <w:rPr>
          <w:rFonts w:ascii="Arial Narrow" w:hAnsi="Arial Narrow" w:cs="Arial"/>
          <w:sz w:val="22"/>
          <w:szCs w:val="22"/>
        </w:rPr>
        <w:t>Pregão Eletrônico CFP/UFCG nº 02</w:t>
      </w:r>
      <w:r w:rsidRPr="00CA5AE9">
        <w:rPr>
          <w:rFonts w:ascii="Arial Narrow" w:hAnsi="Arial Narrow" w:cs="Arial"/>
          <w:sz w:val="22"/>
          <w:szCs w:val="22"/>
        </w:rPr>
        <w:t xml:space="preserve">/2019 não será, no todo ou em parte, direta ou indiretamente, comunicado ou discutido com qualquer outro participante potencial ou de fato da licitação supra antes da adjudicação do objeto da referida licitação; </w:t>
      </w:r>
    </w:p>
    <w:p w:rsidR="004B6AB2" w:rsidRPr="00CA5AE9" w:rsidRDefault="004B6AB2" w:rsidP="00015D3C">
      <w:pPr>
        <w:pStyle w:val="PargrafodaLista"/>
        <w:spacing w:line="276" w:lineRule="auto"/>
        <w:ind w:left="0"/>
        <w:jc w:val="both"/>
        <w:rPr>
          <w:rFonts w:ascii="Arial Narrow" w:hAnsi="Arial Narrow" w:cs="Arial"/>
          <w:sz w:val="22"/>
          <w:szCs w:val="22"/>
        </w:rPr>
      </w:pPr>
    </w:p>
    <w:p w:rsidR="004B6AB2" w:rsidRPr="00CA5AE9" w:rsidRDefault="004B6AB2" w:rsidP="00015D3C">
      <w:pPr>
        <w:numPr>
          <w:ilvl w:val="0"/>
          <w:numId w:val="48"/>
        </w:numPr>
        <w:tabs>
          <w:tab w:val="left" w:pos="426"/>
        </w:tabs>
        <w:suppressAutoHyphens/>
        <w:autoSpaceDE w:val="0"/>
        <w:spacing w:line="276" w:lineRule="auto"/>
        <w:ind w:left="0" w:firstLine="0"/>
        <w:jc w:val="both"/>
        <w:rPr>
          <w:rFonts w:ascii="Arial Narrow" w:hAnsi="Arial Narrow" w:cs="Arial"/>
          <w:sz w:val="22"/>
          <w:szCs w:val="22"/>
        </w:rPr>
      </w:pPr>
      <w:r w:rsidRPr="00CA5AE9">
        <w:rPr>
          <w:rFonts w:ascii="Arial Narrow" w:eastAsia="Arial Narrow" w:hAnsi="Arial Narrow" w:cs="Arial"/>
          <w:sz w:val="22"/>
          <w:szCs w:val="22"/>
        </w:rPr>
        <w:t xml:space="preserve"> </w:t>
      </w:r>
      <w:r w:rsidRPr="00CA5AE9">
        <w:rPr>
          <w:rFonts w:ascii="Arial Narrow" w:hAnsi="Arial Narrow" w:cs="Arial"/>
          <w:sz w:val="22"/>
          <w:szCs w:val="22"/>
        </w:rPr>
        <w:t xml:space="preserve">que o conteúdo da proposta apresentada para participar do </w:t>
      </w:r>
      <w:r w:rsidR="00AF3519" w:rsidRPr="00CA5AE9">
        <w:rPr>
          <w:rFonts w:ascii="Arial Narrow" w:hAnsi="Arial Narrow" w:cs="Arial"/>
          <w:sz w:val="22"/>
          <w:szCs w:val="22"/>
        </w:rPr>
        <w:t>Pregão Eletrônico CFP/UFCG nº 02</w:t>
      </w:r>
      <w:r w:rsidRPr="00CA5AE9">
        <w:rPr>
          <w:rFonts w:ascii="Arial Narrow" w:hAnsi="Arial Narrow" w:cs="Arial"/>
          <w:sz w:val="22"/>
          <w:szCs w:val="22"/>
        </w:rPr>
        <w:t>/2019 não foi, no todo ou em parte, direta ou indiretamente, informado, discutido ou recebido de qualquer integrante do CFP/UFCG antes da abertura oficial das propostas; e</w:t>
      </w:r>
    </w:p>
    <w:p w:rsidR="004B6AB2" w:rsidRPr="00CA5AE9" w:rsidRDefault="004B6AB2" w:rsidP="00015D3C">
      <w:pPr>
        <w:pStyle w:val="PargrafodaLista"/>
        <w:spacing w:line="276" w:lineRule="auto"/>
        <w:ind w:left="0"/>
        <w:jc w:val="both"/>
        <w:rPr>
          <w:rFonts w:ascii="Arial Narrow" w:hAnsi="Arial Narrow" w:cs="Arial"/>
          <w:sz w:val="22"/>
          <w:szCs w:val="22"/>
        </w:rPr>
      </w:pPr>
    </w:p>
    <w:p w:rsidR="004B6AB2" w:rsidRPr="00CA5AE9" w:rsidRDefault="004B6AB2" w:rsidP="00015D3C">
      <w:pPr>
        <w:numPr>
          <w:ilvl w:val="0"/>
          <w:numId w:val="48"/>
        </w:numPr>
        <w:suppressAutoHyphens/>
        <w:autoSpaceDE w:val="0"/>
        <w:spacing w:line="276" w:lineRule="auto"/>
        <w:ind w:left="0" w:firstLine="0"/>
        <w:jc w:val="both"/>
        <w:rPr>
          <w:rFonts w:ascii="Arial Narrow" w:hAnsi="Arial Narrow" w:cs="Arial"/>
          <w:sz w:val="22"/>
          <w:szCs w:val="22"/>
        </w:rPr>
      </w:pPr>
      <w:r w:rsidRPr="00CA5AE9">
        <w:rPr>
          <w:rFonts w:ascii="Arial Narrow" w:hAnsi="Arial Narrow" w:cs="Arial"/>
          <w:sz w:val="22"/>
          <w:szCs w:val="22"/>
        </w:rPr>
        <w:t>que está plenamente ciente do teor e da extensão desta declaração e que detém plenos poderes e informações para firmá-la.</w:t>
      </w:r>
    </w:p>
    <w:p w:rsidR="004B6AB2" w:rsidRPr="00CA5AE9" w:rsidRDefault="004B6AB2" w:rsidP="00015D3C">
      <w:pPr>
        <w:pStyle w:val="PargrafodaLista"/>
        <w:spacing w:line="276" w:lineRule="auto"/>
        <w:ind w:left="0"/>
        <w:jc w:val="both"/>
        <w:rPr>
          <w:rFonts w:ascii="Arial Narrow" w:hAnsi="Arial Narrow" w:cs="Arial"/>
          <w:sz w:val="22"/>
          <w:szCs w:val="22"/>
        </w:rPr>
      </w:pPr>
    </w:p>
    <w:p w:rsidR="004B6AB2" w:rsidRPr="00CA5AE9" w:rsidRDefault="004B6AB2" w:rsidP="00015D3C">
      <w:pPr>
        <w:autoSpaceDE w:val="0"/>
        <w:spacing w:line="276" w:lineRule="auto"/>
        <w:jc w:val="both"/>
        <w:rPr>
          <w:rFonts w:ascii="Arial Narrow" w:hAnsi="Arial Narrow" w:cs="Arial"/>
          <w:sz w:val="22"/>
          <w:szCs w:val="22"/>
        </w:rPr>
      </w:pPr>
    </w:p>
    <w:p w:rsidR="004B6AB2" w:rsidRPr="00CA5AE9" w:rsidRDefault="004B6AB2" w:rsidP="00015D3C">
      <w:pPr>
        <w:pStyle w:val="Ttulo5"/>
        <w:keepNext w:val="0"/>
        <w:keepLines w:val="0"/>
        <w:numPr>
          <w:ilvl w:val="4"/>
          <w:numId w:val="47"/>
        </w:numPr>
        <w:suppressAutoHyphens/>
        <w:spacing w:before="0" w:line="276" w:lineRule="auto"/>
        <w:ind w:left="0" w:firstLine="0"/>
        <w:jc w:val="both"/>
        <w:rPr>
          <w:rFonts w:ascii="Arial Narrow" w:hAnsi="Arial Narrow" w:cs="Arial"/>
          <w:color w:val="auto"/>
          <w:sz w:val="22"/>
          <w:szCs w:val="22"/>
        </w:rPr>
      </w:pPr>
      <w:r w:rsidRPr="00CA5AE9">
        <w:rPr>
          <w:rFonts w:ascii="Arial Narrow" w:eastAsia="Arial Narrow" w:hAnsi="Arial Narrow" w:cs="Arial"/>
          <w:color w:val="auto"/>
          <w:sz w:val="22"/>
          <w:szCs w:val="22"/>
        </w:rPr>
        <w:t xml:space="preserve"> </w:t>
      </w:r>
      <w:r w:rsidRPr="00CA5AE9">
        <w:rPr>
          <w:rFonts w:ascii="Arial Narrow" w:hAnsi="Arial Narrow" w:cs="Arial"/>
          <w:color w:val="auto"/>
          <w:sz w:val="22"/>
          <w:szCs w:val="22"/>
        </w:rPr>
        <w:t>____________________, em ___ de ______________ de ________.</w:t>
      </w: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p>
    <w:p w:rsidR="004B6AB2"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________________________________________</w:t>
      </w:r>
    </w:p>
    <w:p w:rsidR="004B6AB2" w:rsidRPr="00CA5AE9" w:rsidRDefault="004B6AB2" w:rsidP="00015D3C">
      <w:pPr>
        <w:pStyle w:val="Ttulo1"/>
        <w:keepLines w:val="0"/>
        <w:numPr>
          <w:ilvl w:val="0"/>
          <w:numId w:val="47"/>
        </w:numPr>
        <w:suppressAutoHyphens/>
        <w:spacing w:before="0" w:line="276" w:lineRule="auto"/>
        <w:ind w:left="0" w:firstLine="0"/>
        <w:jc w:val="both"/>
        <w:rPr>
          <w:rFonts w:ascii="Arial Narrow" w:hAnsi="Arial Narrow" w:cs="Arial"/>
          <w:color w:val="auto"/>
          <w:sz w:val="22"/>
          <w:szCs w:val="22"/>
        </w:rPr>
      </w:pPr>
      <w:r w:rsidRPr="00CA5AE9">
        <w:rPr>
          <w:rFonts w:ascii="Arial Narrow" w:hAnsi="Arial Narrow" w:cs="Arial"/>
          <w:color w:val="auto"/>
          <w:sz w:val="22"/>
          <w:szCs w:val="22"/>
        </w:rPr>
        <w:t>(representante legal do licitante/ consórcio, no âmbito da licitação, com identificação completa)</w:t>
      </w:r>
    </w:p>
    <w:p w:rsidR="00D25E74" w:rsidRPr="00CA5AE9" w:rsidRDefault="004B6AB2" w:rsidP="00015D3C">
      <w:pPr>
        <w:spacing w:line="276" w:lineRule="auto"/>
        <w:jc w:val="both"/>
        <w:rPr>
          <w:rFonts w:ascii="Arial Narrow" w:hAnsi="Arial Narrow" w:cs="Arial"/>
          <w:sz w:val="22"/>
          <w:szCs w:val="22"/>
        </w:rPr>
      </w:pPr>
      <w:r w:rsidRPr="00CA5AE9">
        <w:rPr>
          <w:rFonts w:ascii="Arial Narrow" w:hAnsi="Arial Narrow" w:cs="Arial"/>
          <w:sz w:val="22"/>
          <w:szCs w:val="22"/>
        </w:rPr>
        <w:t>CPF(MF) nº 999.999.999-99</w:t>
      </w:r>
    </w:p>
    <w:sectPr w:rsidR="00D25E74" w:rsidRPr="00CA5AE9" w:rsidSect="00F53117">
      <w:headerReference w:type="default" r:id="rId29"/>
      <w:footerReference w:type="default" r:id="rId30"/>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BDD" w:rsidRDefault="00524BDD">
      <w:r>
        <w:separator/>
      </w:r>
    </w:p>
  </w:endnote>
  <w:endnote w:type="continuationSeparator" w:id="0">
    <w:p w:rsidR="00524BDD" w:rsidRDefault="00524BDD">
      <w:r>
        <w:continuationSeparator/>
      </w:r>
    </w:p>
  </w:endnote>
  <w:endnote w:type="continuationNotice" w:id="1">
    <w:p w:rsidR="00524BDD" w:rsidRDefault="00524B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Garamond-Italic">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BDD" w:rsidRDefault="00524BDD" w:rsidP="006237CB">
    <w:pPr>
      <w:pStyle w:val="Rodap"/>
      <w:pBdr>
        <w:bottom w:val="single" w:sz="12" w:space="1" w:color="auto"/>
      </w:pBdr>
      <w:rPr>
        <w:sz w:val="12"/>
        <w:szCs w:val="12"/>
      </w:rPr>
    </w:pPr>
  </w:p>
  <w:p w:rsidR="00524BDD" w:rsidRDefault="00524BDD" w:rsidP="006237CB">
    <w:pPr>
      <w:pStyle w:val="Rodap"/>
      <w:rPr>
        <w:sz w:val="12"/>
        <w:szCs w:val="12"/>
      </w:rPr>
    </w:pPr>
  </w:p>
  <w:p w:rsidR="00524BDD" w:rsidRPr="00BC1536" w:rsidRDefault="00524BDD" w:rsidP="006237CB">
    <w:pPr>
      <w:pStyle w:val="Rodap"/>
      <w:rPr>
        <w:sz w:val="12"/>
        <w:szCs w:val="12"/>
      </w:rPr>
    </w:pPr>
    <w:r w:rsidRPr="00BC1536">
      <w:rPr>
        <w:sz w:val="12"/>
        <w:szCs w:val="12"/>
      </w:rPr>
      <w:t>Comissão Permanente de Modelos de Licitações e Contratos Administrativos da Consultoria-Geral da União</w:t>
    </w:r>
  </w:p>
  <w:p w:rsidR="00524BDD" w:rsidRPr="00BC1536" w:rsidRDefault="00524BDD" w:rsidP="006237CB">
    <w:pPr>
      <w:pStyle w:val="Rodap"/>
      <w:rPr>
        <w:sz w:val="12"/>
        <w:szCs w:val="12"/>
      </w:rPr>
    </w:pPr>
    <w:r w:rsidRPr="00BC1536">
      <w:rPr>
        <w:sz w:val="12"/>
        <w:szCs w:val="12"/>
      </w:rPr>
      <w:t xml:space="preserve">Termo de Referência - Modelo para Pregão Eletrônico: Serviços Contínuos sem dedicação exclusiva de mão de obra </w:t>
    </w:r>
  </w:p>
  <w:p w:rsidR="00524BDD" w:rsidRPr="00C06919" w:rsidRDefault="00524BDD">
    <w:pPr>
      <w:pStyle w:val="Rodap"/>
      <w:rPr>
        <w:sz w:val="12"/>
        <w:szCs w:val="12"/>
      </w:rPr>
    </w:pPr>
    <w:r w:rsidRPr="00BC1536">
      <w:rPr>
        <w:sz w:val="12"/>
        <w:szCs w:val="12"/>
      </w:rPr>
      <w:t>Atualização Dezembro/2018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BDD" w:rsidRPr="0021698A" w:rsidRDefault="00524BDD"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rsidR="00524BDD" w:rsidRPr="0021698A" w:rsidRDefault="00524BDD" w:rsidP="2657C157">
    <w:pPr>
      <w:pStyle w:val="Rodap"/>
      <w:rPr>
        <w:rFonts w:cs="Arial"/>
        <w:sz w:val="12"/>
        <w:szCs w:val="12"/>
      </w:rPr>
    </w:pPr>
    <w:r w:rsidRPr="2657C157">
      <w:rPr>
        <w:rFonts w:cs="Arial"/>
        <w:sz w:val="12"/>
        <w:szCs w:val="12"/>
      </w:rPr>
      <w:t>Comissão Permanente de Modelos de Licitações e Contratos Administrativos da Consultoria-Geral da União</w:t>
    </w:r>
  </w:p>
  <w:p w:rsidR="00524BDD" w:rsidRPr="0021698A" w:rsidRDefault="00524BDD"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mão de obra sem dedicação exclusiva</w:t>
    </w:r>
    <w:r w:rsidRPr="2657C157">
      <w:rPr>
        <w:rFonts w:cs="Arial"/>
        <w:sz w:val="12"/>
        <w:szCs w:val="12"/>
      </w:rPr>
      <w:t xml:space="preserve"> </w:t>
    </w:r>
  </w:p>
  <w:p w:rsidR="00524BDD" w:rsidRPr="0021698A" w:rsidRDefault="00524BDD" w:rsidP="2657C157">
    <w:pPr>
      <w:pStyle w:val="Rodap"/>
      <w:rPr>
        <w:rFonts w:cs="Arial"/>
        <w:sz w:val="12"/>
        <w:szCs w:val="12"/>
      </w:rPr>
    </w:pPr>
    <w:r w:rsidRPr="2657C157">
      <w:rPr>
        <w:rFonts w:cs="Arial"/>
        <w:sz w:val="12"/>
        <w:szCs w:val="12"/>
      </w:rPr>
      <w:t xml:space="preserve">Atualização:  </w:t>
    </w:r>
    <w:r>
      <w:rPr>
        <w:rFonts w:cs="Arial"/>
        <w:sz w:val="12"/>
        <w:szCs w:val="12"/>
      </w:rPr>
      <w:t>Dezembro</w:t>
    </w:r>
    <w:r w:rsidRPr="2657C157">
      <w:rPr>
        <w:rFonts w:cs="Arial"/>
        <w:sz w:val="12"/>
        <w:szCs w:val="12"/>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BDD" w:rsidRDefault="00524BDD">
      <w:r>
        <w:separator/>
      </w:r>
    </w:p>
  </w:footnote>
  <w:footnote w:type="continuationSeparator" w:id="0">
    <w:p w:rsidR="00524BDD" w:rsidRDefault="00524BDD">
      <w:r>
        <w:continuationSeparator/>
      </w:r>
    </w:p>
  </w:footnote>
  <w:footnote w:type="continuationNotice" w:id="1">
    <w:p w:rsidR="00524BDD" w:rsidRDefault="00524B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BDD" w:rsidRDefault="00524BDD" w:rsidP="006237CB">
    <w:pPr>
      <w:jc w:val="center"/>
      <w:rPr>
        <w:rFonts w:cs="Arial"/>
        <w:b/>
        <w:color w:val="808080"/>
      </w:rPr>
    </w:pPr>
    <w:r>
      <w:rPr>
        <w:noProof/>
      </w:rPr>
      <w:drawing>
        <wp:inline distT="0" distB="0" distL="0" distR="0" wp14:anchorId="07543DE2" wp14:editId="45D6CE35">
          <wp:extent cx="542925" cy="514350"/>
          <wp:effectExtent l="1905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514350"/>
                  </a:xfrm>
                  <a:prstGeom prst="rect">
                    <a:avLst/>
                  </a:prstGeom>
                  <a:solidFill>
                    <a:srgbClr val="FFFFFF">
                      <a:alpha val="0"/>
                    </a:srgbClr>
                  </a:solidFill>
                  <a:ln w="9525">
                    <a:noFill/>
                    <a:miter lim="800000"/>
                    <a:headEnd/>
                    <a:tailEnd/>
                  </a:ln>
                </pic:spPr>
              </pic:pic>
            </a:graphicData>
          </a:graphic>
        </wp:inline>
      </w:drawing>
    </w:r>
  </w:p>
  <w:p w:rsidR="00524BDD" w:rsidRDefault="00524BDD" w:rsidP="006237CB">
    <w:pPr>
      <w:jc w:val="center"/>
      <w:rPr>
        <w:rFonts w:cs="Arial"/>
        <w:b/>
        <w:bCs/>
        <w:color w:val="808080"/>
      </w:rPr>
    </w:pPr>
    <w:r>
      <w:rPr>
        <w:rFonts w:cs="Arial"/>
        <w:b/>
        <w:color w:val="808080"/>
      </w:rPr>
      <w:t>MINISTÉRIO DA EDUCAÇÃO</w:t>
    </w:r>
  </w:p>
  <w:p w:rsidR="00524BDD" w:rsidRDefault="00524BDD" w:rsidP="006237CB">
    <w:pPr>
      <w:jc w:val="center"/>
      <w:rPr>
        <w:rFonts w:cs="Arial"/>
        <w:b/>
        <w:bCs/>
        <w:color w:val="808080"/>
      </w:rPr>
    </w:pPr>
    <w:r>
      <w:rPr>
        <w:rFonts w:cs="Arial"/>
        <w:b/>
        <w:bCs/>
        <w:color w:val="808080"/>
      </w:rPr>
      <w:t>UNIVERSIDADE FEDERAL DE CAMPINA GRANDE</w:t>
    </w:r>
  </w:p>
  <w:p w:rsidR="00524BDD" w:rsidRDefault="00524BDD" w:rsidP="006237CB">
    <w:pPr>
      <w:jc w:val="center"/>
      <w:rPr>
        <w:rFonts w:cs="Arial"/>
        <w:color w:val="808080"/>
        <w:sz w:val="16"/>
        <w:szCs w:val="16"/>
      </w:rPr>
    </w:pPr>
    <w:r>
      <w:rPr>
        <w:rFonts w:cs="Arial"/>
        <w:b/>
        <w:bCs/>
        <w:color w:val="808080"/>
      </w:rPr>
      <w:t>CENTRO DE FORMAÇÃO DE PROFESSORES</w:t>
    </w:r>
  </w:p>
  <w:p w:rsidR="00524BDD" w:rsidRDefault="00524BDD" w:rsidP="006237CB">
    <w:pPr>
      <w:jc w:val="center"/>
      <w:rPr>
        <w:rFonts w:cs="Arial"/>
        <w:color w:val="808080"/>
        <w:sz w:val="16"/>
        <w:szCs w:val="16"/>
      </w:rPr>
    </w:pPr>
    <w:r>
      <w:rPr>
        <w:rFonts w:cs="Arial"/>
        <w:color w:val="808080"/>
        <w:sz w:val="16"/>
        <w:szCs w:val="16"/>
      </w:rPr>
      <w:t>Rua Sérgio Moreira de Figueiredo, S/N, Casas Populares, CEP 58900-000, Cajazeiras – PB</w:t>
    </w:r>
  </w:p>
  <w:p w:rsidR="00524BDD" w:rsidRDefault="00524BDD" w:rsidP="006237CB">
    <w:pPr>
      <w:pBdr>
        <w:bottom w:val="single" w:sz="6" w:space="1" w:color="auto"/>
      </w:pBdr>
      <w:jc w:val="center"/>
      <w:rPr>
        <w:rFonts w:cs="Arial"/>
        <w:sz w:val="16"/>
        <w:szCs w:val="16"/>
      </w:rPr>
    </w:pPr>
    <w:r>
      <w:rPr>
        <w:rFonts w:cs="Arial"/>
        <w:color w:val="808080"/>
        <w:sz w:val="16"/>
        <w:szCs w:val="16"/>
      </w:rPr>
      <w:t xml:space="preserve">Telefone (83) 3532-2000 / 3532-2012 / 3232-2004 / 3232-2068 – E-mail: </w:t>
    </w:r>
    <w:hyperlink r:id="rId2" w:history="1">
      <w:r>
        <w:rPr>
          <w:rStyle w:val="Hyperlink"/>
          <w:rFonts w:eastAsiaTheme="majorEastAsia" w:cs="Arial"/>
          <w:color w:val="808080"/>
          <w:sz w:val="16"/>
          <w:szCs w:val="16"/>
        </w:rPr>
        <w:t>cpl@cfp.ufcg.edu.br</w:t>
      </w:r>
    </w:hyperlink>
  </w:p>
  <w:p w:rsidR="00524BDD" w:rsidRDefault="00524BDD">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BDD" w:rsidRPr="00504CAC" w:rsidRDefault="00524BDD" w:rsidP="007C3C2D">
    <w:pPr>
      <w:jc w:val="center"/>
      <w:rPr>
        <w:rFonts w:cs="Arial"/>
        <w:b/>
        <w:color w:val="000000" w:themeColor="text1"/>
      </w:rPr>
    </w:pPr>
    <w:r w:rsidRPr="00504CAC">
      <w:rPr>
        <w:noProof/>
        <w:color w:val="000000" w:themeColor="text1"/>
      </w:rPr>
      <w:drawing>
        <wp:inline distT="0" distB="0" distL="0" distR="0">
          <wp:extent cx="542925" cy="514350"/>
          <wp:effectExtent l="19050" t="0" r="9525"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42925" cy="514350"/>
                  </a:xfrm>
                  <a:prstGeom prst="rect">
                    <a:avLst/>
                  </a:prstGeom>
                  <a:solidFill>
                    <a:srgbClr val="FFFFFF">
                      <a:alpha val="0"/>
                    </a:srgbClr>
                  </a:solidFill>
                  <a:ln w="9525">
                    <a:noFill/>
                    <a:miter lim="800000"/>
                    <a:headEnd/>
                    <a:tailEnd/>
                  </a:ln>
                </pic:spPr>
              </pic:pic>
            </a:graphicData>
          </a:graphic>
        </wp:inline>
      </w:drawing>
    </w:r>
  </w:p>
  <w:p w:rsidR="00524BDD" w:rsidRPr="00504CAC" w:rsidRDefault="00524BDD" w:rsidP="007C3C2D">
    <w:pPr>
      <w:jc w:val="center"/>
      <w:rPr>
        <w:rFonts w:cs="Arial"/>
        <w:b/>
        <w:bCs/>
        <w:color w:val="000000" w:themeColor="text1"/>
      </w:rPr>
    </w:pPr>
    <w:r w:rsidRPr="00504CAC">
      <w:rPr>
        <w:rFonts w:cs="Arial"/>
        <w:b/>
        <w:color w:val="000000" w:themeColor="text1"/>
      </w:rPr>
      <w:t>MINISTÉRIO DA EDUCAÇÃO</w:t>
    </w:r>
  </w:p>
  <w:p w:rsidR="00524BDD" w:rsidRPr="00504CAC" w:rsidRDefault="00524BDD" w:rsidP="007C3C2D">
    <w:pPr>
      <w:jc w:val="center"/>
      <w:rPr>
        <w:rFonts w:cs="Arial"/>
        <w:b/>
        <w:bCs/>
        <w:color w:val="000000" w:themeColor="text1"/>
      </w:rPr>
    </w:pPr>
    <w:r w:rsidRPr="00504CAC">
      <w:rPr>
        <w:rFonts w:cs="Arial"/>
        <w:b/>
        <w:bCs/>
        <w:color w:val="000000" w:themeColor="text1"/>
      </w:rPr>
      <w:t>UNIVERSIDADE FEDERAL DE CAMPINA GRANDE</w:t>
    </w:r>
  </w:p>
  <w:p w:rsidR="00524BDD" w:rsidRPr="00504CAC" w:rsidRDefault="00524BDD" w:rsidP="007C3C2D">
    <w:pPr>
      <w:jc w:val="center"/>
      <w:rPr>
        <w:rFonts w:cs="Arial"/>
        <w:color w:val="000000" w:themeColor="text1"/>
        <w:sz w:val="16"/>
        <w:szCs w:val="16"/>
      </w:rPr>
    </w:pPr>
    <w:r w:rsidRPr="00504CAC">
      <w:rPr>
        <w:rFonts w:cs="Arial"/>
        <w:b/>
        <w:bCs/>
        <w:color w:val="000000" w:themeColor="text1"/>
      </w:rPr>
      <w:t>CENTRO DE FORMAÇÃO DE PROFESSORES</w:t>
    </w:r>
  </w:p>
  <w:p w:rsidR="00524BDD" w:rsidRPr="00504CAC" w:rsidRDefault="00524BDD" w:rsidP="007C3C2D">
    <w:pPr>
      <w:jc w:val="center"/>
      <w:rPr>
        <w:rFonts w:cs="Arial"/>
        <w:color w:val="000000" w:themeColor="text1"/>
        <w:sz w:val="16"/>
        <w:szCs w:val="16"/>
      </w:rPr>
    </w:pPr>
    <w:r w:rsidRPr="00504CAC">
      <w:rPr>
        <w:rFonts w:cs="Arial"/>
        <w:color w:val="000000" w:themeColor="text1"/>
        <w:sz w:val="16"/>
        <w:szCs w:val="16"/>
      </w:rPr>
      <w:t>Rua Sérgio Moreira de Figueiredo, S/N, Casas Populares, CEP 58900-000, Cajazeiras – PB</w:t>
    </w:r>
  </w:p>
  <w:p w:rsidR="00524BDD" w:rsidRPr="005B25CE" w:rsidRDefault="00524BDD" w:rsidP="007C3C2D">
    <w:pPr>
      <w:pBdr>
        <w:bottom w:val="single" w:sz="6" w:space="1" w:color="auto"/>
      </w:pBdr>
      <w:jc w:val="center"/>
      <w:rPr>
        <w:rFonts w:cs="Arial"/>
        <w:color w:val="000000" w:themeColor="text1"/>
        <w:sz w:val="16"/>
        <w:szCs w:val="16"/>
      </w:rPr>
    </w:pPr>
    <w:r w:rsidRPr="00504CAC">
      <w:rPr>
        <w:rFonts w:cs="Arial"/>
        <w:color w:val="000000" w:themeColor="text1"/>
        <w:sz w:val="16"/>
        <w:szCs w:val="16"/>
      </w:rPr>
      <w:t>Telefone (83) 3532-2000 / 3532-2012 / 3</w:t>
    </w:r>
    <w:r>
      <w:rPr>
        <w:rFonts w:cs="Arial"/>
        <w:color w:val="000000" w:themeColor="text1"/>
        <w:sz w:val="16"/>
        <w:szCs w:val="16"/>
      </w:rPr>
      <w:t>5</w:t>
    </w:r>
    <w:r w:rsidRPr="00504CAC">
      <w:rPr>
        <w:rFonts w:cs="Arial"/>
        <w:color w:val="000000" w:themeColor="text1"/>
        <w:sz w:val="16"/>
        <w:szCs w:val="16"/>
      </w:rPr>
      <w:t>32-2004 / 3232-20</w:t>
    </w:r>
    <w:r>
      <w:rPr>
        <w:rFonts w:cs="Arial"/>
        <w:color w:val="000000" w:themeColor="text1"/>
        <w:sz w:val="16"/>
        <w:szCs w:val="16"/>
      </w:rPr>
      <w:t xml:space="preserve">51 </w:t>
    </w:r>
    <w:r w:rsidRPr="00504CAC">
      <w:rPr>
        <w:rFonts w:cs="Arial"/>
        <w:color w:val="000000" w:themeColor="text1"/>
        <w:sz w:val="16"/>
        <w:szCs w:val="16"/>
      </w:rPr>
      <w:t xml:space="preserve">– E-mail: </w:t>
    </w:r>
    <w:hyperlink r:id="rId2" w:history="1">
      <w:r w:rsidRPr="00504CAC">
        <w:rPr>
          <w:rStyle w:val="Hyperlink"/>
          <w:color w:val="000000" w:themeColor="text1"/>
          <w:sz w:val="16"/>
          <w:szCs w:val="16"/>
        </w:rPr>
        <w:t>cpl@cfp.ufcg.edu.br</w:t>
      </w:r>
    </w:hyperlink>
  </w:p>
  <w:p w:rsidR="00524BDD" w:rsidRDefault="00524BDD" w:rsidP="00102F2B">
    <w:pPr>
      <w:pStyle w:val="Cabealho"/>
      <w:tabs>
        <w:tab w:val="clear" w:pos="4252"/>
        <w:tab w:val="clear" w:pos="8504"/>
        <w:tab w:val="left" w:pos="473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FABEF89A"/>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color w:val="FF0000"/>
        <w:sz w:val="20"/>
        <w:szCs w:val="20"/>
      </w:rPr>
    </w:lvl>
    <w:lvl w:ilvl="2">
      <w:start w:val="1"/>
      <w:numFmt w:val="decimal"/>
      <w:lvlText w:val="%1.%2.%3."/>
      <w:lvlJc w:val="left"/>
      <w:pPr>
        <w:tabs>
          <w:tab w:val="num" w:pos="273"/>
        </w:tabs>
        <w:ind w:left="1497"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4" w15:restartNumberingAfterBreak="0">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2C43C85"/>
    <w:multiLevelType w:val="multilevel"/>
    <w:tmpl w:val="12B02628"/>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lowerLetter"/>
      <w:lvlText w:val="%5)"/>
      <w:lvlJc w:val="left"/>
      <w:pPr>
        <w:ind w:left="2404" w:hanging="1080"/>
      </w:pPr>
      <w:rPr>
        <w:rFonts w:ascii="Arial" w:eastAsia="Times New Roman" w:hAnsi="Arial" w:cs="Arial"/>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15:restartNumberingAfterBreak="0">
    <w:nsid w:val="04AD0345"/>
    <w:multiLevelType w:val="multilevel"/>
    <w:tmpl w:val="36B88A88"/>
    <w:lvl w:ilvl="0">
      <w:start w:val="4"/>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11983857"/>
    <w:multiLevelType w:val="multilevel"/>
    <w:tmpl w:val="747675D4"/>
    <w:lvl w:ilvl="0">
      <w:start w:val="1"/>
      <w:numFmt w:val="decimal"/>
      <w:lvlText w:val="%1."/>
      <w:lvlJc w:val="left"/>
      <w:pPr>
        <w:ind w:left="360" w:hanging="360"/>
      </w:pPr>
      <w:rPr>
        <w:color w:val="auto"/>
      </w:rPr>
    </w:lvl>
    <w:lvl w:ilvl="1">
      <w:start w:val="1"/>
      <w:numFmt w:val="decimal"/>
      <w:lvlText w:val="%1.%2."/>
      <w:lvlJc w:val="left"/>
      <w:pPr>
        <w:ind w:left="792" w:hanging="432"/>
      </w:pPr>
      <w:rPr>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D5C100D"/>
    <w:multiLevelType w:val="multilevel"/>
    <w:tmpl w:val="B0702A4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712228"/>
    <w:multiLevelType w:val="multilevel"/>
    <w:tmpl w:val="5BB48D90"/>
    <w:lvl w:ilvl="0">
      <w:start w:val="1"/>
      <w:numFmt w:val="upperRoman"/>
      <w:suff w:val="space"/>
      <w:lvlText w:val="%1 -"/>
      <w:lvlJc w:val="left"/>
      <w:pPr>
        <w:ind w:left="360" w:hanging="360"/>
      </w:pPr>
      <w:rPr>
        <w:rFonts w:hint="default"/>
        <w:b/>
        <w:color w:val="auto"/>
      </w:rPr>
    </w:lvl>
    <w:lvl w:ilvl="1">
      <w:start w:val="1"/>
      <w:numFmt w:val="lowerRoman"/>
      <w:suff w:val="space"/>
      <w:lvlText w:val="%2)"/>
      <w:lvlJc w:val="left"/>
      <w:pPr>
        <w:ind w:left="720" w:hanging="360"/>
      </w:pPr>
      <w:rPr>
        <w:rFonts w:hint="default"/>
        <w:b/>
      </w:rPr>
    </w:lvl>
    <w:lvl w:ilvl="2">
      <w:start w:val="1"/>
      <w:numFmt w:val="lowerLetter"/>
      <w:suff w:val="space"/>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82B4009"/>
    <w:multiLevelType w:val="multilevel"/>
    <w:tmpl w:val="2AE8559C"/>
    <w:lvl w:ilvl="0">
      <w:start w:val="1"/>
      <w:numFmt w:val="decimal"/>
      <w:lvlText w:val="%1."/>
      <w:lvlJc w:val="left"/>
      <w:pPr>
        <w:ind w:left="720" w:hanging="360"/>
      </w:pPr>
      <w:rPr>
        <w:rFonts w:ascii="Arial" w:eastAsiaTheme="majorEastAsia" w:hAnsi="Arial" w:cs="Arial"/>
      </w:rPr>
    </w:lvl>
    <w:lvl w:ilvl="1">
      <w:start w:val="1"/>
      <w:numFmt w:val="decimal"/>
      <w:isLgl/>
      <w:lvlText w:val="%1.%2"/>
      <w:lvlJc w:val="left"/>
      <w:pPr>
        <w:ind w:left="785" w:hanging="360"/>
      </w:pPr>
      <w:rPr>
        <w:rFonts w:hint="default"/>
        <w:b w:val="0"/>
        <w:color w:val="000000" w:themeColor="text1"/>
      </w:rPr>
    </w:lvl>
    <w:lvl w:ilvl="2">
      <w:start w:val="1"/>
      <w:numFmt w:val="decimal"/>
      <w:isLgl/>
      <w:lvlText w:val="%1.%2.%3"/>
      <w:lvlJc w:val="left"/>
      <w:pPr>
        <w:ind w:left="1210" w:hanging="720"/>
      </w:pPr>
      <w:rPr>
        <w:rFonts w:hint="default"/>
        <w:b w:val="0"/>
        <w:color w:val="000000" w:themeColor="text1"/>
      </w:rPr>
    </w:lvl>
    <w:lvl w:ilvl="3">
      <w:start w:val="1"/>
      <w:numFmt w:val="decimal"/>
      <w:isLgl/>
      <w:lvlText w:val="%1.%2.%3.%4"/>
      <w:lvlJc w:val="left"/>
      <w:pPr>
        <w:ind w:left="1275" w:hanging="720"/>
      </w:pPr>
      <w:rPr>
        <w:rFonts w:hint="default"/>
        <w:color w:val="000000" w:themeColor="text1"/>
      </w:rPr>
    </w:lvl>
    <w:lvl w:ilvl="4">
      <w:start w:val="1"/>
      <w:numFmt w:val="decimal"/>
      <w:isLgl/>
      <w:lvlText w:val="%1.%2.%3.%4.%5"/>
      <w:lvlJc w:val="left"/>
      <w:pPr>
        <w:ind w:left="1700" w:hanging="1080"/>
      </w:pPr>
      <w:rPr>
        <w:rFonts w:hint="default"/>
        <w:color w:val="000000" w:themeColor="text1"/>
      </w:rPr>
    </w:lvl>
    <w:lvl w:ilvl="5">
      <w:start w:val="1"/>
      <w:numFmt w:val="decimal"/>
      <w:isLgl/>
      <w:lvlText w:val="%1.%2.%3.%4.%5.%6"/>
      <w:lvlJc w:val="left"/>
      <w:pPr>
        <w:ind w:left="1765" w:hanging="1080"/>
      </w:pPr>
      <w:rPr>
        <w:rFonts w:hint="default"/>
        <w:color w:val="000000" w:themeColor="text1"/>
      </w:rPr>
    </w:lvl>
    <w:lvl w:ilvl="6">
      <w:start w:val="1"/>
      <w:numFmt w:val="decimal"/>
      <w:isLgl/>
      <w:lvlText w:val="%1.%2.%3.%4.%5.%6.%7"/>
      <w:lvlJc w:val="left"/>
      <w:pPr>
        <w:ind w:left="2190" w:hanging="1440"/>
      </w:pPr>
      <w:rPr>
        <w:rFonts w:hint="default"/>
        <w:color w:val="000000" w:themeColor="text1"/>
      </w:rPr>
    </w:lvl>
    <w:lvl w:ilvl="7">
      <w:start w:val="1"/>
      <w:numFmt w:val="decimal"/>
      <w:isLgl/>
      <w:lvlText w:val="%1.%2.%3.%4.%5.%6.%7.%8"/>
      <w:lvlJc w:val="left"/>
      <w:pPr>
        <w:ind w:left="2255" w:hanging="1440"/>
      </w:pPr>
      <w:rPr>
        <w:rFonts w:hint="default"/>
        <w:color w:val="000000" w:themeColor="text1"/>
      </w:rPr>
    </w:lvl>
    <w:lvl w:ilvl="8">
      <w:start w:val="1"/>
      <w:numFmt w:val="decimal"/>
      <w:isLgl/>
      <w:lvlText w:val="%1.%2.%3.%4.%5.%6.%7.%8.%9"/>
      <w:lvlJc w:val="left"/>
      <w:pPr>
        <w:ind w:left="2680" w:hanging="1800"/>
      </w:pPr>
      <w:rPr>
        <w:rFonts w:hint="default"/>
        <w:color w:val="000000" w:themeColor="text1"/>
      </w:rPr>
    </w:lvl>
  </w:abstractNum>
  <w:abstractNum w:abstractNumId="17"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3108B0"/>
    <w:multiLevelType w:val="hybridMultilevel"/>
    <w:tmpl w:val="40068D7E"/>
    <w:lvl w:ilvl="0" w:tplc="5E80B13E">
      <w:start w:val="1"/>
      <w:numFmt w:val="decimal"/>
      <w:lvlText w:val="%1."/>
      <w:lvlJc w:val="left"/>
      <w:pPr>
        <w:ind w:left="720" w:hanging="360"/>
      </w:pPr>
      <w:rPr>
        <w:rFonts w:cstheme="minorBidi"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0723EE6"/>
    <w:multiLevelType w:val="multilevel"/>
    <w:tmpl w:val="A1D4F2D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1"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23"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6" w15:restartNumberingAfterBreak="0">
    <w:nsid w:val="45C85F81"/>
    <w:multiLevelType w:val="hybridMultilevel"/>
    <w:tmpl w:val="6E70351E"/>
    <w:lvl w:ilvl="0" w:tplc="B40258EA">
      <w:start w:val="1"/>
      <w:numFmt w:val="decimal"/>
      <w:lvlText w:val="%1."/>
      <w:lvlJc w:val="left"/>
      <w:pPr>
        <w:ind w:left="720" w:hanging="360"/>
      </w:pPr>
      <w:rPr>
        <w:rFonts w:cs="Tahoma" w:hint="default"/>
        <w:color w:val="000000" w:themeColor="text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354A80"/>
    <w:multiLevelType w:val="multilevel"/>
    <w:tmpl w:val="9B38636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i w:val="0"/>
        <w:color w:val="auto"/>
      </w:rPr>
    </w:lvl>
    <w:lvl w:ilvl="4">
      <w:start w:val="1"/>
      <w:numFmt w:val="lowerLetter"/>
      <w:lvlText w:val="%5)"/>
      <w:lvlJc w:val="left"/>
      <w:pPr>
        <w:ind w:left="3348" w:hanging="1080"/>
      </w:pPr>
      <w:rPr>
        <w:rFonts w:ascii="Arial" w:eastAsia="Times New Roman" w:hAnsi="Arial" w:cs="Arial"/>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49FC7F4A"/>
    <w:multiLevelType w:val="multilevel"/>
    <w:tmpl w:val="1DDE541C"/>
    <w:lvl w:ilvl="0">
      <w:start w:val="8"/>
      <w:numFmt w:val="decimal"/>
      <w:lvlText w:val="%1."/>
      <w:lvlJc w:val="left"/>
      <w:pPr>
        <w:ind w:left="495" w:hanging="495"/>
      </w:pPr>
      <w:rPr>
        <w:rFonts w:cs="Tahoma" w:hint="default"/>
      </w:rPr>
    </w:lvl>
    <w:lvl w:ilvl="1">
      <w:start w:val="8"/>
      <w:numFmt w:val="decimal"/>
      <w:lvlText w:val="%1.%2."/>
      <w:lvlJc w:val="left"/>
      <w:pPr>
        <w:ind w:left="495" w:hanging="495"/>
      </w:pPr>
      <w:rPr>
        <w:rFonts w:cs="Tahoma" w:hint="default"/>
      </w:rPr>
    </w:lvl>
    <w:lvl w:ilvl="2">
      <w:start w:val="4"/>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440" w:hanging="144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800" w:hanging="1800"/>
      </w:pPr>
      <w:rPr>
        <w:rFonts w:cs="Tahoma" w:hint="default"/>
      </w:rPr>
    </w:lvl>
  </w:abstractNum>
  <w:abstractNum w:abstractNumId="30" w15:restartNumberingAfterBreak="0">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3E12BE9"/>
    <w:multiLevelType w:val="hybridMultilevel"/>
    <w:tmpl w:val="98F0C18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8726317"/>
    <w:multiLevelType w:val="multilevel"/>
    <w:tmpl w:val="BF444ED4"/>
    <w:lvl w:ilvl="0">
      <w:start w:val="1"/>
      <w:numFmt w:val="decimal"/>
      <w:lvlText w:val="%1."/>
      <w:lvlJc w:val="left"/>
      <w:pPr>
        <w:ind w:left="405" w:hanging="405"/>
      </w:pPr>
      <w:rPr>
        <w:rFonts w:hint="default"/>
      </w:rPr>
    </w:lvl>
    <w:lvl w:ilvl="1">
      <w:start w:val="4"/>
      <w:numFmt w:val="decimal"/>
      <w:lvlText w:val="17.%2."/>
      <w:lvlJc w:val="left"/>
      <w:pPr>
        <w:ind w:left="405" w:hanging="405"/>
      </w:pPr>
      <w:rPr>
        <w:rFonts w:hint="default"/>
      </w:rPr>
    </w:lvl>
    <w:lvl w:ilvl="2">
      <w:start w:val="1"/>
      <w:numFmt w:val="decimal"/>
      <w:lvlText w:val="15.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35" w15:restartNumberingAfterBreak="0">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7003AC8"/>
    <w:multiLevelType w:val="multilevel"/>
    <w:tmpl w:val="82043452"/>
    <w:lvl w:ilvl="0">
      <w:start w:val="8"/>
      <w:numFmt w:val="decimal"/>
      <w:lvlText w:val="%1."/>
      <w:lvlJc w:val="left"/>
      <w:pPr>
        <w:tabs>
          <w:tab w:val="num" w:pos="0"/>
        </w:tabs>
        <w:ind w:left="360" w:hanging="360"/>
      </w:pPr>
      <w:rPr>
        <w:i w:val="0"/>
        <w:sz w:val="20"/>
        <w:szCs w:val="20"/>
      </w:rPr>
    </w:lvl>
    <w:lvl w:ilvl="1">
      <w:start w:val="1"/>
      <w:numFmt w:val="decimal"/>
      <w:lvlText w:val="%1.%2."/>
      <w:lvlJc w:val="left"/>
      <w:pPr>
        <w:tabs>
          <w:tab w:val="num" w:pos="0"/>
        </w:tabs>
        <w:ind w:left="432" w:hanging="432"/>
      </w:pPr>
      <w:rPr>
        <w:b w:val="0"/>
        <w:color w:val="FF0000"/>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b w:val="0"/>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7"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40" w15:restartNumberingAfterBreak="0">
    <w:nsid w:val="77013597"/>
    <w:multiLevelType w:val="hybridMultilevel"/>
    <w:tmpl w:val="67EC46AC"/>
    <w:lvl w:ilvl="0" w:tplc="04160001">
      <w:start w:val="14"/>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2" w15:restartNumberingAfterBreak="0">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3" w15:restartNumberingAfterBreak="0">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4" w15:restartNumberingAfterBreak="0">
    <w:nsid w:val="7BC225FB"/>
    <w:multiLevelType w:val="hybridMultilevel"/>
    <w:tmpl w:val="3BDE22B2"/>
    <w:lvl w:ilvl="0" w:tplc="0CB61202">
      <w:start w:val="1"/>
      <w:numFmt w:val="bullet"/>
      <w:lvlText w:val=""/>
      <w:lvlJc w:val="left"/>
      <w:pPr>
        <w:ind w:left="1584" w:hanging="360"/>
      </w:pPr>
      <w:rPr>
        <w:rFonts w:ascii="Symbol" w:eastAsia="Times New Roman" w:hAnsi="Symbol" w:cs="Times New Roman" w:hint="default"/>
        <w:color w:val="000000"/>
      </w:rPr>
    </w:lvl>
    <w:lvl w:ilvl="1" w:tplc="04160003" w:tentative="1">
      <w:start w:val="1"/>
      <w:numFmt w:val="bullet"/>
      <w:lvlText w:val="o"/>
      <w:lvlJc w:val="left"/>
      <w:pPr>
        <w:ind w:left="2304" w:hanging="360"/>
      </w:pPr>
      <w:rPr>
        <w:rFonts w:ascii="Courier New" w:hAnsi="Courier New" w:cs="Courier New" w:hint="default"/>
      </w:rPr>
    </w:lvl>
    <w:lvl w:ilvl="2" w:tplc="04160005" w:tentative="1">
      <w:start w:val="1"/>
      <w:numFmt w:val="bullet"/>
      <w:lvlText w:val=""/>
      <w:lvlJc w:val="left"/>
      <w:pPr>
        <w:ind w:left="3024" w:hanging="360"/>
      </w:pPr>
      <w:rPr>
        <w:rFonts w:ascii="Wingdings" w:hAnsi="Wingdings" w:hint="default"/>
      </w:rPr>
    </w:lvl>
    <w:lvl w:ilvl="3" w:tplc="04160001" w:tentative="1">
      <w:start w:val="1"/>
      <w:numFmt w:val="bullet"/>
      <w:lvlText w:val=""/>
      <w:lvlJc w:val="left"/>
      <w:pPr>
        <w:ind w:left="3744" w:hanging="360"/>
      </w:pPr>
      <w:rPr>
        <w:rFonts w:ascii="Symbol" w:hAnsi="Symbol" w:hint="default"/>
      </w:rPr>
    </w:lvl>
    <w:lvl w:ilvl="4" w:tplc="04160003" w:tentative="1">
      <w:start w:val="1"/>
      <w:numFmt w:val="bullet"/>
      <w:lvlText w:val="o"/>
      <w:lvlJc w:val="left"/>
      <w:pPr>
        <w:ind w:left="4464" w:hanging="360"/>
      </w:pPr>
      <w:rPr>
        <w:rFonts w:ascii="Courier New" w:hAnsi="Courier New" w:cs="Courier New" w:hint="default"/>
      </w:rPr>
    </w:lvl>
    <w:lvl w:ilvl="5" w:tplc="04160005" w:tentative="1">
      <w:start w:val="1"/>
      <w:numFmt w:val="bullet"/>
      <w:lvlText w:val=""/>
      <w:lvlJc w:val="left"/>
      <w:pPr>
        <w:ind w:left="5184" w:hanging="360"/>
      </w:pPr>
      <w:rPr>
        <w:rFonts w:ascii="Wingdings" w:hAnsi="Wingdings" w:hint="default"/>
      </w:rPr>
    </w:lvl>
    <w:lvl w:ilvl="6" w:tplc="04160001" w:tentative="1">
      <w:start w:val="1"/>
      <w:numFmt w:val="bullet"/>
      <w:lvlText w:val=""/>
      <w:lvlJc w:val="left"/>
      <w:pPr>
        <w:ind w:left="5904" w:hanging="360"/>
      </w:pPr>
      <w:rPr>
        <w:rFonts w:ascii="Symbol" w:hAnsi="Symbol" w:hint="default"/>
      </w:rPr>
    </w:lvl>
    <w:lvl w:ilvl="7" w:tplc="04160003" w:tentative="1">
      <w:start w:val="1"/>
      <w:numFmt w:val="bullet"/>
      <w:lvlText w:val="o"/>
      <w:lvlJc w:val="left"/>
      <w:pPr>
        <w:ind w:left="6624" w:hanging="360"/>
      </w:pPr>
      <w:rPr>
        <w:rFonts w:ascii="Courier New" w:hAnsi="Courier New" w:cs="Courier New" w:hint="default"/>
      </w:rPr>
    </w:lvl>
    <w:lvl w:ilvl="8" w:tplc="04160005" w:tentative="1">
      <w:start w:val="1"/>
      <w:numFmt w:val="bullet"/>
      <w:lvlText w:val=""/>
      <w:lvlJc w:val="left"/>
      <w:pPr>
        <w:ind w:left="7344" w:hanging="360"/>
      </w:pPr>
      <w:rPr>
        <w:rFonts w:ascii="Wingdings" w:hAnsi="Wingdings" w:hint="default"/>
      </w:rPr>
    </w:lvl>
  </w:abstractNum>
  <w:abstractNum w:abstractNumId="45" w15:restartNumberingAfterBreak="0">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DCC61F9"/>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0"/>
  </w:num>
  <w:num w:numId="3">
    <w:abstractNumId w:val="5"/>
  </w:num>
  <w:num w:numId="4">
    <w:abstractNumId w:val="28"/>
  </w:num>
  <w:num w:numId="5">
    <w:abstractNumId w:val="11"/>
  </w:num>
  <w:num w:numId="6">
    <w:abstractNumId w:val="4"/>
  </w:num>
  <w:num w:numId="7">
    <w:abstractNumId w:val="13"/>
  </w:num>
  <w:num w:numId="8">
    <w:abstractNumId w:val="37"/>
  </w:num>
  <w:num w:numId="9">
    <w:abstractNumId w:val="39"/>
  </w:num>
  <w:num w:numId="10">
    <w:abstractNumId w:val="21"/>
  </w:num>
  <w:num w:numId="11">
    <w:abstractNumId w:val="10"/>
  </w:num>
  <w:num w:numId="12">
    <w:abstractNumId w:val="23"/>
  </w:num>
  <w:num w:numId="13">
    <w:abstractNumId w:val="22"/>
  </w:num>
  <w:num w:numId="14">
    <w:abstractNumId w:val="25"/>
  </w:num>
  <w:num w:numId="1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43"/>
  </w:num>
  <w:num w:numId="18">
    <w:abstractNumId w:val="42"/>
  </w:num>
  <w:num w:numId="19">
    <w:abstractNumId w:val="8"/>
  </w:num>
  <w:num w:numId="20">
    <w:abstractNumId w:val="3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45"/>
  </w:num>
  <w:num w:numId="24">
    <w:abstractNumId w:val="36"/>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num>
  <w:num w:numId="27">
    <w:abstractNumId w:val="7"/>
  </w:num>
  <w:num w:numId="28">
    <w:abstractNumId w:val="38"/>
  </w:num>
  <w:num w:numId="29">
    <w:abstractNumId w:val="9"/>
  </w:num>
  <w:num w:numId="30">
    <w:abstractNumId w:val="30"/>
  </w:num>
  <w:num w:numId="31">
    <w:abstractNumId w:val="27"/>
  </w:num>
  <w:num w:numId="32">
    <w:abstractNumId w:val="24"/>
  </w:num>
  <w:num w:numId="33">
    <w:abstractNumId w:val="18"/>
  </w:num>
  <w:num w:numId="34">
    <w:abstractNumId w:val="32"/>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44"/>
  </w:num>
  <w:num w:numId="38">
    <w:abstractNumId w:val="40"/>
  </w:num>
  <w:num w:numId="39">
    <w:abstractNumId w:val="19"/>
  </w:num>
  <w:num w:numId="40">
    <w:abstractNumId w:val="16"/>
  </w:num>
  <w:num w:numId="41">
    <w:abstractNumId w:val="12"/>
  </w:num>
  <w:num w:numId="42">
    <w:abstractNumId w:val="35"/>
  </w:num>
  <w:num w:numId="43">
    <w:abstractNumId w:val="15"/>
  </w:num>
  <w:num w:numId="44">
    <w:abstractNumId w:val="20"/>
  </w:num>
  <w:num w:numId="45">
    <w:abstractNumId w:val="46"/>
  </w:num>
  <w:num w:numId="46">
    <w:abstractNumId w:val="2"/>
  </w:num>
  <w:num w:numId="47">
    <w:abstractNumId w:val="1"/>
  </w:num>
  <w:num w:numId="48">
    <w:abstractNumId w:val="3"/>
  </w:num>
  <w:num w:numId="49">
    <w:abstractNumId w:val="6"/>
  </w:num>
  <w:num w:numId="50">
    <w:abstractNumId w:val="29"/>
  </w:num>
  <w:num w:numId="51">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activeWritingStyle w:appName="MSWord" w:lang="en-US" w:vendorID="64" w:dllVersion="6" w:nlCheck="1" w:checkStyle="0"/>
  <w:activeWritingStyle w:appName="MSWord" w:lang="en-US" w:vendorID="64" w:dllVersion="4096"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2894"/>
    <w:rsid w:val="0001427F"/>
    <w:rsid w:val="0001451E"/>
    <w:rsid w:val="00014B1F"/>
    <w:rsid w:val="00015651"/>
    <w:rsid w:val="000156E9"/>
    <w:rsid w:val="00015783"/>
    <w:rsid w:val="00015D3C"/>
    <w:rsid w:val="00015D7B"/>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76C"/>
    <w:rsid w:val="000408A0"/>
    <w:rsid w:val="00040957"/>
    <w:rsid w:val="00040D57"/>
    <w:rsid w:val="00041176"/>
    <w:rsid w:val="00041517"/>
    <w:rsid w:val="0004226B"/>
    <w:rsid w:val="00042328"/>
    <w:rsid w:val="00042708"/>
    <w:rsid w:val="000438B3"/>
    <w:rsid w:val="00044685"/>
    <w:rsid w:val="0004478F"/>
    <w:rsid w:val="0004514B"/>
    <w:rsid w:val="0004587A"/>
    <w:rsid w:val="00045EE0"/>
    <w:rsid w:val="00047D73"/>
    <w:rsid w:val="000501A4"/>
    <w:rsid w:val="000502FB"/>
    <w:rsid w:val="00050BA7"/>
    <w:rsid w:val="00051782"/>
    <w:rsid w:val="00051F02"/>
    <w:rsid w:val="00052048"/>
    <w:rsid w:val="00054910"/>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07C"/>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5986"/>
    <w:rsid w:val="000967EB"/>
    <w:rsid w:val="00096B41"/>
    <w:rsid w:val="000A0129"/>
    <w:rsid w:val="000A0BAC"/>
    <w:rsid w:val="000A102A"/>
    <w:rsid w:val="000A1A7B"/>
    <w:rsid w:val="000A1B88"/>
    <w:rsid w:val="000A23DA"/>
    <w:rsid w:val="000A2879"/>
    <w:rsid w:val="000A674F"/>
    <w:rsid w:val="000A6EF7"/>
    <w:rsid w:val="000A71C1"/>
    <w:rsid w:val="000A7A9F"/>
    <w:rsid w:val="000B01DF"/>
    <w:rsid w:val="000B3CCA"/>
    <w:rsid w:val="000B49DC"/>
    <w:rsid w:val="000B56AB"/>
    <w:rsid w:val="000B7B55"/>
    <w:rsid w:val="000C06EF"/>
    <w:rsid w:val="000C123B"/>
    <w:rsid w:val="000C19BD"/>
    <w:rsid w:val="000C1A8D"/>
    <w:rsid w:val="000C21AD"/>
    <w:rsid w:val="000C2C16"/>
    <w:rsid w:val="000C40ED"/>
    <w:rsid w:val="000C4D9A"/>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0CD"/>
    <w:rsid w:val="000F03F6"/>
    <w:rsid w:val="000F104D"/>
    <w:rsid w:val="000F1C1C"/>
    <w:rsid w:val="000F4088"/>
    <w:rsid w:val="000F4F96"/>
    <w:rsid w:val="000F5A07"/>
    <w:rsid w:val="00100606"/>
    <w:rsid w:val="00100990"/>
    <w:rsid w:val="0010099D"/>
    <w:rsid w:val="00102F0D"/>
    <w:rsid w:val="00102F2B"/>
    <w:rsid w:val="00103391"/>
    <w:rsid w:val="00103440"/>
    <w:rsid w:val="00103668"/>
    <w:rsid w:val="00105071"/>
    <w:rsid w:val="00105707"/>
    <w:rsid w:val="00107481"/>
    <w:rsid w:val="001103FF"/>
    <w:rsid w:val="001116F8"/>
    <w:rsid w:val="00111C8B"/>
    <w:rsid w:val="00113EEB"/>
    <w:rsid w:val="00115C30"/>
    <w:rsid w:val="001165D5"/>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4F"/>
    <w:rsid w:val="001315F2"/>
    <w:rsid w:val="00133A1F"/>
    <w:rsid w:val="00134694"/>
    <w:rsid w:val="0013520A"/>
    <w:rsid w:val="00135710"/>
    <w:rsid w:val="00136D43"/>
    <w:rsid w:val="0013709F"/>
    <w:rsid w:val="00137BE7"/>
    <w:rsid w:val="0014004B"/>
    <w:rsid w:val="00140584"/>
    <w:rsid w:val="00141189"/>
    <w:rsid w:val="001414AC"/>
    <w:rsid w:val="001419EE"/>
    <w:rsid w:val="0014325E"/>
    <w:rsid w:val="00143E29"/>
    <w:rsid w:val="001443B4"/>
    <w:rsid w:val="001451F4"/>
    <w:rsid w:val="0014670B"/>
    <w:rsid w:val="00146BDF"/>
    <w:rsid w:val="00150295"/>
    <w:rsid w:val="001516EA"/>
    <w:rsid w:val="0015394F"/>
    <w:rsid w:val="00153E25"/>
    <w:rsid w:val="00154505"/>
    <w:rsid w:val="00155D25"/>
    <w:rsid w:val="0015684D"/>
    <w:rsid w:val="00160602"/>
    <w:rsid w:val="001608E4"/>
    <w:rsid w:val="00160BBD"/>
    <w:rsid w:val="00160DA4"/>
    <w:rsid w:val="00164870"/>
    <w:rsid w:val="00165577"/>
    <w:rsid w:val="0016584A"/>
    <w:rsid w:val="0016603C"/>
    <w:rsid w:val="00166516"/>
    <w:rsid w:val="00166820"/>
    <w:rsid w:val="00170173"/>
    <w:rsid w:val="00170CE1"/>
    <w:rsid w:val="0017284B"/>
    <w:rsid w:val="0017326E"/>
    <w:rsid w:val="00173ECF"/>
    <w:rsid w:val="00174CAA"/>
    <w:rsid w:val="00174F1B"/>
    <w:rsid w:val="00175B9C"/>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09E9"/>
    <w:rsid w:val="001A1732"/>
    <w:rsid w:val="001A20E8"/>
    <w:rsid w:val="001A2CE9"/>
    <w:rsid w:val="001A3A05"/>
    <w:rsid w:val="001A3E18"/>
    <w:rsid w:val="001A43DE"/>
    <w:rsid w:val="001A4748"/>
    <w:rsid w:val="001A570F"/>
    <w:rsid w:val="001B005B"/>
    <w:rsid w:val="001B1079"/>
    <w:rsid w:val="001B2A3F"/>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E7822"/>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73FE"/>
    <w:rsid w:val="002574DA"/>
    <w:rsid w:val="00257699"/>
    <w:rsid w:val="0026009E"/>
    <w:rsid w:val="0026065F"/>
    <w:rsid w:val="00260802"/>
    <w:rsid w:val="002617C8"/>
    <w:rsid w:val="002617F3"/>
    <w:rsid w:val="00261A38"/>
    <w:rsid w:val="00261CA3"/>
    <w:rsid w:val="0026386A"/>
    <w:rsid w:val="00263A2E"/>
    <w:rsid w:val="0026552C"/>
    <w:rsid w:val="00267125"/>
    <w:rsid w:val="00267B22"/>
    <w:rsid w:val="0027097C"/>
    <w:rsid w:val="00271CB6"/>
    <w:rsid w:val="002722EA"/>
    <w:rsid w:val="00272E2D"/>
    <w:rsid w:val="0027301A"/>
    <w:rsid w:val="00274FAF"/>
    <w:rsid w:val="00276ECC"/>
    <w:rsid w:val="00277FA1"/>
    <w:rsid w:val="00280846"/>
    <w:rsid w:val="00281E5E"/>
    <w:rsid w:val="0028233A"/>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0B2"/>
    <w:rsid w:val="002937D4"/>
    <w:rsid w:val="00293FFC"/>
    <w:rsid w:val="00294348"/>
    <w:rsid w:val="00294C1A"/>
    <w:rsid w:val="002950EF"/>
    <w:rsid w:val="002A0439"/>
    <w:rsid w:val="002A046D"/>
    <w:rsid w:val="002A17C6"/>
    <w:rsid w:val="002A1D8D"/>
    <w:rsid w:val="002A50DF"/>
    <w:rsid w:val="002A5B83"/>
    <w:rsid w:val="002A611E"/>
    <w:rsid w:val="002A7034"/>
    <w:rsid w:val="002A7E55"/>
    <w:rsid w:val="002B0CB2"/>
    <w:rsid w:val="002B138E"/>
    <w:rsid w:val="002B2A21"/>
    <w:rsid w:val="002B39B4"/>
    <w:rsid w:val="002B3F95"/>
    <w:rsid w:val="002B50AB"/>
    <w:rsid w:val="002B5E72"/>
    <w:rsid w:val="002B60CC"/>
    <w:rsid w:val="002C006A"/>
    <w:rsid w:val="002C54C1"/>
    <w:rsid w:val="002C5E97"/>
    <w:rsid w:val="002C661C"/>
    <w:rsid w:val="002C6884"/>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7DC"/>
    <w:rsid w:val="002E7C0B"/>
    <w:rsid w:val="002E7F19"/>
    <w:rsid w:val="002F084D"/>
    <w:rsid w:val="002F0A9A"/>
    <w:rsid w:val="002F1CE6"/>
    <w:rsid w:val="002F308B"/>
    <w:rsid w:val="002F3B04"/>
    <w:rsid w:val="002F4811"/>
    <w:rsid w:val="002F48A7"/>
    <w:rsid w:val="002F53EA"/>
    <w:rsid w:val="002F6A58"/>
    <w:rsid w:val="002F717F"/>
    <w:rsid w:val="002F7EB1"/>
    <w:rsid w:val="00302138"/>
    <w:rsid w:val="00303864"/>
    <w:rsid w:val="00304AEA"/>
    <w:rsid w:val="00304B56"/>
    <w:rsid w:val="003109E1"/>
    <w:rsid w:val="00310B4A"/>
    <w:rsid w:val="003141E8"/>
    <w:rsid w:val="00314264"/>
    <w:rsid w:val="00314319"/>
    <w:rsid w:val="00315A92"/>
    <w:rsid w:val="00315C78"/>
    <w:rsid w:val="00315CA8"/>
    <w:rsid w:val="003162E4"/>
    <w:rsid w:val="00316EBC"/>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919"/>
    <w:rsid w:val="00333D81"/>
    <w:rsid w:val="003342E1"/>
    <w:rsid w:val="0033442F"/>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051C"/>
    <w:rsid w:val="0038139C"/>
    <w:rsid w:val="00383436"/>
    <w:rsid w:val="0038352E"/>
    <w:rsid w:val="00384CB4"/>
    <w:rsid w:val="003859E2"/>
    <w:rsid w:val="00386157"/>
    <w:rsid w:val="00386912"/>
    <w:rsid w:val="00386ADE"/>
    <w:rsid w:val="00390D0A"/>
    <w:rsid w:val="00391AB2"/>
    <w:rsid w:val="00391E14"/>
    <w:rsid w:val="00392624"/>
    <w:rsid w:val="00393B3F"/>
    <w:rsid w:val="00393C0E"/>
    <w:rsid w:val="003945AA"/>
    <w:rsid w:val="0039545C"/>
    <w:rsid w:val="003959F6"/>
    <w:rsid w:val="00396DE4"/>
    <w:rsid w:val="00396E8A"/>
    <w:rsid w:val="003A05B0"/>
    <w:rsid w:val="003A0AD2"/>
    <w:rsid w:val="003A0D0D"/>
    <w:rsid w:val="003A1ED1"/>
    <w:rsid w:val="003A4B6F"/>
    <w:rsid w:val="003A4E63"/>
    <w:rsid w:val="003A73C1"/>
    <w:rsid w:val="003A7599"/>
    <w:rsid w:val="003A7B29"/>
    <w:rsid w:val="003B01FD"/>
    <w:rsid w:val="003B09A5"/>
    <w:rsid w:val="003B0D27"/>
    <w:rsid w:val="003B219B"/>
    <w:rsid w:val="003B3A4B"/>
    <w:rsid w:val="003B400E"/>
    <w:rsid w:val="003B479C"/>
    <w:rsid w:val="003B48C0"/>
    <w:rsid w:val="003B55DE"/>
    <w:rsid w:val="003B74E1"/>
    <w:rsid w:val="003B791E"/>
    <w:rsid w:val="003C0AA6"/>
    <w:rsid w:val="003C1379"/>
    <w:rsid w:val="003C181E"/>
    <w:rsid w:val="003C24DE"/>
    <w:rsid w:val="003C2524"/>
    <w:rsid w:val="003C493E"/>
    <w:rsid w:val="003C4C35"/>
    <w:rsid w:val="003C609E"/>
    <w:rsid w:val="003C6275"/>
    <w:rsid w:val="003C62F2"/>
    <w:rsid w:val="003C6615"/>
    <w:rsid w:val="003C6AD6"/>
    <w:rsid w:val="003D2C66"/>
    <w:rsid w:val="003D47AF"/>
    <w:rsid w:val="003D4C30"/>
    <w:rsid w:val="003D57A2"/>
    <w:rsid w:val="003D5F91"/>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5F5"/>
    <w:rsid w:val="00401A9B"/>
    <w:rsid w:val="004021DF"/>
    <w:rsid w:val="004036E0"/>
    <w:rsid w:val="004037DD"/>
    <w:rsid w:val="00403EDC"/>
    <w:rsid w:val="00404065"/>
    <w:rsid w:val="0040443F"/>
    <w:rsid w:val="004053E1"/>
    <w:rsid w:val="00406952"/>
    <w:rsid w:val="00407603"/>
    <w:rsid w:val="004076F7"/>
    <w:rsid w:val="00407F1C"/>
    <w:rsid w:val="00411C02"/>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2ED2"/>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5E49"/>
    <w:rsid w:val="00465EC3"/>
    <w:rsid w:val="00467518"/>
    <w:rsid w:val="00471425"/>
    <w:rsid w:val="004728ED"/>
    <w:rsid w:val="004737D0"/>
    <w:rsid w:val="00475ACE"/>
    <w:rsid w:val="00475C22"/>
    <w:rsid w:val="00476F75"/>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AB2"/>
    <w:rsid w:val="004B6B1E"/>
    <w:rsid w:val="004C0212"/>
    <w:rsid w:val="004C05F9"/>
    <w:rsid w:val="004C0B32"/>
    <w:rsid w:val="004C2BFF"/>
    <w:rsid w:val="004C41A0"/>
    <w:rsid w:val="004C49F0"/>
    <w:rsid w:val="004C52CE"/>
    <w:rsid w:val="004D3268"/>
    <w:rsid w:val="004D374E"/>
    <w:rsid w:val="004D39AE"/>
    <w:rsid w:val="004D6DCA"/>
    <w:rsid w:val="004D6DD3"/>
    <w:rsid w:val="004D7205"/>
    <w:rsid w:val="004E0194"/>
    <w:rsid w:val="004E2404"/>
    <w:rsid w:val="004E2628"/>
    <w:rsid w:val="004E4437"/>
    <w:rsid w:val="004E46B7"/>
    <w:rsid w:val="004E4A16"/>
    <w:rsid w:val="004E52AA"/>
    <w:rsid w:val="004E54DA"/>
    <w:rsid w:val="004E5811"/>
    <w:rsid w:val="004E6FA6"/>
    <w:rsid w:val="004F0C21"/>
    <w:rsid w:val="004F1177"/>
    <w:rsid w:val="004F20C3"/>
    <w:rsid w:val="004F2B96"/>
    <w:rsid w:val="004F2E9D"/>
    <w:rsid w:val="004F38C5"/>
    <w:rsid w:val="004F3D40"/>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4BDD"/>
    <w:rsid w:val="005259D4"/>
    <w:rsid w:val="00525A84"/>
    <w:rsid w:val="00526C3D"/>
    <w:rsid w:val="00530AE8"/>
    <w:rsid w:val="0053132E"/>
    <w:rsid w:val="00532993"/>
    <w:rsid w:val="00533750"/>
    <w:rsid w:val="005338DF"/>
    <w:rsid w:val="0053498D"/>
    <w:rsid w:val="00534B33"/>
    <w:rsid w:val="005356C1"/>
    <w:rsid w:val="00536923"/>
    <w:rsid w:val="00537045"/>
    <w:rsid w:val="005402E7"/>
    <w:rsid w:val="00540A4E"/>
    <w:rsid w:val="005429E6"/>
    <w:rsid w:val="0054384E"/>
    <w:rsid w:val="00544C09"/>
    <w:rsid w:val="00544DB8"/>
    <w:rsid w:val="00550845"/>
    <w:rsid w:val="005519A8"/>
    <w:rsid w:val="00551F75"/>
    <w:rsid w:val="00552879"/>
    <w:rsid w:val="00554F4E"/>
    <w:rsid w:val="00555496"/>
    <w:rsid w:val="00557B3A"/>
    <w:rsid w:val="0056038A"/>
    <w:rsid w:val="0056091A"/>
    <w:rsid w:val="00561C04"/>
    <w:rsid w:val="0056213B"/>
    <w:rsid w:val="00562F82"/>
    <w:rsid w:val="00564913"/>
    <w:rsid w:val="00570DD6"/>
    <w:rsid w:val="00575FA2"/>
    <w:rsid w:val="005762B2"/>
    <w:rsid w:val="00577B8D"/>
    <w:rsid w:val="005800D8"/>
    <w:rsid w:val="005809E8"/>
    <w:rsid w:val="00580C15"/>
    <w:rsid w:val="00581347"/>
    <w:rsid w:val="005817F5"/>
    <w:rsid w:val="00581981"/>
    <w:rsid w:val="00581EA5"/>
    <w:rsid w:val="0058251E"/>
    <w:rsid w:val="005846C9"/>
    <w:rsid w:val="00585EEB"/>
    <w:rsid w:val="00586906"/>
    <w:rsid w:val="005873FC"/>
    <w:rsid w:val="00590646"/>
    <w:rsid w:val="00590EAF"/>
    <w:rsid w:val="00591ADF"/>
    <w:rsid w:val="00592626"/>
    <w:rsid w:val="005926A6"/>
    <w:rsid w:val="00592FEA"/>
    <w:rsid w:val="00593A7A"/>
    <w:rsid w:val="005941CA"/>
    <w:rsid w:val="005946D8"/>
    <w:rsid w:val="00594AE7"/>
    <w:rsid w:val="005954DF"/>
    <w:rsid w:val="005957DD"/>
    <w:rsid w:val="00595DA6"/>
    <w:rsid w:val="00597898"/>
    <w:rsid w:val="005A0C51"/>
    <w:rsid w:val="005A0FCE"/>
    <w:rsid w:val="005A3F8A"/>
    <w:rsid w:val="005A510C"/>
    <w:rsid w:val="005A511F"/>
    <w:rsid w:val="005A6547"/>
    <w:rsid w:val="005A6A91"/>
    <w:rsid w:val="005A7219"/>
    <w:rsid w:val="005B0066"/>
    <w:rsid w:val="005B046F"/>
    <w:rsid w:val="005B09C8"/>
    <w:rsid w:val="005B12EE"/>
    <w:rsid w:val="005B1C59"/>
    <w:rsid w:val="005B20BB"/>
    <w:rsid w:val="005B26BD"/>
    <w:rsid w:val="005B4FC0"/>
    <w:rsid w:val="005B511B"/>
    <w:rsid w:val="005B5788"/>
    <w:rsid w:val="005B58F0"/>
    <w:rsid w:val="005B654A"/>
    <w:rsid w:val="005B6D5A"/>
    <w:rsid w:val="005B7C12"/>
    <w:rsid w:val="005C1659"/>
    <w:rsid w:val="005C25B5"/>
    <w:rsid w:val="005C36F8"/>
    <w:rsid w:val="005C3930"/>
    <w:rsid w:val="005C434E"/>
    <w:rsid w:val="005C52BD"/>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03C"/>
    <w:rsid w:val="005E37A0"/>
    <w:rsid w:val="005E47F7"/>
    <w:rsid w:val="005E5528"/>
    <w:rsid w:val="005E6D43"/>
    <w:rsid w:val="005E7043"/>
    <w:rsid w:val="005F0676"/>
    <w:rsid w:val="005F2122"/>
    <w:rsid w:val="005F4215"/>
    <w:rsid w:val="005F51D4"/>
    <w:rsid w:val="005F65EF"/>
    <w:rsid w:val="005F6F64"/>
    <w:rsid w:val="005F7B0A"/>
    <w:rsid w:val="005F7B7B"/>
    <w:rsid w:val="0060085B"/>
    <w:rsid w:val="00600BC4"/>
    <w:rsid w:val="00600BD2"/>
    <w:rsid w:val="006010E1"/>
    <w:rsid w:val="00603110"/>
    <w:rsid w:val="00603459"/>
    <w:rsid w:val="00604277"/>
    <w:rsid w:val="00604447"/>
    <w:rsid w:val="00604DC9"/>
    <w:rsid w:val="00605362"/>
    <w:rsid w:val="0060537D"/>
    <w:rsid w:val="00605C11"/>
    <w:rsid w:val="00605D96"/>
    <w:rsid w:val="00606440"/>
    <w:rsid w:val="006078C2"/>
    <w:rsid w:val="00607D57"/>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06C"/>
    <w:rsid w:val="00623436"/>
    <w:rsid w:val="00623498"/>
    <w:rsid w:val="006236D8"/>
    <w:rsid w:val="006237CB"/>
    <w:rsid w:val="00624106"/>
    <w:rsid w:val="00625595"/>
    <w:rsid w:val="006260A4"/>
    <w:rsid w:val="00626903"/>
    <w:rsid w:val="0062767A"/>
    <w:rsid w:val="00627F57"/>
    <w:rsid w:val="00631549"/>
    <w:rsid w:val="0063246D"/>
    <w:rsid w:val="00632537"/>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0AED"/>
    <w:rsid w:val="006520F3"/>
    <w:rsid w:val="006522C2"/>
    <w:rsid w:val="006525BA"/>
    <w:rsid w:val="00652C9E"/>
    <w:rsid w:val="006553B5"/>
    <w:rsid w:val="00655AAF"/>
    <w:rsid w:val="00656847"/>
    <w:rsid w:val="00656A30"/>
    <w:rsid w:val="00657E82"/>
    <w:rsid w:val="006639D3"/>
    <w:rsid w:val="00663F00"/>
    <w:rsid w:val="00666099"/>
    <w:rsid w:val="00666E77"/>
    <w:rsid w:val="00667103"/>
    <w:rsid w:val="006673E7"/>
    <w:rsid w:val="006674C2"/>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85A"/>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1783"/>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C61"/>
    <w:rsid w:val="006F777E"/>
    <w:rsid w:val="006F78F5"/>
    <w:rsid w:val="0070051E"/>
    <w:rsid w:val="00700CBD"/>
    <w:rsid w:val="0070142B"/>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8CE"/>
    <w:rsid w:val="00720EA6"/>
    <w:rsid w:val="00722D13"/>
    <w:rsid w:val="00722EB6"/>
    <w:rsid w:val="007242A3"/>
    <w:rsid w:val="00730D94"/>
    <w:rsid w:val="0073153F"/>
    <w:rsid w:val="00731741"/>
    <w:rsid w:val="0073225B"/>
    <w:rsid w:val="00732BBA"/>
    <w:rsid w:val="00733DE0"/>
    <w:rsid w:val="00734628"/>
    <w:rsid w:val="007350B8"/>
    <w:rsid w:val="007357C5"/>
    <w:rsid w:val="00737779"/>
    <w:rsid w:val="00737AA8"/>
    <w:rsid w:val="007402A6"/>
    <w:rsid w:val="0074032D"/>
    <w:rsid w:val="00740D25"/>
    <w:rsid w:val="00740EDD"/>
    <w:rsid w:val="00741214"/>
    <w:rsid w:val="00741328"/>
    <w:rsid w:val="00742EEF"/>
    <w:rsid w:val="007435AB"/>
    <w:rsid w:val="00744F18"/>
    <w:rsid w:val="00746A59"/>
    <w:rsid w:val="00747316"/>
    <w:rsid w:val="0074783D"/>
    <w:rsid w:val="00750255"/>
    <w:rsid w:val="00750A6C"/>
    <w:rsid w:val="00751D83"/>
    <w:rsid w:val="00754359"/>
    <w:rsid w:val="007569EA"/>
    <w:rsid w:val="00756F76"/>
    <w:rsid w:val="00757201"/>
    <w:rsid w:val="00757B14"/>
    <w:rsid w:val="00760229"/>
    <w:rsid w:val="0076316C"/>
    <w:rsid w:val="00763C01"/>
    <w:rsid w:val="00763FAD"/>
    <w:rsid w:val="007643AB"/>
    <w:rsid w:val="00764F36"/>
    <w:rsid w:val="007679B9"/>
    <w:rsid w:val="00767A83"/>
    <w:rsid w:val="00771D84"/>
    <w:rsid w:val="00772D94"/>
    <w:rsid w:val="00776572"/>
    <w:rsid w:val="0077738D"/>
    <w:rsid w:val="007774C2"/>
    <w:rsid w:val="00781AD8"/>
    <w:rsid w:val="00782B62"/>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57FC"/>
    <w:rsid w:val="007A644F"/>
    <w:rsid w:val="007B07CA"/>
    <w:rsid w:val="007B0C6A"/>
    <w:rsid w:val="007B19CE"/>
    <w:rsid w:val="007B3BE1"/>
    <w:rsid w:val="007B63C3"/>
    <w:rsid w:val="007B668E"/>
    <w:rsid w:val="007B7C23"/>
    <w:rsid w:val="007C0255"/>
    <w:rsid w:val="007C09C8"/>
    <w:rsid w:val="007C0C22"/>
    <w:rsid w:val="007C13ED"/>
    <w:rsid w:val="007C2346"/>
    <w:rsid w:val="007C2707"/>
    <w:rsid w:val="007C2DD4"/>
    <w:rsid w:val="007C33CF"/>
    <w:rsid w:val="007C3543"/>
    <w:rsid w:val="007C3C2D"/>
    <w:rsid w:val="007C608B"/>
    <w:rsid w:val="007C62E7"/>
    <w:rsid w:val="007C671E"/>
    <w:rsid w:val="007C6AA3"/>
    <w:rsid w:val="007C7457"/>
    <w:rsid w:val="007D075F"/>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5CAC"/>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17EE2"/>
    <w:rsid w:val="00821833"/>
    <w:rsid w:val="0082212E"/>
    <w:rsid w:val="00822C89"/>
    <w:rsid w:val="008257ED"/>
    <w:rsid w:val="008275D0"/>
    <w:rsid w:val="008308F9"/>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4FD6"/>
    <w:rsid w:val="00895C7B"/>
    <w:rsid w:val="00895E31"/>
    <w:rsid w:val="0089695D"/>
    <w:rsid w:val="0089712D"/>
    <w:rsid w:val="0089733D"/>
    <w:rsid w:val="008A07A8"/>
    <w:rsid w:val="008A0F8E"/>
    <w:rsid w:val="008A16EA"/>
    <w:rsid w:val="008A19CD"/>
    <w:rsid w:val="008A2E6C"/>
    <w:rsid w:val="008A2F60"/>
    <w:rsid w:val="008A3DF9"/>
    <w:rsid w:val="008A547E"/>
    <w:rsid w:val="008A7254"/>
    <w:rsid w:val="008B0D56"/>
    <w:rsid w:val="008B1A8B"/>
    <w:rsid w:val="008B2CE0"/>
    <w:rsid w:val="008B2E67"/>
    <w:rsid w:val="008B3BD2"/>
    <w:rsid w:val="008B3C40"/>
    <w:rsid w:val="008B4A65"/>
    <w:rsid w:val="008B50DF"/>
    <w:rsid w:val="008B6162"/>
    <w:rsid w:val="008C04DF"/>
    <w:rsid w:val="008C1897"/>
    <w:rsid w:val="008C1971"/>
    <w:rsid w:val="008C3BC3"/>
    <w:rsid w:val="008C5399"/>
    <w:rsid w:val="008C644C"/>
    <w:rsid w:val="008C6827"/>
    <w:rsid w:val="008C7098"/>
    <w:rsid w:val="008C798F"/>
    <w:rsid w:val="008D2147"/>
    <w:rsid w:val="008D28DD"/>
    <w:rsid w:val="008D2CAF"/>
    <w:rsid w:val="008D3ACE"/>
    <w:rsid w:val="008D3C0D"/>
    <w:rsid w:val="008D3C88"/>
    <w:rsid w:val="008D51CC"/>
    <w:rsid w:val="008D6C14"/>
    <w:rsid w:val="008D76C3"/>
    <w:rsid w:val="008D7A55"/>
    <w:rsid w:val="008E0BE2"/>
    <w:rsid w:val="008E31A9"/>
    <w:rsid w:val="008E4F95"/>
    <w:rsid w:val="008E6557"/>
    <w:rsid w:val="008F1A30"/>
    <w:rsid w:val="008F1C6E"/>
    <w:rsid w:val="008F2E3D"/>
    <w:rsid w:val="008F4D52"/>
    <w:rsid w:val="008F4E41"/>
    <w:rsid w:val="008F6222"/>
    <w:rsid w:val="008F665E"/>
    <w:rsid w:val="008F7A00"/>
    <w:rsid w:val="009029B0"/>
    <w:rsid w:val="009039B0"/>
    <w:rsid w:val="0090408D"/>
    <w:rsid w:val="00904757"/>
    <w:rsid w:val="00904E6B"/>
    <w:rsid w:val="00904FCB"/>
    <w:rsid w:val="009056EC"/>
    <w:rsid w:val="00906EEC"/>
    <w:rsid w:val="00907AE2"/>
    <w:rsid w:val="009113C8"/>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E0C"/>
    <w:rsid w:val="00945998"/>
    <w:rsid w:val="00945CE9"/>
    <w:rsid w:val="00946C48"/>
    <w:rsid w:val="00946EFF"/>
    <w:rsid w:val="00946F6E"/>
    <w:rsid w:val="009474C2"/>
    <w:rsid w:val="0094756D"/>
    <w:rsid w:val="00947A98"/>
    <w:rsid w:val="0095083A"/>
    <w:rsid w:val="00950D81"/>
    <w:rsid w:val="00953F58"/>
    <w:rsid w:val="009543EB"/>
    <w:rsid w:val="00957C86"/>
    <w:rsid w:val="00957D13"/>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3541"/>
    <w:rsid w:val="00995FFD"/>
    <w:rsid w:val="00996A15"/>
    <w:rsid w:val="009A0B77"/>
    <w:rsid w:val="009A10D1"/>
    <w:rsid w:val="009A1C44"/>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2296"/>
    <w:rsid w:val="009C25BA"/>
    <w:rsid w:val="009C470D"/>
    <w:rsid w:val="009C638B"/>
    <w:rsid w:val="009C7AEF"/>
    <w:rsid w:val="009D29E9"/>
    <w:rsid w:val="009D3626"/>
    <w:rsid w:val="009D3E29"/>
    <w:rsid w:val="009D443F"/>
    <w:rsid w:val="009D655A"/>
    <w:rsid w:val="009D68FB"/>
    <w:rsid w:val="009D6EE3"/>
    <w:rsid w:val="009D72FC"/>
    <w:rsid w:val="009D771F"/>
    <w:rsid w:val="009E04B3"/>
    <w:rsid w:val="009E0780"/>
    <w:rsid w:val="009E092B"/>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07702"/>
    <w:rsid w:val="00A1067D"/>
    <w:rsid w:val="00A10938"/>
    <w:rsid w:val="00A12068"/>
    <w:rsid w:val="00A12A7C"/>
    <w:rsid w:val="00A1330E"/>
    <w:rsid w:val="00A14F1F"/>
    <w:rsid w:val="00A15D7C"/>
    <w:rsid w:val="00A16688"/>
    <w:rsid w:val="00A1791D"/>
    <w:rsid w:val="00A203CB"/>
    <w:rsid w:val="00A22822"/>
    <w:rsid w:val="00A25665"/>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3D7"/>
    <w:rsid w:val="00A71EFB"/>
    <w:rsid w:val="00A743AB"/>
    <w:rsid w:val="00A77212"/>
    <w:rsid w:val="00A77C2C"/>
    <w:rsid w:val="00A80062"/>
    <w:rsid w:val="00A80F27"/>
    <w:rsid w:val="00A82683"/>
    <w:rsid w:val="00A82B55"/>
    <w:rsid w:val="00A82C68"/>
    <w:rsid w:val="00A84972"/>
    <w:rsid w:val="00A856EB"/>
    <w:rsid w:val="00A875E3"/>
    <w:rsid w:val="00A87694"/>
    <w:rsid w:val="00A87C71"/>
    <w:rsid w:val="00A9022E"/>
    <w:rsid w:val="00A906F7"/>
    <w:rsid w:val="00A9079C"/>
    <w:rsid w:val="00A90C0D"/>
    <w:rsid w:val="00A90FFB"/>
    <w:rsid w:val="00A9209F"/>
    <w:rsid w:val="00A9235A"/>
    <w:rsid w:val="00A93E1B"/>
    <w:rsid w:val="00A94DD9"/>
    <w:rsid w:val="00A979B1"/>
    <w:rsid w:val="00AA0AD4"/>
    <w:rsid w:val="00AA1165"/>
    <w:rsid w:val="00AA1EDF"/>
    <w:rsid w:val="00AA3467"/>
    <w:rsid w:val="00AA3F31"/>
    <w:rsid w:val="00AA437A"/>
    <w:rsid w:val="00AA4625"/>
    <w:rsid w:val="00AA6BB6"/>
    <w:rsid w:val="00AA7D57"/>
    <w:rsid w:val="00AB02E9"/>
    <w:rsid w:val="00AB10EA"/>
    <w:rsid w:val="00AB16B3"/>
    <w:rsid w:val="00AB1F1A"/>
    <w:rsid w:val="00AB295B"/>
    <w:rsid w:val="00AB2EE7"/>
    <w:rsid w:val="00AB33AA"/>
    <w:rsid w:val="00AB3F0D"/>
    <w:rsid w:val="00AB4639"/>
    <w:rsid w:val="00AB5488"/>
    <w:rsid w:val="00AB6007"/>
    <w:rsid w:val="00AC00D2"/>
    <w:rsid w:val="00AC4695"/>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519"/>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204F"/>
    <w:rsid w:val="00B23F8B"/>
    <w:rsid w:val="00B259B3"/>
    <w:rsid w:val="00B25B73"/>
    <w:rsid w:val="00B25CCD"/>
    <w:rsid w:val="00B276A4"/>
    <w:rsid w:val="00B27724"/>
    <w:rsid w:val="00B27905"/>
    <w:rsid w:val="00B30F3D"/>
    <w:rsid w:val="00B33EA5"/>
    <w:rsid w:val="00B33F5C"/>
    <w:rsid w:val="00B340AB"/>
    <w:rsid w:val="00B36B18"/>
    <w:rsid w:val="00B36C69"/>
    <w:rsid w:val="00B3793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1F0E"/>
    <w:rsid w:val="00B62BAE"/>
    <w:rsid w:val="00B63483"/>
    <w:rsid w:val="00B63C73"/>
    <w:rsid w:val="00B65AF7"/>
    <w:rsid w:val="00B672B3"/>
    <w:rsid w:val="00B67C5C"/>
    <w:rsid w:val="00B70404"/>
    <w:rsid w:val="00B713FD"/>
    <w:rsid w:val="00B71A22"/>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4F7D"/>
    <w:rsid w:val="00BB5F6F"/>
    <w:rsid w:val="00BB611F"/>
    <w:rsid w:val="00BB61BE"/>
    <w:rsid w:val="00BB64A9"/>
    <w:rsid w:val="00BB76D3"/>
    <w:rsid w:val="00BC1536"/>
    <w:rsid w:val="00BC2797"/>
    <w:rsid w:val="00BC2DF0"/>
    <w:rsid w:val="00BC35C1"/>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E7140"/>
    <w:rsid w:val="00BF0E8E"/>
    <w:rsid w:val="00BF17C6"/>
    <w:rsid w:val="00BF1A7F"/>
    <w:rsid w:val="00BF5324"/>
    <w:rsid w:val="00BF5652"/>
    <w:rsid w:val="00BF577F"/>
    <w:rsid w:val="00BF5A3F"/>
    <w:rsid w:val="00BF7266"/>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44C6"/>
    <w:rsid w:val="00C25BA5"/>
    <w:rsid w:val="00C270A4"/>
    <w:rsid w:val="00C27BB6"/>
    <w:rsid w:val="00C30796"/>
    <w:rsid w:val="00C322F1"/>
    <w:rsid w:val="00C32F20"/>
    <w:rsid w:val="00C33284"/>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4A67"/>
    <w:rsid w:val="00C55CCA"/>
    <w:rsid w:val="00C55E36"/>
    <w:rsid w:val="00C6004A"/>
    <w:rsid w:val="00C60C2D"/>
    <w:rsid w:val="00C61E0E"/>
    <w:rsid w:val="00C62E53"/>
    <w:rsid w:val="00C62FB0"/>
    <w:rsid w:val="00C6398A"/>
    <w:rsid w:val="00C67F26"/>
    <w:rsid w:val="00C70043"/>
    <w:rsid w:val="00C7012A"/>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075"/>
    <w:rsid w:val="00C971E2"/>
    <w:rsid w:val="00C97254"/>
    <w:rsid w:val="00C97DF7"/>
    <w:rsid w:val="00CA0AEE"/>
    <w:rsid w:val="00CA1A6A"/>
    <w:rsid w:val="00CA20A3"/>
    <w:rsid w:val="00CA2D5B"/>
    <w:rsid w:val="00CA3B64"/>
    <w:rsid w:val="00CA5AE9"/>
    <w:rsid w:val="00CA6108"/>
    <w:rsid w:val="00CA7550"/>
    <w:rsid w:val="00CA7A20"/>
    <w:rsid w:val="00CB21E2"/>
    <w:rsid w:val="00CB4E57"/>
    <w:rsid w:val="00CB6EAE"/>
    <w:rsid w:val="00CB7127"/>
    <w:rsid w:val="00CB766B"/>
    <w:rsid w:val="00CB7C04"/>
    <w:rsid w:val="00CB7E10"/>
    <w:rsid w:val="00CC0DEB"/>
    <w:rsid w:val="00CC1F0F"/>
    <w:rsid w:val="00CC2759"/>
    <w:rsid w:val="00CC356D"/>
    <w:rsid w:val="00CC52D2"/>
    <w:rsid w:val="00CC5BE4"/>
    <w:rsid w:val="00CC6023"/>
    <w:rsid w:val="00CC7A24"/>
    <w:rsid w:val="00CD109D"/>
    <w:rsid w:val="00CD1E9D"/>
    <w:rsid w:val="00CD4041"/>
    <w:rsid w:val="00CD461B"/>
    <w:rsid w:val="00CD57BE"/>
    <w:rsid w:val="00CD6ABB"/>
    <w:rsid w:val="00CD6BF6"/>
    <w:rsid w:val="00CE158F"/>
    <w:rsid w:val="00CE1872"/>
    <w:rsid w:val="00CE2661"/>
    <w:rsid w:val="00CE350A"/>
    <w:rsid w:val="00CE5352"/>
    <w:rsid w:val="00CE5813"/>
    <w:rsid w:val="00CE5CF2"/>
    <w:rsid w:val="00CE7F50"/>
    <w:rsid w:val="00CE7F9D"/>
    <w:rsid w:val="00CF0DEC"/>
    <w:rsid w:val="00CF126F"/>
    <w:rsid w:val="00CF2BA1"/>
    <w:rsid w:val="00CF3ECF"/>
    <w:rsid w:val="00CF467E"/>
    <w:rsid w:val="00CF476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021A"/>
    <w:rsid w:val="00D21214"/>
    <w:rsid w:val="00D222F1"/>
    <w:rsid w:val="00D22940"/>
    <w:rsid w:val="00D23974"/>
    <w:rsid w:val="00D24E2E"/>
    <w:rsid w:val="00D2519A"/>
    <w:rsid w:val="00D25507"/>
    <w:rsid w:val="00D25E74"/>
    <w:rsid w:val="00D26DCE"/>
    <w:rsid w:val="00D27859"/>
    <w:rsid w:val="00D27A0C"/>
    <w:rsid w:val="00D27CE3"/>
    <w:rsid w:val="00D27DF5"/>
    <w:rsid w:val="00D3107C"/>
    <w:rsid w:val="00D311E0"/>
    <w:rsid w:val="00D3163F"/>
    <w:rsid w:val="00D3316C"/>
    <w:rsid w:val="00D33B88"/>
    <w:rsid w:val="00D34138"/>
    <w:rsid w:val="00D36050"/>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465"/>
    <w:rsid w:val="00D80021"/>
    <w:rsid w:val="00D807E5"/>
    <w:rsid w:val="00D833BE"/>
    <w:rsid w:val="00D8547E"/>
    <w:rsid w:val="00D8724C"/>
    <w:rsid w:val="00D8796D"/>
    <w:rsid w:val="00D938C1"/>
    <w:rsid w:val="00D96479"/>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6268"/>
    <w:rsid w:val="00DB7C3F"/>
    <w:rsid w:val="00DC0172"/>
    <w:rsid w:val="00DC01C9"/>
    <w:rsid w:val="00DC198B"/>
    <w:rsid w:val="00DC1993"/>
    <w:rsid w:val="00DC23C9"/>
    <w:rsid w:val="00DC392E"/>
    <w:rsid w:val="00DC3F8A"/>
    <w:rsid w:val="00DC4144"/>
    <w:rsid w:val="00DC45A9"/>
    <w:rsid w:val="00DC744C"/>
    <w:rsid w:val="00DD0482"/>
    <w:rsid w:val="00DD0AC0"/>
    <w:rsid w:val="00DD369A"/>
    <w:rsid w:val="00DD4488"/>
    <w:rsid w:val="00DD46E9"/>
    <w:rsid w:val="00DD4EF1"/>
    <w:rsid w:val="00DD77DD"/>
    <w:rsid w:val="00DE0175"/>
    <w:rsid w:val="00DE0D00"/>
    <w:rsid w:val="00DE0D18"/>
    <w:rsid w:val="00DE1208"/>
    <w:rsid w:val="00DE16CD"/>
    <w:rsid w:val="00DE2803"/>
    <w:rsid w:val="00DE2C3B"/>
    <w:rsid w:val="00DE6492"/>
    <w:rsid w:val="00DE652F"/>
    <w:rsid w:val="00DE7902"/>
    <w:rsid w:val="00DF1358"/>
    <w:rsid w:val="00DF2420"/>
    <w:rsid w:val="00DF280B"/>
    <w:rsid w:val="00DF28B7"/>
    <w:rsid w:val="00DF2EAD"/>
    <w:rsid w:val="00DF43E8"/>
    <w:rsid w:val="00DF4B3E"/>
    <w:rsid w:val="00DF5745"/>
    <w:rsid w:val="00DF68C0"/>
    <w:rsid w:val="00DF73BB"/>
    <w:rsid w:val="00DF7F5A"/>
    <w:rsid w:val="00E00303"/>
    <w:rsid w:val="00E0073A"/>
    <w:rsid w:val="00E00FFD"/>
    <w:rsid w:val="00E026FD"/>
    <w:rsid w:val="00E02AE7"/>
    <w:rsid w:val="00E036D2"/>
    <w:rsid w:val="00E04C02"/>
    <w:rsid w:val="00E04FBA"/>
    <w:rsid w:val="00E053B2"/>
    <w:rsid w:val="00E0644B"/>
    <w:rsid w:val="00E0796F"/>
    <w:rsid w:val="00E0799E"/>
    <w:rsid w:val="00E07B7D"/>
    <w:rsid w:val="00E1050F"/>
    <w:rsid w:val="00E11290"/>
    <w:rsid w:val="00E139D5"/>
    <w:rsid w:val="00E14CA5"/>
    <w:rsid w:val="00E152DF"/>
    <w:rsid w:val="00E17141"/>
    <w:rsid w:val="00E17D3D"/>
    <w:rsid w:val="00E21896"/>
    <w:rsid w:val="00E2292C"/>
    <w:rsid w:val="00E22D1B"/>
    <w:rsid w:val="00E2324A"/>
    <w:rsid w:val="00E235F5"/>
    <w:rsid w:val="00E23783"/>
    <w:rsid w:val="00E2401E"/>
    <w:rsid w:val="00E26411"/>
    <w:rsid w:val="00E264BC"/>
    <w:rsid w:val="00E307B6"/>
    <w:rsid w:val="00E316F5"/>
    <w:rsid w:val="00E339F2"/>
    <w:rsid w:val="00E372B4"/>
    <w:rsid w:val="00E37AE3"/>
    <w:rsid w:val="00E4154D"/>
    <w:rsid w:val="00E41AD6"/>
    <w:rsid w:val="00E42017"/>
    <w:rsid w:val="00E42730"/>
    <w:rsid w:val="00E440D0"/>
    <w:rsid w:val="00E45B52"/>
    <w:rsid w:val="00E46268"/>
    <w:rsid w:val="00E46C51"/>
    <w:rsid w:val="00E50772"/>
    <w:rsid w:val="00E50D89"/>
    <w:rsid w:val="00E53D02"/>
    <w:rsid w:val="00E545FA"/>
    <w:rsid w:val="00E546E8"/>
    <w:rsid w:val="00E55854"/>
    <w:rsid w:val="00E57279"/>
    <w:rsid w:val="00E60CA2"/>
    <w:rsid w:val="00E628AD"/>
    <w:rsid w:val="00E64339"/>
    <w:rsid w:val="00E656C5"/>
    <w:rsid w:val="00E66613"/>
    <w:rsid w:val="00E66B76"/>
    <w:rsid w:val="00E67669"/>
    <w:rsid w:val="00E677BD"/>
    <w:rsid w:val="00E67AE7"/>
    <w:rsid w:val="00E70C34"/>
    <w:rsid w:val="00E70C44"/>
    <w:rsid w:val="00E72B6E"/>
    <w:rsid w:val="00E74BE2"/>
    <w:rsid w:val="00E75976"/>
    <w:rsid w:val="00E75E5C"/>
    <w:rsid w:val="00E80693"/>
    <w:rsid w:val="00E8198D"/>
    <w:rsid w:val="00E8357D"/>
    <w:rsid w:val="00E8373C"/>
    <w:rsid w:val="00E83FCE"/>
    <w:rsid w:val="00E846CA"/>
    <w:rsid w:val="00E85726"/>
    <w:rsid w:val="00E872A7"/>
    <w:rsid w:val="00E878CC"/>
    <w:rsid w:val="00E87EAD"/>
    <w:rsid w:val="00E923FD"/>
    <w:rsid w:val="00E924F7"/>
    <w:rsid w:val="00E935CD"/>
    <w:rsid w:val="00E94687"/>
    <w:rsid w:val="00E95DD9"/>
    <w:rsid w:val="00E9647F"/>
    <w:rsid w:val="00E96CB9"/>
    <w:rsid w:val="00E9721B"/>
    <w:rsid w:val="00EA1521"/>
    <w:rsid w:val="00EA19E9"/>
    <w:rsid w:val="00EA2418"/>
    <w:rsid w:val="00EA369D"/>
    <w:rsid w:val="00EA411E"/>
    <w:rsid w:val="00EA539E"/>
    <w:rsid w:val="00EA59A7"/>
    <w:rsid w:val="00EA641F"/>
    <w:rsid w:val="00EA670C"/>
    <w:rsid w:val="00EA6A5A"/>
    <w:rsid w:val="00EB19E0"/>
    <w:rsid w:val="00EB42A7"/>
    <w:rsid w:val="00EB5649"/>
    <w:rsid w:val="00EB5A80"/>
    <w:rsid w:val="00EC07DD"/>
    <w:rsid w:val="00EC0D7C"/>
    <w:rsid w:val="00EC1115"/>
    <w:rsid w:val="00EC2131"/>
    <w:rsid w:val="00EC236A"/>
    <w:rsid w:val="00EC2591"/>
    <w:rsid w:val="00EC2F2F"/>
    <w:rsid w:val="00EC3652"/>
    <w:rsid w:val="00EC4915"/>
    <w:rsid w:val="00EC6D38"/>
    <w:rsid w:val="00EC7F14"/>
    <w:rsid w:val="00ED0190"/>
    <w:rsid w:val="00ED2B2B"/>
    <w:rsid w:val="00ED2EBD"/>
    <w:rsid w:val="00ED35A7"/>
    <w:rsid w:val="00ED3BB6"/>
    <w:rsid w:val="00ED450E"/>
    <w:rsid w:val="00ED473B"/>
    <w:rsid w:val="00EE1A88"/>
    <w:rsid w:val="00EE220A"/>
    <w:rsid w:val="00EE2853"/>
    <w:rsid w:val="00EE4A0C"/>
    <w:rsid w:val="00EE627B"/>
    <w:rsid w:val="00EE7A5E"/>
    <w:rsid w:val="00EF0DE4"/>
    <w:rsid w:val="00EF16CA"/>
    <w:rsid w:val="00EF1C9B"/>
    <w:rsid w:val="00EF26BD"/>
    <w:rsid w:val="00EF381B"/>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BAF"/>
    <w:rsid w:val="00F11CE3"/>
    <w:rsid w:val="00F12825"/>
    <w:rsid w:val="00F13644"/>
    <w:rsid w:val="00F14D13"/>
    <w:rsid w:val="00F1598C"/>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3A8E"/>
    <w:rsid w:val="00F34116"/>
    <w:rsid w:val="00F341C0"/>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532"/>
    <w:rsid w:val="00F6038F"/>
    <w:rsid w:val="00F6186F"/>
    <w:rsid w:val="00F62833"/>
    <w:rsid w:val="00F62B07"/>
    <w:rsid w:val="00F62D01"/>
    <w:rsid w:val="00F62EE5"/>
    <w:rsid w:val="00F64C7D"/>
    <w:rsid w:val="00F6509C"/>
    <w:rsid w:val="00F66746"/>
    <w:rsid w:val="00F669C5"/>
    <w:rsid w:val="00F67F40"/>
    <w:rsid w:val="00F72DEA"/>
    <w:rsid w:val="00F75C20"/>
    <w:rsid w:val="00F76413"/>
    <w:rsid w:val="00F76F00"/>
    <w:rsid w:val="00F7731B"/>
    <w:rsid w:val="00F803B0"/>
    <w:rsid w:val="00F8086E"/>
    <w:rsid w:val="00F80C31"/>
    <w:rsid w:val="00F80E14"/>
    <w:rsid w:val="00F80E25"/>
    <w:rsid w:val="00F82518"/>
    <w:rsid w:val="00F82562"/>
    <w:rsid w:val="00F840D8"/>
    <w:rsid w:val="00F84101"/>
    <w:rsid w:val="00F8520A"/>
    <w:rsid w:val="00F869B7"/>
    <w:rsid w:val="00F876E5"/>
    <w:rsid w:val="00F9005C"/>
    <w:rsid w:val="00F904AE"/>
    <w:rsid w:val="00F91B2C"/>
    <w:rsid w:val="00F925C6"/>
    <w:rsid w:val="00F92F98"/>
    <w:rsid w:val="00F933A0"/>
    <w:rsid w:val="00F9374A"/>
    <w:rsid w:val="00F938B7"/>
    <w:rsid w:val="00F94458"/>
    <w:rsid w:val="00FA0966"/>
    <w:rsid w:val="00FA1419"/>
    <w:rsid w:val="00FA208B"/>
    <w:rsid w:val="00FA267A"/>
    <w:rsid w:val="00FA368A"/>
    <w:rsid w:val="00FA4C90"/>
    <w:rsid w:val="00FA4EEC"/>
    <w:rsid w:val="00FA5127"/>
    <w:rsid w:val="00FA6905"/>
    <w:rsid w:val="00FA6A4C"/>
    <w:rsid w:val="00FA7A01"/>
    <w:rsid w:val="00FB03E9"/>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880"/>
    <w:rsid w:val="00FD6ABC"/>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651E6D7"/>
  <w15:docId w15:val="{AA70057B-FEE5-44A0-964F-856A7E69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5">
    <w:name w:val="heading 5"/>
    <w:basedOn w:val="Normal"/>
    <w:next w:val="Normal"/>
    <w:link w:val="Ttulo5Char"/>
    <w:semiHidden/>
    <w:unhideWhenUsed/>
    <w:qFormat/>
    <w:rsid w:val="004B6AB2"/>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5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22"/>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D25E74"/>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character" w:styleId="TextodoEspaoReservado">
    <w:name w:val="Placeholder Text"/>
    <w:basedOn w:val="Fontepargpadro"/>
    <w:uiPriority w:val="99"/>
    <w:semiHidden/>
    <w:rsid w:val="00D25E74"/>
    <w:rPr>
      <w:color w:val="808080"/>
    </w:rPr>
  </w:style>
  <w:style w:type="paragraph" w:customStyle="1" w:styleId="SombreamentoMdio1-nfase31">
    <w:name w:val="Sombreamento Médio 1 - Ênfase 31"/>
    <w:basedOn w:val="Normal"/>
    <w:next w:val="Normal"/>
    <w:rsid w:val="00D25E74"/>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D25E74"/>
  </w:style>
  <w:style w:type="paragraph" w:customStyle="1" w:styleId="Nivel010">
    <w:name w:val="Nivel_01"/>
    <w:basedOn w:val="Ttulo1"/>
    <w:qFormat/>
    <w:rsid w:val="00D25E74"/>
    <w:pPr>
      <w:numPr>
        <w:numId w:val="25"/>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D25E74"/>
    <w:rPr>
      <w:i w:val="0"/>
    </w:rPr>
  </w:style>
  <w:style w:type="paragraph" w:customStyle="1" w:styleId="PargrafodaLista2">
    <w:name w:val="Parágrafo da Lista2"/>
    <w:basedOn w:val="Normal"/>
    <w:rsid w:val="00D25E74"/>
    <w:pPr>
      <w:ind w:left="720"/>
    </w:pPr>
    <w:rPr>
      <w:rFonts w:ascii="Ecofont_Spranq_eco_Sans" w:hAnsi="Ecofont_Spranq_eco_Sans"/>
      <w:sz w:val="24"/>
    </w:rPr>
  </w:style>
  <w:style w:type="paragraph" w:customStyle="1" w:styleId="GradeColorida-nfase110">
    <w:name w:val="Grade Colorida - Ênfase 110"/>
    <w:basedOn w:val="Normal"/>
    <w:next w:val="Normal"/>
    <w:rsid w:val="00D25E74"/>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SubttuloTR">
    <w:name w:val="Subtítulo TR"/>
    <w:basedOn w:val="Normal"/>
    <w:next w:val="Normal"/>
    <w:link w:val="SubttuloTRChar"/>
    <w:qFormat/>
    <w:rsid w:val="00D25E74"/>
    <w:pPr>
      <w:autoSpaceDE w:val="0"/>
      <w:autoSpaceDN w:val="0"/>
      <w:adjustRightInd w:val="0"/>
      <w:spacing w:before="240" w:after="240"/>
      <w:jc w:val="both"/>
    </w:pPr>
    <w:rPr>
      <w:rFonts w:ascii="Times New Roman" w:eastAsia="MS Mincho" w:hAnsi="Times New Roman" w:cstheme="minorBidi"/>
      <w:b/>
      <w:color w:val="000000"/>
      <w:sz w:val="24"/>
      <w:lang w:eastAsia="ja-JP"/>
    </w:rPr>
  </w:style>
  <w:style w:type="character" w:customStyle="1" w:styleId="SubttuloTRChar">
    <w:name w:val="Subtítulo TR Char"/>
    <w:basedOn w:val="Fontepargpadro"/>
    <w:link w:val="SubttuloTR"/>
    <w:rsid w:val="00D25E74"/>
    <w:rPr>
      <w:rFonts w:eastAsia="MS Mincho" w:cstheme="minorBidi"/>
      <w:b/>
      <w:color w:val="000000"/>
      <w:sz w:val="24"/>
      <w:szCs w:val="24"/>
      <w:lang w:eastAsia="ja-JP"/>
    </w:rPr>
  </w:style>
  <w:style w:type="paragraph" w:customStyle="1" w:styleId="Corpodetexto21">
    <w:name w:val="Corpo de texto 21"/>
    <w:basedOn w:val="Normal"/>
    <w:rsid w:val="00D25E74"/>
    <w:pPr>
      <w:suppressAutoHyphens/>
      <w:ind w:firstLine="720"/>
      <w:jc w:val="both"/>
    </w:pPr>
    <w:rPr>
      <w:rFonts w:ascii="Times New Roman" w:hAnsi="Times New Roman" w:cs="Times New Roman"/>
      <w:szCs w:val="20"/>
      <w:lang w:eastAsia="zh-CN"/>
    </w:rPr>
  </w:style>
  <w:style w:type="paragraph" w:customStyle="1" w:styleId="PadroLTHintergrund">
    <w:name w:val="Padrão~LT~Hintergrund"/>
    <w:basedOn w:val="Normal"/>
    <w:rsid w:val="00D25E74"/>
    <w:pPr>
      <w:suppressAutoHyphens/>
      <w:autoSpaceDE w:val="0"/>
      <w:jc w:val="center"/>
    </w:pPr>
    <w:rPr>
      <w:rFonts w:ascii="Times New Roman" w:eastAsia="Lucida Sans Unicode" w:hAnsi="Times New Roman" w:cs="Times New Roman"/>
      <w:sz w:val="24"/>
      <w:lang w:val="de-DE" w:eastAsia="zh-CN"/>
    </w:rPr>
  </w:style>
  <w:style w:type="paragraph" w:customStyle="1" w:styleId="xl65">
    <w:name w:val="xl65"/>
    <w:basedOn w:val="Normal"/>
    <w:rsid w:val="007D075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cs="Times New Roman"/>
      <w:szCs w:val="20"/>
    </w:rPr>
  </w:style>
  <w:style w:type="paragraph" w:customStyle="1" w:styleId="xl66">
    <w:name w:val="xl66"/>
    <w:basedOn w:val="Normal"/>
    <w:rsid w:val="007D07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Cs w:val="20"/>
    </w:rPr>
  </w:style>
  <w:style w:type="paragraph" w:customStyle="1" w:styleId="xl67">
    <w:name w:val="xl67"/>
    <w:basedOn w:val="Normal"/>
    <w:rsid w:val="007D07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0"/>
    </w:rPr>
  </w:style>
  <w:style w:type="paragraph" w:customStyle="1" w:styleId="xl68">
    <w:name w:val="xl68"/>
    <w:basedOn w:val="Normal"/>
    <w:rsid w:val="007D07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Cs w:val="20"/>
    </w:rPr>
  </w:style>
  <w:style w:type="paragraph" w:customStyle="1" w:styleId="xl69">
    <w:name w:val="xl69"/>
    <w:basedOn w:val="Normal"/>
    <w:rsid w:val="007D075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center"/>
      <w:textAlignment w:val="center"/>
    </w:pPr>
    <w:rPr>
      <w:rFonts w:ascii="Times New Roman" w:hAnsi="Times New Roman" w:cs="Times New Roman"/>
      <w:szCs w:val="20"/>
    </w:rPr>
  </w:style>
  <w:style w:type="paragraph" w:customStyle="1" w:styleId="xl70">
    <w:name w:val="xl70"/>
    <w:basedOn w:val="Normal"/>
    <w:rsid w:val="007D07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0"/>
    </w:rPr>
  </w:style>
  <w:style w:type="paragraph" w:customStyle="1" w:styleId="xl71">
    <w:name w:val="xl71"/>
    <w:basedOn w:val="Normal"/>
    <w:rsid w:val="007D07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Cs w:val="20"/>
    </w:rPr>
  </w:style>
  <w:style w:type="paragraph" w:customStyle="1" w:styleId="xl72">
    <w:name w:val="xl72"/>
    <w:basedOn w:val="Normal"/>
    <w:rsid w:val="007D075F"/>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Times New Roman" w:hAnsi="Times New Roman" w:cs="Times New Roman"/>
      <w:szCs w:val="20"/>
    </w:rPr>
  </w:style>
  <w:style w:type="paragraph" w:customStyle="1" w:styleId="xl73">
    <w:name w:val="xl73"/>
    <w:basedOn w:val="Normal"/>
    <w:rsid w:val="007D075F"/>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Narrow" w:hAnsi="Arial Narrow" w:cs="Times New Roman"/>
      <w:color w:val="000000"/>
      <w:szCs w:val="20"/>
    </w:rPr>
  </w:style>
  <w:style w:type="paragraph" w:customStyle="1" w:styleId="xl74">
    <w:name w:val="xl74"/>
    <w:basedOn w:val="Normal"/>
    <w:rsid w:val="007D075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Narrow" w:hAnsi="Arial Narrow" w:cs="Times New Roman"/>
      <w:color w:val="000000"/>
      <w:szCs w:val="20"/>
    </w:rPr>
  </w:style>
  <w:style w:type="paragraph" w:customStyle="1" w:styleId="xl75">
    <w:name w:val="xl75"/>
    <w:basedOn w:val="Normal"/>
    <w:rsid w:val="007D075F"/>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Times New Roman" w:hAnsi="Times New Roman" w:cs="Times New Roman"/>
      <w:color w:val="00000A"/>
      <w:szCs w:val="20"/>
    </w:rPr>
  </w:style>
  <w:style w:type="paragraph" w:customStyle="1" w:styleId="xl76">
    <w:name w:val="xl76"/>
    <w:basedOn w:val="Normal"/>
    <w:rsid w:val="007D075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Times New Roman" w:hAnsi="Times New Roman" w:cs="Times New Roman"/>
      <w:color w:val="00000A"/>
      <w:szCs w:val="20"/>
    </w:rPr>
  </w:style>
  <w:style w:type="paragraph" w:customStyle="1" w:styleId="xl77">
    <w:name w:val="xl77"/>
    <w:basedOn w:val="Normal"/>
    <w:rsid w:val="007D075F"/>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Times New Roman" w:hAnsi="Times New Roman" w:cs="Times New Roman"/>
      <w:szCs w:val="20"/>
    </w:rPr>
  </w:style>
  <w:style w:type="paragraph" w:customStyle="1" w:styleId="xl78">
    <w:name w:val="xl78"/>
    <w:basedOn w:val="Normal"/>
    <w:rsid w:val="007D075F"/>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jc w:val="center"/>
      <w:textAlignment w:val="center"/>
    </w:pPr>
    <w:rPr>
      <w:rFonts w:ascii="Times New Roman" w:hAnsi="Times New Roman" w:cs="Times New Roman"/>
      <w:szCs w:val="20"/>
    </w:rPr>
  </w:style>
  <w:style w:type="paragraph" w:customStyle="1" w:styleId="xl79">
    <w:name w:val="xl79"/>
    <w:basedOn w:val="Normal"/>
    <w:rsid w:val="007D075F"/>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jc w:val="center"/>
      <w:textAlignment w:val="center"/>
    </w:pPr>
    <w:rPr>
      <w:rFonts w:ascii="Times New Roman" w:hAnsi="Times New Roman" w:cs="Times New Roman"/>
      <w:color w:val="000000"/>
      <w:szCs w:val="20"/>
    </w:rPr>
  </w:style>
  <w:style w:type="paragraph" w:customStyle="1" w:styleId="TtulodaTabela">
    <w:name w:val="Título da Tabela"/>
    <w:basedOn w:val="Normal"/>
    <w:rsid w:val="00315C78"/>
    <w:pPr>
      <w:widowControl w:val="0"/>
      <w:suppressLineNumbers/>
      <w:suppressAutoHyphens/>
      <w:spacing w:after="120"/>
      <w:jc w:val="center"/>
    </w:pPr>
    <w:rPr>
      <w:rFonts w:ascii="Times New Roman" w:eastAsia="Arial Unicode MS" w:hAnsi="Times New Roman" w:cs="Times New Roman"/>
      <w:b/>
      <w:bCs/>
      <w:i/>
      <w:iCs/>
      <w:szCs w:val="20"/>
    </w:rPr>
  </w:style>
  <w:style w:type="table" w:customStyle="1" w:styleId="Tabelacomgrade1">
    <w:name w:val="Tabela com grade1"/>
    <w:basedOn w:val="Tabelanormal"/>
    <w:next w:val="Tabelacomgrade"/>
    <w:uiPriority w:val="99"/>
    <w:rsid w:val="00817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23">
    <w:name w:val="Corpo de texto 23"/>
    <w:basedOn w:val="Normal"/>
    <w:rsid w:val="00817EE2"/>
    <w:pPr>
      <w:widowControl w:val="0"/>
      <w:suppressAutoHyphens/>
      <w:spacing w:after="120" w:line="480" w:lineRule="auto"/>
      <w:jc w:val="both"/>
    </w:pPr>
    <w:rPr>
      <w:rFonts w:ascii="Times New Roman" w:eastAsia="Arial Unicode MS" w:hAnsi="Times New Roman" w:cs="Times New Roman"/>
      <w:sz w:val="24"/>
      <w:lang w:eastAsia="zh-CN"/>
    </w:rPr>
  </w:style>
  <w:style w:type="paragraph" w:customStyle="1" w:styleId="Default">
    <w:name w:val="Default"/>
    <w:rsid w:val="00817EE2"/>
    <w:pPr>
      <w:autoSpaceDE w:val="0"/>
      <w:autoSpaceDN w:val="0"/>
      <w:adjustRightInd w:val="0"/>
    </w:pPr>
    <w:rPr>
      <w:rFonts w:eastAsiaTheme="minorHAnsi"/>
      <w:color w:val="000000"/>
      <w:sz w:val="24"/>
      <w:szCs w:val="24"/>
      <w:lang w:eastAsia="en-US"/>
    </w:rPr>
  </w:style>
  <w:style w:type="paragraph" w:customStyle="1" w:styleId="TableParagraph">
    <w:name w:val="Table Paragraph"/>
    <w:basedOn w:val="Normal"/>
    <w:uiPriority w:val="1"/>
    <w:qFormat/>
    <w:rsid w:val="00817EE2"/>
    <w:pPr>
      <w:widowControl w:val="0"/>
      <w:autoSpaceDE w:val="0"/>
      <w:autoSpaceDN w:val="0"/>
      <w:ind w:left="103"/>
    </w:pPr>
    <w:rPr>
      <w:rFonts w:ascii="Times New Roman" w:hAnsi="Times New Roman" w:cs="Times New Roman"/>
      <w:sz w:val="22"/>
      <w:szCs w:val="22"/>
      <w:lang w:val="en-US" w:eastAsia="en-US"/>
    </w:rPr>
  </w:style>
  <w:style w:type="character" w:customStyle="1" w:styleId="Ttulo5Char">
    <w:name w:val="Título 5 Char"/>
    <w:basedOn w:val="Fontepargpadro"/>
    <w:link w:val="Ttulo5"/>
    <w:semiHidden/>
    <w:rsid w:val="004B6AB2"/>
    <w:rPr>
      <w:rFonts w:asciiTheme="majorHAnsi" w:eastAsiaTheme="majorEastAsia" w:hAnsiTheme="majorHAnsi" w:cstheme="majorBidi"/>
      <w:color w:val="365F91" w:themeColor="accent1" w:themeShade="BF"/>
      <w:szCs w:val="24"/>
    </w:rPr>
  </w:style>
  <w:style w:type="paragraph" w:customStyle="1" w:styleId="Ttulo10">
    <w:name w:val="Título1"/>
    <w:basedOn w:val="Normal"/>
    <w:next w:val="Corpodetexto"/>
    <w:rsid w:val="004B6AB2"/>
    <w:pPr>
      <w:suppressAutoHyphens/>
      <w:spacing w:before="240" w:after="60"/>
      <w:jc w:val="center"/>
    </w:pPr>
    <w:rPr>
      <w:rFonts w:cs="Arial"/>
      <w:b/>
      <w:kern w:val="1"/>
      <w:sz w:val="3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87704278">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43578266">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48351750">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4218098">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44165893">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hyperlink" Target="mailto:administra&#231;&#227;o@ccae.ufpb.br" TargetMode="External"/><Relationship Id="rId26" Type="http://schemas.openxmlformats.org/officeDocument/2006/relationships/hyperlink" Target="mailto:danielmedeiros2006@gmail.com" TargetMode="External"/><Relationship Id="rId3" Type="http://schemas.openxmlformats.org/officeDocument/2006/relationships/customXml" Target="../customXml/item3.xml"/><Relationship Id="rId21" Type="http://schemas.openxmlformats.org/officeDocument/2006/relationships/hyperlink" Target="mailto:administra&#231;&#227;o@ccae.ufpb.br" TargetMode="Externa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hyperlink" Target="mailto:administra&#231;&#227;o@ccae.ufpb.br" TargetMode="External"/><Relationship Id="rId25" Type="http://schemas.openxmlformats.org/officeDocument/2006/relationships/hyperlink" Target="mailto:administra&#231;&#227;o@ccae.ufpb.br" TargetMode="External"/><Relationship Id="rId2" Type="http://schemas.openxmlformats.org/officeDocument/2006/relationships/customXml" Target="../customXml/item2.xml"/><Relationship Id="rId16" Type="http://schemas.openxmlformats.org/officeDocument/2006/relationships/hyperlink" Target="http://www.cfp.ufcg.edu.br/portal/index.php/component/content/article?id=336" TargetMode="External"/><Relationship Id="rId20" Type="http://schemas.openxmlformats.org/officeDocument/2006/relationships/hyperlink" Target="mailto:administra&#231;&#227;o@ccae.ufpb.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24" Type="http://schemas.openxmlformats.org/officeDocument/2006/relationships/hyperlink" Target="mailto:administra&#231;&#227;o@ccae.ufpb.b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omprasnet.gov.br/acesso.asp?url=/ConsultaLicitacoes/ConsLicitacao_Filtro.asp" TargetMode="External"/><Relationship Id="rId23" Type="http://schemas.openxmlformats.org/officeDocument/2006/relationships/hyperlink" Target="http://www.comprasgovernamentais.gov.b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anielmedeiros2006@gmail.co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pl@cfp.ufcg.edu.br" TargetMode="External"/><Relationship Id="rId22" Type="http://schemas.openxmlformats.org/officeDocument/2006/relationships/hyperlink" Target="mailto:danielmedeiros2006@gmail.com"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cpl@cfp.ufcg.edu.br"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mailto:cpl@cfp.ufcg.edu.br"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0B9C-C13B-4529-8CDF-E915951A1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F75959FA-F200-4562-92EA-5DBB5C9E194C}">
  <ds:schemaRefs>
    <ds:schemaRef ds:uri="52c93ea8-e2de-466c-b401-d7fabeb9490e"/>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77F1230-753C-4925-BB33-6A90739FB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473</TotalTime>
  <Pages>206</Pages>
  <Words>69549</Words>
  <Characters>390143</Characters>
  <Application>Microsoft Office Word</Application>
  <DocSecurity>0</DocSecurity>
  <Lines>3251</Lines>
  <Paragraphs>917</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458775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COMPUTER</cp:lastModifiedBy>
  <cp:revision>26</cp:revision>
  <cp:lastPrinted>2019-05-23T17:47:00Z</cp:lastPrinted>
  <dcterms:created xsi:type="dcterms:W3CDTF">2019-06-12T17:48:00Z</dcterms:created>
  <dcterms:modified xsi:type="dcterms:W3CDTF">2019-06-18T11:40:00Z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